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E0414BF" w14:textId="77777777" w:rsidR="00A958E8" w:rsidRDefault="00A958E8" w:rsidP="00A958E8"/>
    <w:p w14:paraId="0D9CBD3B" w14:textId="77777777" w:rsidR="00A958E8" w:rsidRDefault="00A958E8" w:rsidP="00A958E8"/>
    <w:p w14:paraId="51142BBE" w14:textId="77777777" w:rsidR="00A958E8" w:rsidRDefault="00A958E8" w:rsidP="00A958E8"/>
    <w:p w14:paraId="0DDEF16B" w14:textId="77777777" w:rsidR="00A958E8" w:rsidRDefault="00A958E8" w:rsidP="00A958E8"/>
    <w:p w14:paraId="3CE03DBC" w14:textId="77777777" w:rsidR="00A958E8" w:rsidRDefault="00A958E8" w:rsidP="00A958E8"/>
    <w:p w14:paraId="01AD210E" w14:textId="77777777" w:rsidR="00A958E8" w:rsidRDefault="00A958E8" w:rsidP="00A958E8"/>
    <w:p w14:paraId="69D9BBB3" w14:textId="77777777" w:rsidR="00A958E8" w:rsidRDefault="00A958E8" w:rsidP="00A958E8"/>
    <w:p w14:paraId="6102A2E9" w14:textId="77777777" w:rsidR="00A958E8" w:rsidRDefault="00A958E8" w:rsidP="00A958E8"/>
    <w:p w14:paraId="3D30B02B" w14:textId="77777777" w:rsidR="00A958E8" w:rsidRDefault="00A958E8" w:rsidP="00A958E8"/>
    <w:p w14:paraId="0FE32E33" w14:textId="77777777" w:rsidR="00A958E8" w:rsidRDefault="00A958E8" w:rsidP="00A958E8"/>
    <w:p w14:paraId="1970266F" w14:textId="77777777" w:rsidR="00A958E8" w:rsidRDefault="00A958E8" w:rsidP="00A958E8"/>
    <w:p w14:paraId="7E7F23DF" w14:textId="77777777" w:rsidR="00A958E8" w:rsidRDefault="00A958E8" w:rsidP="00A958E8"/>
    <w:p w14:paraId="6E902103" w14:textId="77777777" w:rsidR="00A958E8" w:rsidRDefault="00A958E8" w:rsidP="00A958E8"/>
    <w:p w14:paraId="2A4F6BCC" w14:textId="77777777" w:rsidR="00A958E8" w:rsidRDefault="00A958E8" w:rsidP="00A958E8">
      <w:pPr>
        <w:jc w:val="center"/>
        <w:rPr>
          <w:b/>
          <w:sz w:val="52"/>
          <w:szCs w:val="52"/>
        </w:rPr>
      </w:pPr>
    </w:p>
    <w:p w14:paraId="43E746C1" w14:textId="62E3602E" w:rsidR="009D7DC6" w:rsidRPr="006E241D" w:rsidRDefault="009D7DC6" w:rsidP="009D7DC6">
      <w:pPr>
        <w:jc w:val="center"/>
        <w:rPr>
          <w:b/>
          <w:caps/>
          <w:sz w:val="28"/>
          <w:szCs w:val="28"/>
          <w:u w:val="single"/>
        </w:rPr>
      </w:pPr>
      <w:r w:rsidRPr="006E241D">
        <w:rPr>
          <w:b/>
          <w:caps/>
          <w:sz w:val="28"/>
          <w:szCs w:val="28"/>
          <w:u w:val="single"/>
        </w:rPr>
        <w:t xml:space="preserve">Smlouva o </w:t>
      </w:r>
      <w:r w:rsidR="00FB2DFE">
        <w:rPr>
          <w:b/>
          <w:caps/>
          <w:sz w:val="28"/>
          <w:szCs w:val="28"/>
          <w:u w:val="single"/>
        </w:rPr>
        <w:t>pachtu</w:t>
      </w:r>
      <w:r w:rsidRPr="006E241D">
        <w:rPr>
          <w:b/>
          <w:caps/>
          <w:sz w:val="28"/>
          <w:szCs w:val="28"/>
          <w:u w:val="single"/>
        </w:rPr>
        <w:t xml:space="preserve"> a provozování kanalizací</w:t>
      </w:r>
    </w:p>
    <w:p w14:paraId="059E75AA" w14:textId="77777777" w:rsidR="00E00187" w:rsidRDefault="00A958E8">
      <w:pPr>
        <w:pStyle w:val="Obsah1"/>
        <w:rPr>
          <w:noProof/>
        </w:rPr>
      </w:pPr>
      <w:r>
        <w:rPr>
          <w:bCs/>
          <w:caps/>
        </w:rPr>
        <w:br w:type="page"/>
      </w:r>
      <w:r w:rsidR="001033AC">
        <w:rPr>
          <w:bCs/>
          <w:caps/>
        </w:rPr>
        <w:fldChar w:fldCharType="begin"/>
      </w:r>
      <w:r w:rsidR="008563FC">
        <w:rPr>
          <w:bCs/>
          <w:caps/>
        </w:rPr>
        <w:instrText xml:space="preserve"> TOC \o "1-2" \h \z \u </w:instrText>
      </w:r>
      <w:r w:rsidR="001033AC">
        <w:rPr>
          <w:bCs/>
          <w:caps/>
        </w:rPr>
        <w:fldChar w:fldCharType="separate"/>
      </w:r>
    </w:p>
    <w:p w14:paraId="2B14AEFC" w14:textId="1E37F9FE" w:rsidR="00E00187" w:rsidRDefault="00A50234">
      <w:pPr>
        <w:pStyle w:val="Obsah1"/>
        <w:rPr>
          <w:rFonts w:asciiTheme="minorHAnsi" w:eastAsiaTheme="minorEastAsia" w:hAnsiTheme="minorHAnsi" w:cstheme="minorBidi"/>
          <w:b w:val="0"/>
          <w:noProof/>
          <w:szCs w:val="22"/>
        </w:rPr>
      </w:pPr>
      <w:hyperlink w:anchor="_Toc57977214" w:history="1">
        <w:r w:rsidR="00E00187" w:rsidRPr="00FC357D">
          <w:rPr>
            <w:rStyle w:val="Hypertextovodkaz"/>
            <w:noProof/>
          </w:rPr>
          <w:t>1</w:t>
        </w:r>
        <w:r w:rsidR="00E00187">
          <w:rPr>
            <w:rFonts w:asciiTheme="minorHAnsi" w:eastAsiaTheme="minorEastAsia" w:hAnsiTheme="minorHAnsi" w:cstheme="minorBidi"/>
            <w:b w:val="0"/>
            <w:noProof/>
            <w:szCs w:val="22"/>
          </w:rPr>
          <w:tab/>
        </w:r>
        <w:r w:rsidR="00E00187" w:rsidRPr="00FC357D">
          <w:rPr>
            <w:rStyle w:val="Hypertextovodkaz"/>
            <w:noProof/>
          </w:rPr>
          <w:t>SMLUVNÍ STRANY</w:t>
        </w:r>
        <w:r w:rsidR="00E00187">
          <w:rPr>
            <w:noProof/>
            <w:webHidden/>
          </w:rPr>
          <w:tab/>
        </w:r>
        <w:r w:rsidR="00E00187">
          <w:rPr>
            <w:noProof/>
            <w:webHidden/>
          </w:rPr>
          <w:fldChar w:fldCharType="begin"/>
        </w:r>
        <w:r w:rsidR="00E00187">
          <w:rPr>
            <w:noProof/>
            <w:webHidden/>
          </w:rPr>
          <w:instrText xml:space="preserve"> PAGEREF _Toc57977214 \h </w:instrText>
        </w:r>
        <w:r w:rsidR="00E00187">
          <w:rPr>
            <w:noProof/>
            <w:webHidden/>
          </w:rPr>
        </w:r>
        <w:r w:rsidR="00E00187">
          <w:rPr>
            <w:noProof/>
            <w:webHidden/>
          </w:rPr>
          <w:fldChar w:fldCharType="separate"/>
        </w:r>
        <w:r w:rsidR="00E00187">
          <w:rPr>
            <w:noProof/>
            <w:webHidden/>
          </w:rPr>
          <w:t>5</w:t>
        </w:r>
        <w:r w:rsidR="00E00187">
          <w:rPr>
            <w:noProof/>
            <w:webHidden/>
          </w:rPr>
          <w:fldChar w:fldCharType="end"/>
        </w:r>
      </w:hyperlink>
    </w:p>
    <w:p w14:paraId="5389C42D" w14:textId="008934F6" w:rsidR="00E00187" w:rsidRDefault="00A50234">
      <w:pPr>
        <w:pStyle w:val="Obsah1"/>
        <w:rPr>
          <w:rFonts w:asciiTheme="minorHAnsi" w:eastAsiaTheme="minorEastAsia" w:hAnsiTheme="minorHAnsi" w:cstheme="minorBidi"/>
          <w:b w:val="0"/>
          <w:noProof/>
          <w:szCs w:val="22"/>
        </w:rPr>
      </w:pPr>
      <w:hyperlink w:anchor="_Toc57977215" w:history="1">
        <w:r w:rsidR="00E00187" w:rsidRPr="00FC357D">
          <w:rPr>
            <w:rStyle w:val="Hypertextovodkaz"/>
            <w:noProof/>
          </w:rPr>
          <w:t>2</w:t>
        </w:r>
        <w:r w:rsidR="00E00187">
          <w:rPr>
            <w:rFonts w:asciiTheme="minorHAnsi" w:eastAsiaTheme="minorEastAsia" w:hAnsiTheme="minorHAnsi" w:cstheme="minorBidi"/>
            <w:b w:val="0"/>
            <w:noProof/>
            <w:szCs w:val="22"/>
          </w:rPr>
          <w:tab/>
        </w:r>
        <w:r w:rsidR="00E00187" w:rsidRPr="00FC357D">
          <w:rPr>
            <w:rStyle w:val="Hypertextovodkaz"/>
            <w:noProof/>
          </w:rPr>
          <w:t>DEFINICE</w:t>
        </w:r>
        <w:r w:rsidR="00E00187">
          <w:rPr>
            <w:noProof/>
            <w:webHidden/>
          </w:rPr>
          <w:tab/>
        </w:r>
        <w:r w:rsidR="00E00187">
          <w:rPr>
            <w:noProof/>
            <w:webHidden/>
          </w:rPr>
          <w:fldChar w:fldCharType="begin"/>
        </w:r>
        <w:r w:rsidR="00E00187">
          <w:rPr>
            <w:noProof/>
            <w:webHidden/>
          </w:rPr>
          <w:instrText xml:space="preserve"> PAGEREF _Toc57977215 \h </w:instrText>
        </w:r>
        <w:r w:rsidR="00E00187">
          <w:rPr>
            <w:noProof/>
            <w:webHidden/>
          </w:rPr>
        </w:r>
        <w:r w:rsidR="00E00187">
          <w:rPr>
            <w:noProof/>
            <w:webHidden/>
          </w:rPr>
          <w:fldChar w:fldCharType="separate"/>
        </w:r>
        <w:r w:rsidR="00E00187">
          <w:rPr>
            <w:noProof/>
            <w:webHidden/>
          </w:rPr>
          <w:t>7</w:t>
        </w:r>
        <w:r w:rsidR="00E00187">
          <w:rPr>
            <w:noProof/>
            <w:webHidden/>
          </w:rPr>
          <w:fldChar w:fldCharType="end"/>
        </w:r>
      </w:hyperlink>
    </w:p>
    <w:p w14:paraId="6737C8E3" w14:textId="1C4BB195" w:rsidR="00E00187" w:rsidRDefault="00A50234">
      <w:pPr>
        <w:pStyle w:val="Obsah1"/>
        <w:rPr>
          <w:rFonts w:asciiTheme="minorHAnsi" w:eastAsiaTheme="minorEastAsia" w:hAnsiTheme="minorHAnsi" w:cstheme="minorBidi"/>
          <w:b w:val="0"/>
          <w:noProof/>
          <w:szCs w:val="22"/>
        </w:rPr>
      </w:pPr>
      <w:hyperlink w:anchor="_Toc57977216" w:history="1">
        <w:r w:rsidR="00E00187" w:rsidRPr="00FC357D">
          <w:rPr>
            <w:rStyle w:val="Hypertextovodkaz"/>
            <w:noProof/>
          </w:rPr>
          <w:t>3</w:t>
        </w:r>
        <w:r w:rsidR="00E00187">
          <w:rPr>
            <w:rFonts w:asciiTheme="minorHAnsi" w:eastAsiaTheme="minorEastAsia" w:hAnsiTheme="minorHAnsi" w:cstheme="minorBidi"/>
            <w:b w:val="0"/>
            <w:noProof/>
            <w:szCs w:val="22"/>
          </w:rPr>
          <w:tab/>
        </w:r>
        <w:r w:rsidR="00E00187" w:rsidRPr="00FC357D">
          <w:rPr>
            <w:rStyle w:val="Hypertextovodkaz"/>
            <w:noProof/>
          </w:rPr>
          <w:t>PREAMBULE</w:t>
        </w:r>
        <w:r w:rsidR="00E00187">
          <w:rPr>
            <w:noProof/>
            <w:webHidden/>
          </w:rPr>
          <w:tab/>
        </w:r>
        <w:r w:rsidR="00E00187">
          <w:rPr>
            <w:noProof/>
            <w:webHidden/>
          </w:rPr>
          <w:fldChar w:fldCharType="begin"/>
        </w:r>
        <w:r w:rsidR="00E00187">
          <w:rPr>
            <w:noProof/>
            <w:webHidden/>
          </w:rPr>
          <w:instrText xml:space="preserve"> PAGEREF _Toc57977216 \h </w:instrText>
        </w:r>
        <w:r w:rsidR="00E00187">
          <w:rPr>
            <w:noProof/>
            <w:webHidden/>
          </w:rPr>
        </w:r>
        <w:r w:rsidR="00E00187">
          <w:rPr>
            <w:noProof/>
            <w:webHidden/>
          </w:rPr>
          <w:fldChar w:fldCharType="separate"/>
        </w:r>
        <w:r w:rsidR="00E00187">
          <w:rPr>
            <w:noProof/>
            <w:webHidden/>
          </w:rPr>
          <w:t>10</w:t>
        </w:r>
        <w:r w:rsidR="00E00187">
          <w:rPr>
            <w:noProof/>
            <w:webHidden/>
          </w:rPr>
          <w:fldChar w:fldCharType="end"/>
        </w:r>
      </w:hyperlink>
    </w:p>
    <w:p w14:paraId="6222A4CC" w14:textId="3A5AEADD" w:rsidR="00E00187" w:rsidRDefault="00A50234">
      <w:pPr>
        <w:pStyle w:val="Obsah1"/>
        <w:rPr>
          <w:rFonts w:asciiTheme="minorHAnsi" w:eastAsiaTheme="minorEastAsia" w:hAnsiTheme="minorHAnsi" w:cstheme="minorBidi"/>
          <w:b w:val="0"/>
          <w:noProof/>
          <w:szCs w:val="22"/>
        </w:rPr>
      </w:pPr>
      <w:hyperlink w:anchor="_Toc57977217" w:history="1">
        <w:r w:rsidR="00E00187" w:rsidRPr="00FC357D">
          <w:rPr>
            <w:rStyle w:val="Hypertextovodkaz"/>
            <w:noProof/>
          </w:rPr>
          <w:t>4</w:t>
        </w:r>
        <w:r w:rsidR="00E00187">
          <w:rPr>
            <w:rFonts w:asciiTheme="minorHAnsi" w:eastAsiaTheme="minorEastAsia" w:hAnsiTheme="minorHAnsi" w:cstheme="minorBidi"/>
            <w:b w:val="0"/>
            <w:noProof/>
            <w:szCs w:val="22"/>
          </w:rPr>
          <w:tab/>
        </w:r>
        <w:r w:rsidR="00E00187" w:rsidRPr="00FC357D">
          <w:rPr>
            <w:rStyle w:val="Hypertextovodkaz"/>
            <w:noProof/>
          </w:rPr>
          <w:t>PŘEDMĚT SMLOUVY</w:t>
        </w:r>
        <w:r w:rsidR="00E00187">
          <w:rPr>
            <w:noProof/>
            <w:webHidden/>
          </w:rPr>
          <w:tab/>
        </w:r>
        <w:r w:rsidR="00E00187">
          <w:rPr>
            <w:noProof/>
            <w:webHidden/>
          </w:rPr>
          <w:fldChar w:fldCharType="begin"/>
        </w:r>
        <w:r w:rsidR="00E00187">
          <w:rPr>
            <w:noProof/>
            <w:webHidden/>
          </w:rPr>
          <w:instrText xml:space="preserve"> PAGEREF _Toc57977217 \h </w:instrText>
        </w:r>
        <w:r w:rsidR="00E00187">
          <w:rPr>
            <w:noProof/>
            <w:webHidden/>
          </w:rPr>
        </w:r>
        <w:r w:rsidR="00E00187">
          <w:rPr>
            <w:noProof/>
            <w:webHidden/>
          </w:rPr>
          <w:fldChar w:fldCharType="separate"/>
        </w:r>
        <w:r w:rsidR="00E00187">
          <w:rPr>
            <w:noProof/>
            <w:webHidden/>
          </w:rPr>
          <w:t>10</w:t>
        </w:r>
        <w:r w:rsidR="00E00187">
          <w:rPr>
            <w:noProof/>
            <w:webHidden/>
          </w:rPr>
          <w:fldChar w:fldCharType="end"/>
        </w:r>
      </w:hyperlink>
    </w:p>
    <w:p w14:paraId="66191B5F" w14:textId="0488B2DB" w:rsidR="00E00187" w:rsidRDefault="00A50234">
      <w:pPr>
        <w:pStyle w:val="Obsah2"/>
        <w:rPr>
          <w:rFonts w:asciiTheme="minorHAnsi" w:eastAsiaTheme="minorEastAsia" w:hAnsiTheme="minorHAnsi" w:cstheme="minorBidi"/>
          <w:noProof/>
          <w:sz w:val="22"/>
          <w:szCs w:val="22"/>
        </w:rPr>
      </w:pPr>
      <w:hyperlink w:anchor="_Toc57977218" w:history="1">
        <w:r w:rsidR="00E00187" w:rsidRPr="00FC357D">
          <w:rPr>
            <w:rStyle w:val="Hypertextovodkaz"/>
            <w:noProof/>
          </w:rPr>
          <w:t>4.1</w:t>
        </w:r>
        <w:r w:rsidR="00E00187">
          <w:rPr>
            <w:rFonts w:asciiTheme="minorHAnsi" w:eastAsiaTheme="minorEastAsia" w:hAnsiTheme="minorHAnsi" w:cstheme="minorBidi"/>
            <w:noProof/>
            <w:sz w:val="22"/>
            <w:szCs w:val="22"/>
          </w:rPr>
          <w:tab/>
        </w:r>
        <w:r w:rsidR="00E00187" w:rsidRPr="00FC357D">
          <w:rPr>
            <w:rStyle w:val="Hypertextovodkaz"/>
            <w:noProof/>
          </w:rPr>
          <w:t>Vymezení předmětu Smlouvy</w:t>
        </w:r>
        <w:r w:rsidR="00E00187">
          <w:rPr>
            <w:noProof/>
            <w:webHidden/>
          </w:rPr>
          <w:tab/>
        </w:r>
        <w:r w:rsidR="00E00187">
          <w:rPr>
            <w:noProof/>
            <w:webHidden/>
          </w:rPr>
          <w:fldChar w:fldCharType="begin"/>
        </w:r>
        <w:r w:rsidR="00E00187">
          <w:rPr>
            <w:noProof/>
            <w:webHidden/>
          </w:rPr>
          <w:instrText xml:space="preserve"> PAGEREF _Toc57977218 \h </w:instrText>
        </w:r>
        <w:r w:rsidR="00E00187">
          <w:rPr>
            <w:noProof/>
            <w:webHidden/>
          </w:rPr>
        </w:r>
        <w:r w:rsidR="00E00187">
          <w:rPr>
            <w:noProof/>
            <w:webHidden/>
          </w:rPr>
          <w:fldChar w:fldCharType="separate"/>
        </w:r>
        <w:r w:rsidR="00E00187">
          <w:rPr>
            <w:noProof/>
            <w:webHidden/>
          </w:rPr>
          <w:t>10</w:t>
        </w:r>
        <w:r w:rsidR="00E00187">
          <w:rPr>
            <w:noProof/>
            <w:webHidden/>
          </w:rPr>
          <w:fldChar w:fldCharType="end"/>
        </w:r>
      </w:hyperlink>
    </w:p>
    <w:p w14:paraId="6C3BEF9D" w14:textId="647F4398" w:rsidR="00E00187" w:rsidRDefault="00A50234">
      <w:pPr>
        <w:pStyle w:val="Obsah2"/>
        <w:rPr>
          <w:rFonts w:asciiTheme="minorHAnsi" w:eastAsiaTheme="minorEastAsia" w:hAnsiTheme="minorHAnsi" w:cstheme="minorBidi"/>
          <w:noProof/>
          <w:sz w:val="22"/>
          <w:szCs w:val="22"/>
        </w:rPr>
      </w:pPr>
      <w:hyperlink w:anchor="_Toc57977219" w:history="1">
        <w:r w:rsidR="00E00187" w:rsidRPr="00FC357D">
          <w:rPr>
            <w:rStyle w:val="Hypertextovodkaz"/>
            <w:noProof/>
          </w:rPr>
          <w:t>4.2</w:t>
        </w:r>
        <w:r w:rsidR="00E00187">
          <w:rPr>
            <w:rFonts w:asciiTheme="minorHAnsi" w:eastAsiaTheme="minorEastAsia" w:hAnsiTheme="minorHAnsi" w:cstheme="minorBidi"/>
            <w:noProof/>
            <w:sz w:val="22"/>
            <w:szCs w:val="22"/>
          </w:rPr>
          <w:tab/>
        </w:r>
        <w:r w:rsidR="00E00187" w:rsidRPr="00FC357D">
          <w:rPr>
            <w:rStyle w:val="Hypertextovodkaz"/>
            <w:noProof/>
          </w:rPr>
          <w:t>Základní rozložení rizik ve vztahu k Majetku</w:t>
        </w:r>
        <w:r w:rsidR="00E00187">
          <w:rPr>
            <w:noProof/>
            <w:webHidden/>
          </w:rPr>
          <w:tab/>
        </w:r>
        <w:r w:rsidR="00E00187">
          <w:rPr>
            <w:noProof/>
            <w:webHidden/>
          </w:rPr>
          <w:fldChar w:fldCharType="begin"/>
        </w:r>
        <w:r w:rsidR="00E00187">
          <w:rPr>
            <w:noProof/>
            <w:webHidden/>
          </w:rPr>
          <w:instrText xml:space="preserve"> PAGEREF _Toc57977219 \h </w:instrText>
        </w:r>
        <w:r w:rsidR="00E00187">
          <w:rPr>
            <w:noProof/>
            <w:webHidden/>
          </w:rPr>
        </w:r>
        <w:r w:rsidR="00E00187">
          <w:rPr>
            <w:noProof/>
            <w:webHidden/>
          </w:rPr>
          <w:fldChar w:fldCharType="separate"/>
        </w:r>
        <w:r w:rsidR="00E00187">
          <w:rPr>
            <w:noProof/>
            <w:webHidden/>
          </w:rPr>
          <w:t>10</w:t>
        </w:r>
        <w:r w:rsidR="00E00187">
          <w:rPr>
            <w:noProof/>
            <w:webHidden/>
          </w:rPr>
          <w:fldChar w:fldCharType="end"/>
        </w:r>
      </w:hyperlink>
    </w:p>
    <w:p w14:paraId="52644DA6" w14:textId="474AF090" w:rsidR="00E00187" w:rsidRDefault="00A50234">
      <w:pPr>
        <w:pStyle w:val="Obsah1"/>
        <w:rPr>
          <w:rFonts w:asciiTheme="minorHAnsi" w:eastAsiaTheme="minorEastAsia" w:hAnsiTheme="minorHAnsi" w:cstheme="minorBidi"/>
          <w:b w:val="0"/>
          <w:noProof/>
          <w:szCs w:val="22"/>
        </w:rPr>
      </w:pPr>
      <w:hyperlink w:anchor="_Toc57977220" w:history="1">
        <w:r w:rsidR="00E00187" w:rsidRPr="00FC357D">
          <w:rPr>
            <w:rStyle w:val="Hypertextovodkaz"/>
            <w:noProof/>
          </w:rPr>
          <w:t>5</w:t>
        </w:r>
        <w:r w:rsidR="00E00187">
          <w:rPr>
            <w:rFonts w:asciiTheme="minorHAnsi" w:eastAsiaTheme="minorEastAsia" w:hAnsiTheme="minorHAnsi" w:cstheme="minorBidi"/>
            <w:b w:val="0"/>
            <w:noProof/>
            <w:szCs w:val="22"/>
          </w:rPr>
          <w:tab/>
        </w:r>
        <w:r w:rsidR="00E00187" w:rsidRPr="00FC357D">
          <w:rPr>
            <w:rStyle w:val="Hypertextovodkaz"/>
            <w:noProof/>
          </w:rPr>
          <w:t>PRÁVA A POVINNOSTI SMLUVNÍCH STRAN</w:t>
        </w:r>
        <w:r w:rsidR="00E00187">
          <w:rPr>
            <w:noProof/>
            <w:webHidden/>
          </w:rPr>
          <w:tab/>
        </w:r>
        <w:r w:rsidR="00E00187">
          <w:rPr>
            <w:noProof/>
            <w:webHidden/>
          </w:rPr>
          <w:fldChar w:fldCharType="begin"/>
        </w:r>
        <w:r w:rsidR="00E00187">
          <w:rPr>
            <w:noProof/>
            <w:webHidden/>
          </w:rPr>
          <w:instrText xml:space="preserve"> PAGEREF _Toc57977220 \h </w:instrText>
        </w:r>
        <w:r w:rsidR="00E00187">
          <w:rPr>
            <w:noProof/>
            <w:webHidden/>
          </w:rPr>
        </w:r>
        <w:r w:rsidR="00E00187">
          <w:rPr>
            <w:noProof/>
            <w:webHidden/>
          </w:rPr>
          <w:fldChar w:fldCharType="separate"/>
        </w:r>
        <w:r w:rsidR="00E00187">
          <w:rPr>
            <w:noProof/>
            <w:webHidden/>
          </w:rPr>
          <w:t>11</w:t>
        </w:r>
        <w:r w:rsidR="00E00187">
          <w:rPr>
            <w:noProof/>
            <w:webHidden/>
          </w:rPr>
          <w:fldChar w:fldCharType="end"/>
        </w:r>
      </w:hyperlink>
    </w:p>
    <w:p w14:paraId="6D03BDA2" w14:textId="1A9ECC17" w:rsidR="00E00187" w:rsidRDefault="00A50234">
      <w:pPr>
        <w:pStyle w:val="Obsah2"/>
        <w:rPr>
          <w:rFonts w:asciiTheme="minorHAnsi" w:eastAsiaTheme="minorEastAsia" w:hAnsiTheme="minorHAnsi" w:cstheme="minorBidi"/>
          <w:noProof/>
          <w:sz w:val="22"/>
          <w:szCs w:val="22"/>
        </w:rPr>
      </w:pPr>
      <w:hyperlink w:anchor="_Toc57977221" w:history="1">
        <w:r w:rsidR="00E00187" w:rsidRPr="00FC357D">
          <w:rPr>
            <w:rStyle w:val="Hypertextovodkaz"/>
            <w:noProof/>
          </w:rPr>
          <w:t>5.1</w:t>
        </w:r>
        <w:r w:rsidR="00E00187">
          <w:rPr>
            <w:rFonts w:asciiTheme="minorHAnsi" w:eastAsiaTheme="minorEastAsia" w:hAnsiTheme="minorHAnsi" w:cstheme="minorBidi"/>
            <w:noProof/>
            <w:sz w:val="22"/>
            <w:szCs w:val="22"/>
          </w:rPr>
          <w:tab/>
        </w:r>
        <w:r w:rsidR="00E00187" w:rsidRPr="00FC357D">
          <w:rPr>
            <w:rStyle w:val="Hypertextovodkaz"/>
            <w:noProof/>
          </w:rPr>
          <w:t>Povinnosti Provozovatele</w:t>
        </w:r>
        <w:r w:rsidR="00E00187">
          <w:rPr>
            <w:noProof/>
            <w:webHidden/>
          </w:rPr>
          <w:tab/>
        </w:r>
        <w:r w:rsidR="00E00187">
          <w:rPr>
            <w:noProof/>
            <w:webHidden/>
          </w:rPr>
          <w:fldChar w:fldCharType="begin"/>
        </w:r>
        <w:r w:rsidR="00E00187">
          <w:rPr>
            <w:noProof/>
            <w:webHidden/>
          </w:rPr>
          <w:instrText xml:space="preserve"> PAGEREF _Toc57977221 \h </w:instrText>
        </w:r>
        <w:r w:rsidR="00E00187">
          <w:rPr>
            <w:noProof/>
            <w:webHidden/>
          </w:rPr>
        </w:r>
        <w:r w:rsidR="00E00187">
          <w:rPr>
            <w:noProof/>
            <w:webHidden/>
          </w:rPr>
          <w:fldChar w:fldCharType="separate"/>
        </w:r>
        <w:r w:rsidR="00E00187">
          <w:rPr>
            <w:noProof/>
            <w:webHidden/>
          </w:rPr>
          <w:t>11</w:t>
        </w:r>
        <w:r w:rsidR="00E00187">
          <w:rPr>
            <w:noProof/>
            <w:webHidden/>
          </w:rPr>
          <w:fldChar w:fldCharType="end"/>
        </w:r>
      </w:hyperlink>
    </w:p>
    <w:p w14:paraId="438ED202" w14:textId="42C45068" w:rsidR="00E00187" w:rsidRDefault="00A50234">
      <w:pPr>
        <w:pStyle w:val="Obsah2"/>
        <w:rPr>
          <w:rFonts w:asciiTheme="minorHAnsi" w:eastAsiaTheme="minorEastAsia" w:hAnsiTheme="minorHAnsi" w:cstheme="minorBidi"/>
          <w:noProof/>
          <w:sz w:val="22"/>
          <w:szCs w:val="22"/>
        </w:rPr>
      </w:pPr>
      <w:hyperlink w:anchor="_Toc57977222" w:history="1">
        <w:r w:rsidR="00E00187" w:rsidRPr="00FC357D">
          <w:rPr>
            <w:rStyle w:val="Hypertextovodkaz"/>
            <w:noProof/>
          </w:rPr>
          <w:t>5.2</w:t>
        </w:r>
        <w:r w:rsidR="00E00187">
          <w:rPr>
            <w:rFonts w:asciiTheme="minorHAnsi" w:eastAsiaTheme="minorEastAsia" w:hAnsiTheme="minorHAnsi" w:cstheme="minorBidi"/>
            <w:noProof/>
            <w:sz w:val="22"/>
            <w:szCs w:val="22"/>
          </w:rPr>
          <w:tab/>
        </w:r>
        <w:r w:rsidR="00E00187" w:rsidRPr="00FC357D">
          <w:rPr>
            <w:rStyle w:val="Hypertextovodkaz"/>
            <w:noProof/>
          </w:rPr>
          <w:t>Práva Provozovatele</w:t>
        </w:r>
        <w:r w:rsidR="00E00187">
          <w:rPr>
            <w:noProof/>
            <w:webHidden/>
          </w:rPr>
          <w:tab/>
        </w:r>
        <w:r w:rsidR="00E00187">
          <w:rPr>
            <w:noProof/>
            <w:webHidden/>
          </w:rPr>
          <w:fldChar w:fldCharType="begin"/>
        </w:r>
        <w:r w:rsidR="00E00187">
          <w:rPr>
            <w:noProof/>
            <w:webHidden/>
          </w:rPr>
          <w:instrText xml:space="preserve"> PAGEREF _Toc57977222 \h </w:instrText>
        </w:r>
        <w:r w:rsidR="00E00187">
          <w:rPr>
            <w:noProof/>
            <w:webHidden/>
          </w:rPr>
        </w:r>
        <w:r w:rsidR="00E00187">
          <w:rPr>
            <w:noProof/>
            <w:webHidden/>
          </w:rPr>
          <w:fldChar w:fldCharType="separate"/>
        </w:r>
        <w:r w:rsidR="00E00187">
          <w:rPr>
            <w:noProof/>
            <w:webHidden/>
          </w:rPr>
          <w:t>12</w:t>
        </w:r>
        <w:r w:rsidR="00E00187">
          <w:rPr>
            <w:noProof/>
            <w:webHidden/>
          </w:rPr>
          <w:fldChar w:fldCharType="end"/>
        </w:r>
      </w:hyperlink>
    </w:p>
    <w:p w14:paraId="591B6EC4" w14:textId="53C92690" w:rsidR="00E00187" w:rsidRDefault="00A50234">
      <w:pPr>
        <w:pStyle w:val="Obsah2"/>
        <w:rPr>
          <w:rFonts w:asciiTheme="minorHAnsi" w:eastAsiaTheme="minorEastAsia" w:hAnsiTheme="minorHAnsi" w:cstheme="minorBidi"/>
          <w:noProof/>
          <w:sz w:val="22"/>
          <w:szCs w:val="22"/>
        </w:rPr>
      </w:pPr>
      <w:hyperlink w:anchor="_Toc57977223" w:history="1">
        <w:r w:rsidR="00E00187" w:rsidRPr="00FC357D">
          <w:rPr>
            <w:rStyle w:val="Hypertextovodkaz"/>
            <w:noProof/>
          </w:rPr>
          <w:t>5.3</w:t>
        </w:r>
        <w:r w:rsidR="00E00187">
          <w:rPr>
            <w:rFonts w:asciiTheme="minorHAnsi" w:eastAsiaTheme="minorEastAsia" w:hAnsiTheme="minorHAnsi" w:cstheme="minorBidi"/>
            <w:noProof/>
            <w:sz w:val="22"/>
            <w:szCs w:val="22"/>
          </w:rPr>
          <w:tab/>
        </w:r>
        <w:r w:rsidR="00E00187" w:rsidRPr="00FC357D">
          <w:rPr>
            <w:rStyle w:val="Hypertextovodkaz"/>
            <w:noProof/>
          </w:rPr>
          <w:t>Zmocnění a pověření Provozovatele</w:t>
        </w:r>
        <w:r w:rsidR="00E00187">
          <w:rPr>
            <w:noProof/>
            <w:webHidden/>
          </w:rPr>
          <w:tab/>
        </w:r>
        <w:r w:rsidR="00E00187">
          <w:rPr>
            <w:noProof/>
            <w:webHidden/>
          </w:rPr>
          <w:fldChar w:fldCharType="begin"/>
        </w:r>
        <w:r w:rsidR="00E00187">
          <w:rPr>
            <w:noProof/>
            <w:webHidden/>
          </w:rPr>
          <w:instrText xml:space="preserve"> PAGEREF _Toc57977223 \h </w:instrText>
        </w:r>
        <w:r w:rsidR="00E00187">
          <w:rPr>
            <w:noProof/>
            <w:webHidden/>
          </w:rPr>
        </w:r>
        <w:r w:rsidR="00E00187">
          <w:rPr>
            <w:noProof/>
            <w:webHidden/>
          </w:rPr>
          <w:fldChar w:fldCharType="separate"/>
        </w:r>
        <w:r w:rsidR="00E00187">
          <w:rPr>
            <w:noProof/>
            <w:webHidden/>
          </w:rPr>
          <w:t>12</w:t>
        </w:r>
        <w:r w:rsidR="00E00187">
          <w:rPr>
            <w:noProof/>
            <w:webHidden/>
          </w:rPr>
          <w:fldChar w:fldCharType="end"/>
        </w:r>
      </w:hyperlink>
    </w:p>
    <w:p w14:paraId="0C753F74" w14:textId="47355530" w:rsidR="00E00187" w:rsidRDefault="00A50234">
      <w:pPr>
        <w:pStyle w:val="Obsah2"/>
        <w:rPr>
          <w:rFonts w:asciiTheme="minorHAnsi" w:eastAsiaTheme="minorEastAsia" w:hAnsiTheme="minorHAnsi" w:cstheme="minorBidi"/>
          <w:noProof/>
          <w:sz w:val="22"/>
          <w:szCs w:val="22"/>
        </w:rPr>
      </w:pPr>
      <w:hyperlink w:anchor="_Toc57977224" w:history="1">
        <w:r w:rsidR="00E00187" w:rsidRPr="00FC357D">
          <w:rPr>
            <w:rStyle w:val="Hypertextovodkaz"/>
            <w:noProof/>
          </w:rPr>
          <w:t>5.4</w:t>
        </w:r>
        <w:r w:rsidR="00E00187">
          <w:rPr>
            <w:rFonts w:asciiTheme="minorHAnsi" w:eastAsiaTheme="minorEastAsia" w:hAnsiTheme="minorHAnsi" w:cstheme="minorBidi"/>
            <w:noProof/>
            <w:sz w:val="22"/>
            <w:szCs w:val="22"/>
          </w:rPr>
          <w:tab/>
        </w:r>
        <w:r w:rsidR="00E00187" w:rsidRPr="00FC357D">
          <w:rPr>
            <w:rStyle w:val="Hypertextovodkaz"/>
            <w:noProof/>
          </w:rPr>
          <w:t>Povinnosti Vlastníka</w:t>
        </w:r>
        <w:r w:rsidR="00E00187">
          <w:rPr>
            <w:noProof/>
            <w:webHidden/>
          </w:rPr>
          <w:tab/>
        </w:r>
        <w:r w:rsidR="00E00187">
          <w:rPr>
            <w:noProof/>
            <w:webHidden/>
          </w:rPr>
          <w:fldChar w:fldCharType="begin"/>
        </w:r>
        <w:r w:rsidR="00E00187">
          <w:rPr>
            <w:noProof/>
            <w:webHidden/>
          </w:rPr>
          <w:instrText xml:space="preserve"> PAGEREF _Toc57977224 \h </w:instrText>
        </w:r>
        <w:r w:rsidR="00E00187">
          <w:rPr>
            <w:noProof/>
            <w:webHidden/>
          </w:rPr>
        </w:r>
        <w:r w:rsidR="00E00187">
          <w:rPr>
            <w:noProof/>
            <w:webHidden/>
          </w:rPr>
          <w:fldChar w:fldCharType="separate"/>
        </w:r>
        <w:r w:rsidR="00E00187">
          <w:rPr>
            <w:noProof/>
            <w:webHidden/>
          </w:rPr>
          <w:t>13</w:t>
        </w:r>
        <w:r w:rsidR="00E00187">
          <w:rPr>
            <w:noProof/>
            <w:webHidden/>
          </w:rPr>
          <w:fldChar w:fldCharType="end"/>
        </w:r>
      </w:hyperlink>
    </w:p>
    <w:p w14:paraId="09100E59" w14:textId="0F7BE5E6" w:rsidR="00E00187" w:rsidRDefault="00A50234">
      <w:pPr>
        <w:pStyle w:val="Obsah2"/>
        <w:rPr>
          <w:rFonts w:asciiTheme="minorHAnsi" w:eastAsiaTheme="minorEastAsia" w:hAnsiTheme="minorHAnsi" w:cstheme="minorBidi"/>
          <w:noProof/>
          <w:sz w:val="22"/>
          <w:szCs w:val="22"/>
        </w:rPr>
      </w:pPr>
      <w:hyperlink w:anchor="_Toc57977225" w:history="1">
        <w:r w:rsidR="00E00187" w:rsidRPr="00FC357D">
          <w:rPr>
            <w:rStyle w:val="Hypertextovodkaz"/>
            <w:noProof/>
          </w:rPr>
          <w:t>5.5</w:t>
        </w:r>
        <w:r w:rsidR="00E00187">
          <w:rPr>
            <w:rFonts w:asciiTheme="minorHAnsi" w:eastAsiaTheme="minorEastAsia" w:hAnsiTheme="minorHAnsi" w:cstheme="minorBidi"/>
            <w:noProof/>
            <w:sz w:val="22"/>
            <w:szCs w:val="22"/>
          </w:rPr>
          <w:tab/>
        </w:r>
        <w:r w:rsidR="00E00187" w:rsidRPr="00FC357D">
          <w:rPr>
            <w:rStyle w:val="Hypertextovodkaz"/>
            <w:noProof/>
          </w:rPr>
          <w:t>Spolupráce Smluvních Stran</w:t>
        </w:r>
        <w:r w:rsidR="00E00187">
          <w:rPr>
            <w:noProof/>
            <w:webHidden/>
          </w:rPr>
          <w:tab/>
        </w:r>
        <w:r w:rsidR="00E00187">
          <w:rPr>
            <w:noProof/>
            <w:webHidden/>
          </w:rPr>
          <w:fldChar w:fldCharType="begin"/>
        </w:r>
        <w:r w:rsidR="00E00187">
          <w:rPr>
            <w:noProof/>
            <w:webHidden/>
          </w:rPr>
          <w:instrText xml:space="preserve"> PAGEREF _Toc57977225 \h </w:instrText>
        </w:r>
        <w:r w:rsidR="00E00187">
          <w:rPr>
            <w:noProof/>
            <w:webHidden/>
          </w:rPr>
        </w:r>
        <w:r w:rsidR="00E00187">
          <w:rPr>
            <w:noProof/>
            <w:webHidden/>
          </w:rPr>
          <w:fldChar w:fldCharType="separate"/>
        </w:r>
        <w:r w:rsidR="00E00187">
          <w:rPr>
            <w:noProof/>
            <w:webHidden/>
          </w:rPr>
          <w:t>13</w:t>
        </w:r>
        <w:r w:rsidR="00E00187">
          <w:rPr>
            <w:noProof/>
            <w:webHidden/>
          </w:rPr>
          <w:fldChar w:fldCharType="end"/>
        </w:r>
      </w:hyperlink>
    </w:p>
    <w:p w14:paraId="48033191" w14:textId="2B7207F1" w:rsidR="00E00187" w:rsidRDefault="00A50234">
      <w:pPr>
        <w:pStyle w:val="Obsah1"/>
        <w:rPr>
          <w:rFonts w:asciiTheme="minorHAnsi" w:eastAsiaTheme="minorEastAsia" w:hAnsiTheme="minorHAnsi" w:cstheme="minorBidi"/>
          <w:b w:val="0"/>
          <w:noProof/>
          <w:szCs w:val="22"/>
        </w:rPr>
      </w:pPr>
      <w:hyperlink w:anchor="_Toc57977226" w:history="1">
        <w:r w:rsidR="00E00187" w:rsidRPr="00FC357D">
          <w:rPr>
            <w:rStyle w:val="Hypertextovodkaz"/>
            <w:noProof/>
          </w:rPr>
          <w:t>6</w:t>
        </w:r>
        <w:r w:rsidR="00E00187">
          <w:rPr>
            <w:rFonts w:asciiTheme="minorHAnsi" w:eastAsiaTheme="minorEastAsia" w:hAnsiTheme="minorHAnsi" w:cstheme="minorBidi"/>
            <w:b w:val="0"/>
            <w:noProof/>
            <w:szCs w:val="22"/>
          </w:rPr>
          <w:tab/>
        </w:r>
        <w:r w:rsidR="00E00187" w:rsidRPr="00FC357D">
          <w:rPr>
            <w:rStyle w:val="Hypertextovodkaz"/>
            <w:noProof/>
          </w:rPr>
          <w:t>ZMĚNY V ROZSAHU MAJETKU</w:t>
        </w:r>
        <w:r w:rsidR="00E00187">
          <w:rPr>
            <w:noProof/>
            <w:webHidden/>
          </w:rPr>
          <w:tab/>
        </w:r>
        <w:r w:rsidR="00E00187">
          <w:rPr>
            <w:noProof/>
            <w:webHidden/>
          </w:rPr>
          <w:fldChar w:fldCharType="begin"/>
        </w:r>
        <w:r w:rsidR="00E00187">
          <w:rPr>
            <w:noProof/>
            <w:webHidden/>
          </w:rPr>
          <w:instrText xml:space="preserve"> PAGEREF _Toc57977226 \h </w:instrText>
        </w:r>
        <w:r w:rsidR="00E00187">
          <w:rPr>
            <w:noProof/>
            <w:webHidden/>
          </w:rPr>
        </w:r>
        <w:r w:rsidR="00E00187">
          <w:rPr>
            <w:noProof/>
            <w:webHidden/>
          </w:rPr>
          <w:fldChar w:fldCharType="separate"/>
        </w:r>
        <w:r w:rsidR="00E00187">
          <w:rPr>
            <w:noProof/>
            <w:webHidden/>
          </w:rPr>
          <w:t>13</w:t>
        </w:r>
        <w:r w:rsidR="00E00187">
          <w:rPr>
            <w:noProof/>
            <w:webHidden/>
          </w:rPr>
          <w:fldChar w:fldCharType="end"/>
        </w:r>
      </w:hyperlink>
    </w:p>
    <w:p w14:paraId="3D915B39" w14:textId="781ED03C" w:rsidR="00E00187" w:rsidRDefault="00A50234">
      <w:pPr>
        <w:pStyle w:val="Obsah2"/>
        <w:rPr>
          <w:rFonts w:asciiTheme="minorHAnsi" w:eastAsiaTheme="minorEastAsia" w:hAnsiTheme="minorHAnsi" w:cstheme="minorBidi"/>
          <w:noProof/>
          <w:sz w:val="22"/>
          <w:szCs w:val="22"/>
        </w:rPr>
      </w:pPr>
      <w:hyperlink w:anchor="_Toc57977227" w:history="1">
        <w:r w:rsidR="00E00187" w:rsidRPr="00FC357D">
          <w:rPr>
            <w:rStyle w:val="Hypertextovodkaz"/>
            <w:noProof/>
          </w:rPr>
          <w:t>6.1</w:t>
        </w:r>
        <w:r w:rsidR="00E00187">
          <w:rPr>
            <w:rFonts w:asciiTheme="minorHAnsi" w:eastAsiaTheme="minorEastAsia" w:hAnsiTheme="minorHAnsi" w:cstheme="minorBidi"/>
            <w:noProof/>
            <w:sz w:val="22"/>
            <w:szCs w:val="22"/>
          </w:rPr>
          <w:tab/>
        </w:r>
        <w:r w:rsidR="00E00187" w:rsidRPr="00FC357D">
          <w:rPr>
            <w:rStyle w:val="Hypertextovodkaz"/>
            <w:noProof/>
          </w:rPr>
          <w:t>Rozšíření Majetku</w:t>
        </w:r>
        <w:r w:rsidR="00E00187">
          <w:rPr>
            <w:noProof/>
            <w:webHidden/>
          </w:rPr>
          <w:tab/>
        </w:r>
        <w:r w:rsidR="00E00187">
          <w:rPr>
            <w:noProof/>
            <w:webHidden/>
          </w:rPr>
          <w:fldChar w:fldCharType="begin"/>
        </w:r>
        <w:r w:rsidR="00E00187">
          <w:rPr>
            <w:noProof/>
            <w:webHidden/>
          </w:rPr>
          <w:instrText xml:space="preserve"> PAGEREF _Toc57977227 \h </w:instrText>
        </w:r>
        <w:r w:rsidR="00E00187">
          <w:rPr>
            <w:noProof/>
            <w:webHidden/>
          </w:rPr>
        </w:r>
        <w:r w:rsidR="00E00187">
          <w:rPr>
            <w:noProof/>
            <w:webHidden/>
          </w:rPr>
          <w:fldChar w:fldCharType="separate"/>
        </w:r>
        <w:r w:rsidR="00E00187">
          <w:rPr>
            <w:noProof/>
            <w:webHidden/>
          </w:rPr>
          <w:t>13</w:t>
        </w:r>
        <w:r w:rsidR="00E00187">
          <w:rPr>
            <w:noProof/>
            <w:webHidden/>
          </w:rPr>
          <w:fldChar w:fldCharType="end"/>
        </w:r>
      </w:hyperlink>
    </w:p>
    <w:p w14:paraId="0C65617E" w14:textId="09462D0D" w:rsidR="00E00187" w:rsidRDefault="00A50234">
      <w:pPr>
        <w:pStyle w:val="Obsah1"/>
        <w:rPr>
          <w:rFonts w:asciiTheme="minorHAnsi" w:eastAsiaTheme="minorEastAsia" w:hAnsiTheme="minorHAnsi" w:cstheme="minorBidi"/>
          <w:b w:val="0"/>
          <w:noProof/>
          <w:szCs w:val="22"/>
        </w:rPr>
      </w:pPr>
      <w:hyperlink w:anchor="_Toc57977228" w:history="1">
        <w:r w:rsidR="00E00187" w:rsidRPr="00FC357D">
          <w:rPr>
            <w:rStyle w:val="Hypertextovodkaz"/>
            <w:noProof/>
          </w:rPr>
          <w:t>7</w:t>
        </w:r>
        <w:r w:rsidR="00E00187">
          <w:rPr>
            <w:rFonts w:asciiTheme="minorHAnsi" w:eastAsiaTheme="minorEastAsia" w:hAnsiTheme="minorHAnsi" w:cstheme="minorBidi"/>
            <w:b w:val="0"/>
            <w:noProof/>
            <w:szCs w:val="22"/>
          </w:rPr>
          <w:tab/>
        </w:r>
        <w:r w:rsidR="00E00187" w:rsidRPr="00FC357D">
          <w:rPr>
            <w:rStyle w:val="Hypertextovodkaz"/>
            <w:noProof/>
          </w:rPr>
          <w:t>Pachtovné</w:t>
        </w:r>
        <w:r w:rsidR="00E00187">
          <w:rPr>
            <w:noProof/>
            <w:webHidden/>
          </w:rPr>
          <w:tab/>
        </w:r>
        <w:r w:rsidR="00E00187">
          <w:rPr>
            <w:noProof/>
            <w:webHidden/>
          </w:rPr>
          <w:fldChar w:fldCharType="begin"/>
        </w:r>
        <w:r w:rsidR="00E00187">
          <w:rPr>
            <w:noProof/>
            <w:webHidden/>
          </w:rPr>
          <w:instrText xml:space="preserve"> PAGEREF _Toc57977228 \h </w:instrText>
        </w:r>
        <w:r w:rsidR="00E00187">
          <w:rPr>
            <w:noProof/>
            <w:webHidden/>
          </w:rPr>
        </w:r>
        <w:r w:rsidR="00E00187">
          <w:rPr>
            <w:noProof/>
            <w:webHidden/>
          </w:rPr>
          <w:fldChar w:fldCharType="separate"/>
        </w:r>
        <w:r w:rsidR="00E00187">
          <w:rPr>
            <w:noProof/>
            <w:webHidden/>
          </w:rPr>
          <w:t>13</w:t>
        </w:r>
        <w:r w:rsidR="00E00187">
          <w:rPr>
            <w:noProof/>
            <w:webHidden/>
          </w:rPr>
          <w:fldChar w:fldCharType="end"/>
        </w:r>
      </w:hyperlink>
    </w:p>
    <w:p w14:paraId="2859D2B3" w14:textId="646C0471" w:rsidR="00E00187" w:rsidRDefault="00A50234">
      <w:pPr>
        <w:pStyle w:val="Obsah2"/>
        <w:rPr>
          <w:rFonts w:asciiTheme="minorHAnsi" w:eastAsiaTheme="minorEastAsia" w:hAnsiTheme="minorHAnsi" w:cstheme="minorBidi"/>
          <w:noProof/>
          <w:sz w:val="22"/>
          <w:szCs w:val="22"/>
        </w:rPr>
      </w:pPr>
      <w:hyperlink w:anchor="_Toc57977229" w:history="1">
        <w:r w:rsidR="00E00187" w:rsidRPr="00FC357D">
          <w:rPr>
            <w:rStyle w:val="Hypertextovodkaz"/>
            <w:noProof/>
          </w:rPr>
          <w:t>7.1</w:t>
        </w:r>
        <w:r w:rsidR="00E00187">
          <w:rPr>
            <w:rFonts w:asciiTheme="minorHAnsi" w:eastAsiaTheme="minorEastAsia" w:hAnsiTheme="minorHAnsi" w:cstheme="minorBidi"/>
            <w:noProof/>
            <w:sz w:val="22"/>
            <w:szCs w:val="22"/>
          </w:rPr>
          <w:tab/>
        </w:r>
        <w:r w:rsidR="00E00187" w:rsidRPr="00FC357D">
          <w:rPr>
            <w:rStyle w:val="Hypertextovodkaz"/>
            <w:noProof/>
          </w:rPr>
          <w:t>Základní ustanovení</w:t>
        </w:r>
        <w:r w:rsidR="00E00187">
          <w:rPr>
            <w:noProof/>
            <w:webHidden/>
          </w:rPr>
          <w:tab/>
        </w:r>
        <w:r w:rsidR="00E00187">
          <w:rPr>
            <w:noProof/>
            <w:webHidden/>
          </w:rPr>
          <w:fldChar w:fldCharType="begin"/>
        </w:r>
        <w:r w:rsidR="00E00187">
          <w:rPr>
            <w:noProof/>
            <w:webHidden/>
          </w:rPr>
          <w:instrText xml:space="preserve"> PAGEREF _Toc57977229 \h </w:instrText>
        </w:r>
        <w:r w:rsidR="00E00187">
          <w:rPr>
            <w:noProof/>
            <w:webHidden/>
          </w:rPr>
        </w:r>
        <w:r w:rsidR="00E00187">
          <w:rPr>
            <w:noProof/>
            <w:webHidden/>
          </w:rPr>
          <w:fldChar w:fldCharType="separate"/>
        </w:r>
        <w:r w:rsidR="00E00187">
          <w:rPr>
            <w:noProof/>
            <w:webHidden/>
          </w:rPr>
          <w:t>13</w:t>
        </w:r>
        <w:r w:rsidR="00E00187">
          <w:rPr>
            <w:noProof/>
            <w:webHidden/>
          </w:rPr>
          <w:fldChar w:fldCharType="end"/>
        </w:r>
      </w:hyperlink>
    </w:p>
    <w:p w14:paraId="18F4F226" w14:textId="7C0BBAA5" w:rsidR="00E00187" w:rsidRDefault="00A50234">
      <w:pPr>
        <w:pStyle w:val="Obsah2"/>
        <w:rPr>
          <w:rFonts w:asciiTheme="minorHAnsi" w:eastAsiaTheme="minorEastAsia" w:hAnsiTheme="minorHAnsi" w:cstheme="minorBidi"/>
          <w:noProof/>
          <w:sz w:val="22"/>
          <w:szCs w:val="22"/>
        </w:rPr>
      </w:pPr>
      <w:hyperlink w:anchor="_Toc57977230" w:history="1">
        <w:r w:rsidR="00E00187" w:rsidRPr="00FC357D">
          <w:rPr>
            <w:rStyle w:val="Hypertextovodkaz"/>
            <w:noProof/>
          </w:rPr>
          <w:t>7.2</w:t>
        </w:r>
        <w:r w:rsidR="00E00187">
          <w:rPr>
            <w:rFonts w:asciiTheme="minorHAnsi" w:eastAsiaTheme="minorEastAsia" w:hAnsiTheme="minorHAnsi" w:cstheme="minorBidi"/>
            <w:noProof/>
            <w:sz w:val="22"/>
            <w:szCs w:val="22"/>
          </w:rPr>
          <w:tab/>
        </w:r>
        <w:r w:rsidR="00E00187" w:rsidRPr="00FC357D">
          <w:rPr>
            <w:rStyle w:val="Hypertextovodkaz"/>
            <w:noProof/>
          </w:rPr>
          <w:t>Stanovení Pachtovného Vlastníkem</w:t>
        </w:r>
        <w:r w:rsidR="00E00187">
          <w:rPr>
            <w:noProof/>
            <w:webHidden/>
          </w:rPr>
          <w:tab/>
        </w:r>
        <w:r w:rsidR="00E00187">
          <w:rPr>
            <w:noProof/>
            <w:webHidden/>
          </w:rPr>
          <w:fldChar w:fldCharType="begin"/>
        </w:r>
        <w:r w:rsidR="00E00187">
          <w:rPr>
            <w:noProof/>
            <w:webHidden/>
          </w:rPr>
          <w:instrText xml:space="preserve"> PAGEREF _Toc57977230 \h </w:instrText>
        </w:r>
        <w:r w:rsidR="00E00187">
          <w:rPr>
            <w:noProof/>
            <w:webHidden/>
          </w:rPr>
        </w:r>
        <w:r w:rsidR="00E00187">
          <w:rPr>
            <w:noProof/>
            <w:webHidden/>
          </w:rPr>
          <w:fldChar w:fldCharType="separate"/>
        </w:r>
        <w:r w:rsidR="00E00187">
          <w:rPr>
            <w:noProof/>
            <w:webHidden/>
          </w:rPr>
          <w:t>14</w:t>
        </w:r>
        <w:r w:rsidR="00E00187">
          <w:rPr>
            <w:noProof/>
            <w:webHidden/>
          </w:rPr>
          <w:fldChar w:fldCharType="end"/>
        </w:r>
      </w:hyperlink>
    </w:p>
    <w:p w14:paraId="07FA5C79" w14:textId="66BBAB9D" w:rsidR="00E00187" w:rsidRDefault="00A50234">
      <w:pPr>
        <w:pStyle w:val="Obsah2"/>
        <w:rPr>
          <w:rFonts w:asciiTheme="minorHAnsi" w:eastAsiaTheme="minorEastAsia" w:hAnsiTheme="minorHAnsi" w:cstheme="minorBidi"/>
          <w:noProof/>
          <w:sz w:val="22"/>
          <w:szCs w:val="22"/>
        </w:rPr>
      </w:pPr>
      <w:hyperlink w:anchor="_Toc57977231" w:history="1">
        <w:r w:rsidR="00E00187" w:rsidRPr="00FC357D">
          <w:rPr>
            <w:rStyle w:val="Hypertextovodkaz"/>
            <w:noProof/>
          </w:rPr>
          <w:t>7.3</w:t>
        </w:r>
        <w:r w:rsidR="00E00187">
          <w:rPr>
            <w:rFonts w:asciiTheme="minorHAnsi" w:eastAsiaTheme="minorEastAsia" w:hAnsiTheme="minorHAnsi" w:cstheme="minorBidi"/>
            <w:noProof/>
            <w:sz w:val="22"/>
            <w:szCs w:val="22"/>
          </w:rPr>
          <w:tab/>
        </w:r>
        <w:r w:rsidR="00E00187" w:rsidRPr="00FC357D">
          <w:rPr>
            <w:rStyle w:val="Hypertextovodkaz"/>
            <w:noProof/>
          </w:rPr>
          <w:t>Splatnost Pachtovného</w:t>
        </w:r>
        <w:r w:rsidR="00E00187">
          <w:rPr>
            <w:noProof/>
            <w:webHidden/>
          </w:rPr>
          <w:tab/>
        </w:r>
        <w:r w:rsidR="00E00187">
          <w:rPr>
            <w:noProof/>
            <w:webHidden/>
          </w:rPr>
          <w:fldChar w:fldCharType="begin"/>
        </w:r>
        <w:r w:rsidR="00E00187">
          <w:rPr>
            <w:noProof/>
            <w:webHidden/>
          </w:rPr>
          <w:instrText xml:space="preserve"> PAGEREF _Toc57977231 \h </w:instrText>
        </w:r>
        <w:r w:rsidR="00E00187">
          <w:rPr>
            <w:noProof/>
            <w:webHidden/>
          </w:rPr>
        </w:r>
        <w:r w:rsidR="00E00187">
          <w:rPr>
            <w:noProof/>
            <w:webHidden/>
          </w:rPr>
          <w:fldChar w:fldCharType="separate"/>
        </w:r>
        <w:r w:rsidR="00E00187">
          <w:rPr>
            <w:noProof/>
            <w:webHidden/>
          </w:rPr>
          <w:t>14</w:t>
        </w:r>
        <w:r w:rsidR="00E00187">
          <w:rPr>
            <w:noProof/>
            <w:webHidden/>
          </w:rPr>
          <w:fldChar w:fldCharType="end"/>
        </w:r>
      </w:hyperlink>
    </w:p>
    <w:p w14:paraId="2ABA3812" w14:textId="12F2BCA4" w:rsidR="00E00187" w:rsidRDefault="00A50234">
      <w:pPr>
        <w:pStyle w:val="Obsah1"/>
        <w:rPr>
          <w:rFonts w:asciiTheme="minorHAnsi" w:eastAsiaTheme="minorEastAsia" w:hAnsiTheme="minorHAnsi" w:cstheme="minorBidi"/>
          <w:b w:val="0"/>
          <w:noProof/>
          <w:szCs w:val="22"/>
        </w:rPr>
      </w:pPr>
      <w:hyperlink w:anchor="_Toc57977232" w:history="1">
        <w:r w:rsidR="00E00187" w:rsidRPr="00FC357D">
          <w:rPr>
            <w:rStyle w:val="Hypertextovodkaz"/>
            <w:noProof/>
          </w:rPr>
          <w:t>8</w:t>
        </w:r>
        <w:r w:rsidR="00E00187">
          <w:rPr>
            <w:rFonts w:asciiTheme="minorHAnsi" w:eastAsiaTheme="minorEastAsia" w:hAnsiTheme="minorHAnsi" w:cstheme="minorBidi"/>
            <w:b w:val="0"/>
            <w:noProof/>
            <w:szCs w:val="22"/>
          </w:rPr>
          <w:tab/>
        </w:r>
        <w:r w:rsidR="00E00187" w:rsidRPr="00FC357D">
          <w:rPr>
            <w:rStyle w:val="Hypertextovodkaz"/>
            <w:noProof/>
          </w:rPr>
          <w:t>CENA PRO STOČNÉ</w:t>
        </w:r>
        <w:r w:rsidR="00E00187">
          <w:rPr>
            <w:noProof/>
            <w:webHidden/>
          </w:rPr>
          <w:tab/>
        </w:r>
        <w:r w:rsidR="00E00187">
          <w:rPr>
            <w:noProof/>
            <w:webHidden/>
          </w:rPr>
          <w:fldChar w:fldCharType="begin"/>
        </w:r>
        <w:r w:rsidR="00E00187">
          <w:rPr>
            <w:noProof/>
            <w:webHidden/>
          </w:rPr>
          <w:instrText xml:space="preserve"> PAGEREF _Toc57977232 \h </w:instrText>
        </w:r>
        <w:r w:rsidR="00E00187">
          <w:rPr>
            <w:noProof/>
            <w:webHidden/>
          </w:rPr>
        </w:r>
        <w:r w:rsidR="00E00187">
          <w:rPr>
            <w:noProof/>
            <w:webHidden/>
          </w:rPr>
          <w:fldChar w:fldCharType="separate"/>
        </w:r>
        <w:r w:rsidR="00E00187">
          <w:rPr>
            <w:noProof/>
            <w:webHidden/>
          </w:rPr>
          <w:t>14</w:t>
        </w:r>
        <w:r w:rsidR="00E00187">
          <w:rPr>
            <w:noProof/>
            <w:webHidden/>
          </w:rPr>
          <w:fldChar w:fldCharType="end"/>
        </w:r>
      </w:hyperlink>
    </w:p>
    <w:p w14:paraId="4505C129" w14:textId="0031D354" w:rsidR="00E00187" w:rsidRDefault="00A50234">
      <w:pPr>
        <w:pStyle w:val="Obsah2"/>
        <w:rPr>
          <w:rFonts w:asciiTheme="minorHAnsi" w:eastAsiaTheme="minorEastAsia" w:hAnsiTheme="minorHAnsi" w:cstheme="minorBidi"/>
          <w:noProof/>
          <w:sz w:val="22"/>
          <w:szCs w:val="22"/>
        </w:rPr>
      </w:pPr>
      <w:hyperlink w:anchor="_Toc57977233" w:history="1">
        <w:r w:rsidR="00E00187" w:rsidRPr="00FC357D">
          <w:rPr>
            <w:rStyle w:val="Hypertextovodkaz"/>
            <w:noProof/>
          </w:rPr>
          <w:t>8.1</w:t>
        </w:r>
        <w:r w:rsidR="00E00187">
          <w:rPr>
            <w:rFonts w:asciiTheme="minorHAnsi" w:eastAsiaTheme="minorEastAsia" w:hAnsiTheme="minorHAnsi" w:cstheme="minorBidi"/>
            <w:noProof/>
            <w:sz w:val="22"/>
            <w:szCs w:val="22"/>
          </w:rPr>
          <w:tab/>
        </w:r>
        <w:r w:rsidR="00E00187" w:rsidRPr="00FC357D">
          <w:rPr>
            <w:rStyle w:val="Hypertextovodkaz"/>
            <w:noProof/>
          </w:rPr>
          <w:t>Forma Ceny pro Stočné</w:t>
        </w:r>
        <w:r w:rsidR="00E00187">
          <w:rPr>
            <w:noProof/>
            <w:webHidden/>
          </w:rPr>
          <w:tab/>
        </w:r>
        <w:r w:rsidR="00E00187">
          <w:rPr>
            <w:noProof/>
            <w:webHidden/>
          </w:rPr>
          <w:fldChar w:fldCharType="begin"/>
        </w:r>
        <w:r w:rsidR="00E00187">
          <w:rPr>
            <w:noProof/>
            <w:webHidden/>
          </w:rPr>
          <w:instrText xml:space="preserve"> PAGEREF _Toc57977233 \h </w:instrText>
        </w:r>
        <w:r w:rsidR="00E00187">
          <w:rPr>
            <w:noProof/>
            <w:webHidden/>
          </w:rPr>
        </w:r>
        <w:r w:rsidR="00E00187">
          <w:rPr>
            <w:noProof/>
            <w:webHidden/>
          </w:rPr>
          <w:fldChar w:fldCharType="separate"/>
        </w:r>
        <w:r w:rsidR="00E00187">
          <w:rPr>
            <w:noProof/>
            <w:webHidden/>
          </w:rPr>
          <w:t>14</w:t>
        </w:r>
        <w:r w:rsidR="00E00187">
          <w:rPr>
            <w:noProof/>
            <w:webHidden/>
          </w:rPr>
          <w:fldChar w:fldCharType="end"/>
        </w:r>
      </w:hyperlink>
    </w:p>
    <w:p w14:paraId="08D02BB2" w14:textId="7DB57554" w:rsidR="00E00187" w:rsidRDefault="00A50234">
      <w:pPr>
        <w:pStyle w:val="Obsah2"/>
        <w:rPr>
          <w:rFonts w:asciiTheme="minorHAnsi" w:eastAsiaTheme="minorEastAsia" w:hAnsiTheme="minorHAnsi" w:cstheme="minorBidi"/>
          <w:noProof/>
          <w:sz w:val="22"/>
          <w:szCs w:val="22"/>
        </w:rPr>
      </w:pPr>
      <w:hyperlink w:anchor="_Toc57977234" w:history="1">
        <w:r w:rsidR="00E00187" w:rsidRPr="00FC357D">
          <w:rPr>
            <w:rStyle w:val="Hypertextovodkaz"/>
            <w:noProof/>
          </w:rPr>
          <w:t>8.2</w:t>
        </w:r>
        <w:r w:rsidR="00E00187">
          <w:rPr>
            <w:rFonts w:asciiTheme="minorHAnsi" w:eastAsiaTheme="minorEastAsia" w:hAnsiTheme="minorHAnsi" w:cstheme="minorBidi"/>
            <w:noProof/>
            <w:sz w:val="22"/>
            <w:szCs w:val="22"/>
          </w:rPr>
          <w:tab/>
        </w:r>
        <w:r w:rsidR="00E00187" w:rsidRPr="00FC357D">
          <w:rPr>
            <w:rStyle w:val="Hypertextovodkaz"/>
            <w:noProof/>
          </w:rPr>
          <w:t>Soulad s cenovými předpisy</w:t>
        </w:r>
        <w:r w:rsidR="00E00187">
          <w:rPr>
            <w:noProof/>
            <w:webHidden/>
          </w:rPr>
          <w:tab/>
        </w:r>
        <w:r w:rsidR="00E00187">
          <w:rPr>
            <w:noProof/>
            <w:webHidden/>
          </w:rPr>
          <w:fldChar w:fldCharType="begin"/>
        </w:r>
        <w:r w:rsidR="00E00187">
          <w:rPr>
            <w:noProof/>
            <w:webHidden/>
          </w:rPr>
          <w:instrText xml:space="preserve"> PAGEREF _Toc57977234 \h </w:instrText>
        </w:r>
        <w:r w:rsidR="00E00187">
          <w:rPr>
            <w:noProof/>
            <w:webHidden/>
          </w:rPr>
        </w:r>
        <w:r w:rsidR="00E00187">
          <w:rPr>
            <w:noProof/>
            <w:webHidden/>
          </w:rPr>
          <w:fldChar w:fldCharType="separate"/>
        </w:r>
        <w:r w:rsidR="00E00187">
          <w:rPr>
            <w:noProof/>
            <w:webHidden/>
          </w:rPr>
          <w:t>14</w:t>
        </w:r>
        <w:r w:rsidR="00E00187">
          <w:rPr>
            <w:noProof/>
            <w:webHidden/>
          </w:rPr>
          <w:fldChar w:fldCharType="end"/>
        </w:r>
      </w:hyperlink>
    </w:p>
    <w:p w14:paraId="3529116C" w14:textId="4175599E" w:rsidR="00E00187" w:rsidRDefault="00A50234">
      <w:pPr>
        <w:pStyle w:val="Obsah2"/>
        <w:rPr>
          <w:rFonts w:asciiTheme="minorHAnsi" w:eastAsiaTheme="minorEastAsia" w:hAnsiTheme="minorHAnsi" w:cstheme="minorBidi"/>
          <w:noProof/>
          <w:sz w:val="22"/>
          <w:szCs w:val="22"/>
        </w:rPr>
      </w:pPr>
      <w:hyperlink w:anchor="_Toc57977235" w:history="1">
        <w:r w:rsidR="00E00187" w:rsidRPr="00FC357D">
          <w:rPr>
            <w:rStyle w:val="Hypertextovodkaz"/>
            <w:noProof/>
          </w:rPr>
          <w:t>8.3</w:t>
        </w:r>
        <w:r w:rsidR="00E00187">
          <w:rPr>
            <w:rFonts w:asciiTheme="minorHAnsi" w:eastAsiaTheme="minorEastAsia" w:hAnsiTheme="minorHAnsi" w:cstheme="minorBidi"/>
            <w:noProof/>
            <w:sz w:val="22"/>
            <w:szCs w:val="22"/>
          </w:rPr>
          <w:tab/>
        </w:r>
        <w:r w:rsidR="00E00187" w:rsidRPr="00FC357D">
          <w:rPr>
            <w:rStyle w:val="Hypertextovodkaz"/>
            <w:noProof/>
          </w:rPr>
          <w:t>Právo a rizika inkasa stočného</w:t>
        </w:r>
        <w:r w:rsidR="00E00187">
          <w:rPr>
            <w:noProof/>
            <w:webHidden/>
          </w:rPr>
          <w:tab/>
        </w:r>
        <w:r w:rsidR="00E00187">
          <w:rPr>
            <w:noProof/>
            <w:webHidden/>
          </w:rPr>
          <w:fldChar w:fldCharType="begin"/>
        </w:r>
        <w:r w:rsidR="00E00187">
          <w:rPr>
            <w:noProof/>
            <w:webHidden/>
          </w:rPr>
          <w:instrText xml:space="preserve"> PAGEREF _Toc57977235 \h </w:instrText>
        </w:r>
        <w:r w:rsidR="00E00187">
          <w:rPr>
            <w:noProof/>
            <w:webHidden/>
          </w:rPr>
        </w:r>
        <w:r w:rsidR="00E00187">
          <w:rPr>
            <w:noProof/>
            <w:webHidden/>
          </w:rPr>
          <w:fldChar w:fldCharType="separate"/>
        </w:r>
        <w:r w:rsidR="00E00187">
          <w:rPr>
            <w:noProof/>
            <w:webHidden/>
          </w:rPr>
          <w:t>15</w:t>
        </w:r>
        <w:r w:rsidR="00E00187">
          <w:rPr>
            <w:noProof/>
            <w:webHidden/>
          </w:rPr>
          <w:fldChar w:fldCharType="end"/>
        </w:r>
      </w:hyperlink>
    </w:p>
    <w:p w14:paraId="038E3A33" w14:textId="642C4A05" w:rsidR="00E00187" w:rsidRDefault="00A50234">
      <w:pPr>
        <w:pStyle w:val="Obsah2"/>
        <w:rPr>
          <w:rFonts w:asciiTheme="minorHAnsi" w:eastAsiaTheme="minorEastAsia" w:hAnsiTheme="minorHAnsi" w:cstheme="minorBidi"/>
          <w:noProof/>
          <w:sz w:val="22"/>
          <w:szCs w:val="22"/>
        </w:rPr>
      </w:pPr>
      <w:hyperlink w:anchor="_Toc57977236" w:history="1">
        <w:r w:rsidR="00E00187" w:rsidRPr="00FC357D">
          <w:rPr>
            <w:rStyle w:val="Hypertextovodkaz"/>
            <w:noProof/>
          </w:rPr>
          <w:t>8.4</w:t>
        </w:r>
        <w:r w:rsidR="00E00187">
          <w:rPr>
            <w:rFonts w:asciiTheme="minorHAnsi" w:eastAsiaTheme="minorEastAsia" w:hAnsiTheme="minorHAnsi" w:cstheme="minorBidi"/>
            <w:noProof/>
            <w:sz w:val="22"/>
            <w:szCs w:val="22"/>
          </w:rPr>
          <w:tab/>
        </w:r>
        <w:r w:rsidR="00E00187" w:rsidRPr="00FC357D">
          <w:rPr>
            <w:rStyle w:val="Hypertextovodkaz"/>
            <w:noProof/>
          </w:rPr>
          <w:t>Zveřejnění kalkulace a porovnání Ceny pro Stočné</w:t>
        </w:r>
        <w:r w:rsidR="00E00187">
          <w:rPr>
            <w:noProof/>
            <w:webHidden/>
          </w:rPr>
          <w:tab/>
        </w:r>
        <w:r w:rsidR="00E00187">
          <w:rPr>
            <w:noProof/>
            <w:webHidden/>
          </w:rPr>
          <w:fldChar w:fldCharType="begin"/>
        </w:r>
        <w:r w:rsidR="00E00187">
          <w:rPr>
            <w:noProof/>
            <w:webHidden/>
          </w:rPr>
          <w:instrText xml:space="preserve"> PAGEREF _Toc57977236 \h </w:instrText>
        </w:r>
        <w:r w:rsidR="00E00187">
          <w:rPr>
            <w:noProof/>
            <w:webHidden/>
          </w:rPr>
        </w:r>
        <w:r w:rsidR="00E00187">
          <w:rPr>
            <w:noProof/>
            <w:webHidden/>
          </w:rPr>
          <w:fldChar w:fldCharType="separate"/>
        </w:r>
        <w:r w:rsidR="00E00187">
          <w:rPr>
            <w:noProof/>
            <w:webHidden/>
          </w:rPr>
          <w:t>15</w:t>
        </w:r>
        <w:r w:rsidR="00E00187">
          <w:rPr>
            <w:noProof/>
            <w:webHidden/>
          </w:rPr>
          <w:fldChar w:fldCharType="end"/>
        </w:r>
      </w:hyperlink>
    </w:p>
    <w:p w14:paraId="025B6177" w14:textId="7D6DBBED" w:rsidR="00E00187" w:rsidRDefault="00A50234">
      <w:pPr>
        <w:pStyle w:val="Obsah2"/>
        <w:rPr>
          <w:rFonts w:asciiTheme="minorHAnsi" w:eastAsiaTheme="minorEastAsia" w:hAnsiTheme="minorHAnsi" w:cstheme="minorBidi"/>
          <w:noProof/>
          <w:sz w:val="22"/>
          <w:szCs w:val="22"/>
        </w:rPr>
      </w:pPr>
      <w:hyperlink w:anchor="_Toc57977237" w:history="1">
        <w:r w:rsidR="00E00187" w:rsidRPr="00FC357D">
          <w:rPr>
            <w:rStyle w:val="Hypertextovodkaz"/>
            <w:noProof/>
          </w:rPr>
          <w:t>8.5</w:t>
        </w:r>
        <w:r w:rsidR="00E00187">
          <w:rPr>
            <w:rFonts w:asciiTheme="minorHAnsi" w:eastAsiaTheme="minorEastAsia" w:hAnsiTheme="minorHAnsi" w:cstheme="minorBidi"/>
            <w:noProof/>
            <w:sz w:val="22"/>
            <w:szCs w:val="22"/>
          </w:rPr>
          <w:tab/>
        </w:r>
        <w:r w:rsidR="00E00187" w:rsidRPr="00FC357D">
          <w:rPr>
            <w:rStyle w:val="Hypertextovodkaz"/>
            <w:noProof/>
          </w:rPr>
          <w:t>Náklady Provozovatele na smluvní služby pro Vlastníka</w:t>
        </w:r>
        <w:r w:rsidR="00E00187">
          <w:rPr>
            <w:noProof/>
            <w:webHidden/>
          </w:rPr>
          <w:tab/>
        </w:r>
        <w:r w:rsidR="00E00187">
          <w:rPr>
            <w:noProof/>
            <w:webHidden/>
          </w:rPr>
          <w:fldChar w:fldCharType="begin"/>
        </w:r>
        <w:r w:rsidR="00E00187">
          <w:rPr>
            <w:noProof/>
            <w:webHidden/>
          </w:rPr>
          <w:instrText xml:space="preserve"> PAGEREF _Toc57977237 \h </w:instrText>
        </w:r>
        <w:r w:rsidR="00E00187">
          <w:rPr>
            <w:noProof/>
            <w:webHidden/>
          </w:rPr>
        </w:r>
        <w:r w:rsidR="00E00187">
          <w:rPr>
            <w:noProof/>
            <w:webHidden/>
          </w:rPr>
          <w:fldChar w:fldCharType="separate"/>
        </w:r>
        <w:r w:rsidR="00E00187">
          <w:rPr>
            <w:noProof/>
            <w:webHidden/>
          </w:rPr>
          <w:t>15</w:t>
        </w:r>
        <w:r w:rsidR="00E00187">
          <w:rPr>
            <w:noProof/>
            <w:webHidden/>
          </w:rPr>
          <w:fldChar w:fldCharType="end"/>
        </w:r>
      </w:hyperlink>
    </w:p>
    <w:p w14:paraId="06B6C8C8" w14:textId="535C3011" w:rsidR="00E00187" w:rsidRDefault="00A50234">
      <w:pPr>
        <w:pStyle w:val="Obsah1"/>
        <w:rPr>
          <w:rFonts w:asciiTheme="minorHAnsi" w:eastAsiaTheme="minorEastAsia" w:hAnsiTheme="minorHAnsi" w:cstheme="minorBidi"/>
          <w:b w:val="0"/>
          <w:noProof/>
          <w:szCs w:val="22"/>
        </w:rPr>
      </w:pPr>
      <w:hyperlink w:anchor="_Toc57977238" w:history="1">
        <w:r w:rsidR="00E00187" w:rsidRPr="00FC357D">
          <w:rPr>
            <w:rStyle w:val="Hypertextovodkaz"/>
            <w:noProof/>
          </w:rPr>
          <w:t>9</w:t>
        </w:r>
        <w:r w:rsidR="00E00187">
          <w:rPr>
            <w:rFonts w:asciiTheme="minorHAnsi" w:eastAsiaTheme="minorEastAsia" w:hAnsiTheme="minorHAnsi" w:cstheme="minorBidi"/>
            <w:b w:val="0"/>
            <w:noProof/>
            <w:szCs w:val="22"/>
          </w:rPr>
          <w:tab/>
        </w:r>
        <w:r w:rsidR="00E00187" w:rsidRPr="00FC357D">
          <w:rPr>
            <w:rStyle w:val="Hypertextovodkaz"/>
            <w:noProof/>
          </w:rPr>
          <w:t>UJEDNÁNÍ NA OCHRANU PRÁV ODBĚRATELŮ</w:t>
        </w:r>
        <w:r w:rsidR="00E00187">
          <w:rPr>
            <w:noProof/>
            <w:webHidden/>
          </w:rPr>
          <w:tab/>
        </w:r>
        <w:r w:rsidR="00E00187">
          <w:rPr>
            <w:noProof/>
            <w:webHidden/>
          </w:rPr>
          <w:fldChar w:fldCharType="begin"/>
        </w:r>
        <w:r w:rsidR="00E00187">
          <w:rPr>
            <w:noProof/>
            <w:webHidden/>
          </w:rPr>
          <w:instrText xml:space="preserve"> PAGEREF _Toc57977238 \h </w:instrText>
        </w:r>
        <w:r w:rsidR="00E00187">
          <w:rPr>
            <w:noProof/>
            <w:webHidden/>
          </w:rPr>
        </w:r>
        <w:r w:rsidR="00E00187">
          <w:rPr>
            <w:noProof/>
            <w:webHidden/>
          </w:rPr>
          <w:fldChar w:fldCharType="separate"/>
        </w:r>
        <w:r w:rsidR="00E00187">
          <w:rPr>
            <w:noProof/>
            <w:webHidden/>
          </w:rPr>
          <w:t>16</w:t>
        </w:r>
        <w:r w:rsidR="00E00187">
          <w:rPr>
            <w:noProof/>
            <w:webHidden/>
          </w:rPr>
          <w:fldChar w:fldCharType="end"/>
        </w:r>
      </w:hyperlink>
    </w:p>
    <w:p w14:paraId="2D415D21" w14:textId="15503FBF" w:rsidR="00E00187" w:rsidRDefault="00A50234">
      <w:pPr>
        <w:pStyle w:val="Obsah2"/>
        <w:rPr>
          <w:rFonts w:asciiTheme="minorHAnsi" w:eastAsiaTheme="minorEastAsia" w:hAnsiTheme="minorHAnsi" w:cstheme="minorBidi"/>
          <w:noProof/>
          <w:sz w:val="22"/>
          <w:szCs w:val="22"/>
        </w:rPr>
      </w:pPr>
      <w:hyperlink w:anchor="_Toc57977239" w:history="1">
        <w:r w:rsidR="00E00187" w:rsidRPr="00FC357D">
          <w:rPr>
            <w:rStyle w:val="Hypertextovodkaz"/>
            <w:noProof/>
          </w:rPr>
          <w:t>9.1</w:t>
        </w:r>
        <w:r w:rsidR="00E00187">
          <w:rPr>
            <w:rFonts w:asciiTheme="minorHAnsi" w:eastAsiaTheme="minorEastAsia" w:hAnsiTheme="minorHAnsi" w:cstheme="minorBidi"/>
            <w:noProof/>
            <w:sz w:val="22"/>
            <w:szCs w:val="22"/>
          </w:rPr>
          <w:tab/>
        </w:r>
        <w:r w:rsidR="00E00187" w:rsidRPr="00FC357D">
          <w:rPr>
            <w:rStyle w:val="Hypertextovodkaz"/>
            <w:noProof/>
          </w:rPr>
          <w:t>Povinnosti Provozovatele ve vztahu k Odběratelům</w:t>
        </w:r>
        <w:r w:rsidR="00E00187">
          <w:rPr>
            <w:noProof/>
            <w:webHidden/>
          </w:rPr>
          <w:tab/>
        </w:r>
        <w:r w:rsidR="00E00187">
          <w:rPr>
            <w:noProof/>
            <w:webHidden/>
          </w:rPr>
          <w:fldChar w:fldCharType="begin"/>
        </w:r>
        <w:r w:rsidR="00E00187">
          <w:rPr>
            <w:noProof/>
            <w:webHidden/>
          </w:rPr>
          <w:instrText xml:space="preserve"> PAGEREF _Toc57977239 \h </w:instrText>
        </w:r>
        <w:r w:rsidR="00E00187">
          <w:rPr>
            <w:noProof/>
            <w:webHidden/>
          </w:rPr>
        </w:r>
        <w:r w:rsidR="00E00187">
          <w:rPr>
            <w:noProof/>
            <w:webHidden/>
          </w:rPr>
          <w:fldChar w:fldCharType="separate"/>
        </w:r>
        <w:r w:rsidR="00E00187">
          <w:rPr>
            <w:noProof/>
            <w:webHidden/>
          </w:rPr>
          <w:t>16</w:t>
        </w:r>
        <w:r w:rsidR="00E00187">
          <w:rPr>
            <w:noProof/>
            <w:webHidden/>
          </w:rPr>
          <w:fldChar w:fldCharType="end"/>
        </w:r>
      </w:hyperlink>
    </w:p>
    <w:p w14:paraId="3F9E7580" w14:textId="6766F68C" w:rsidR="00E00187" w:rsidRDefault="00A50234">
      <w:pPr>
        <w:pStyle w:val="Obsah2"/>
        <w:rPr>
          <w:rFonts w:asciiTheme="minorHAnsi" w:eastAsiaTheme="minorEastAsia" w:hAnsiTheme="minorHAnsi" w:cstheme="minorBidi"/>
          <w:noProof/>
          <w:sz w:val="22"/>
          <w:szCs w:val="22"/>
        </w:rPr>
      </w:pPr>
      <w:hyperlink w:anchor="_Toc57977240" w:history="1">
        <w:r w:rsidR="00E00187" w:rsidRPr="00FC357D">
          <w:rPr>
            <w:rStyle w:val="Hypertextovodkaz"/>
            <w:noProof/>
          </w:rPr>
          <w:t>9.2</w:t>
        </w:r>
        <w:r w:rsidR="00E00187">
          <w:rPr>
            <w:rFonts w:asciiTheme="minorHAnsi" w:eastAsiaTheme="minorEastAsia" w:hAnsiTheme="minorHAnsi" w:cstheme="minorBidi"/>
            <w:noProof/>
            <w:sz w:val="22"/>
            <w:szCs w:val="22"/>
          </w:rPr>
          <w:tab/>
        </w:r>
        <w:r w:rsidR="00E00187" w:rsidRPr="00FC357D">
          <w:rPr>
            <w:rStyle w:val="Hypertextovodkaz"/>
            <w:noProof/>
          </w:rPr>
          <w:t>Provozování na pokyn Vlastníka</w:t>
        </w:r>
        <w:r w:rsidR="00E00187">
          <w:rPr>
            <w:noProof/>
            <w:webHidden/>
          </w:rPr>
          <w:tab/>
        </w:r>
        <w:r w:rsidR="00E00187">
          <w:rPr>
            <w:noProof/>
            <w:webHidden/>
          </w:rPr>
          <w:fldChar w:fldCharType="begin"/>
        </w:r>
        <w:r w:rsidR="00E00187">
          <w:rPr>
            <w:noProof/>
            <w:webHidden/>
          </w:rPr>
          <w:instrText xml:space="preserve"> PAGEREF _Toc57977240 \h </w:instrText>
        </w:r>
        <w:r w:rsidR="00E00187">
          <w:rPr>
            <w:noProof/>
            <w:webHidden/>
          </w:rPr>
        </w:r>
        <w:r w:rsidR="00E00187">
          <w:rPr>
            <w:noProof/>
            <w:webHidden/>
          </w:rPr>
          <w:fldChar w:fldCharType="separate"/>
        </w:r>
        <w:r w:rsidR="00E00187">
          <w:rPr>
            <w:noProof/>
            <w:webHidden/>
          </w:rPr>
          <w:t>16</w:t>
        </w:r>
        <w:r w:rsidR="00E00187">
          <w:rPr>
            <w:noProof/>
            <w:webHidden/>
          </w:rPr>
          <w:fldChar w:fldCharType="end"/>
        </w:r>
      </w:hyperlink>
    </w:p>
    <w:p w14:paraId="3D0E74C6" w14:textId="1727F11E" w:rsidR="00E00187" w:rsidRDefault="00A50234">
      <w:pPr>
        <w:pStyle w:val="Obsah1"/>
        <w:rPr>
          <w:rFonts w:asciiTheme="minorHAnsi" w:eastAsiaTheme="minorEastAsia" w:hAnsiTheme="minorHAnsi" w:cstheme="minorBidi"/>
          <w:b w:val="0"/>
          <w:noProof/>
          <w:szCs w:val="22"/>
        </w:rPr>
      </w:pPr>
      <w:hyperlink w:anchor="_Toc57977241" w:history="1">
        <w:r w:rsidR="00E00187" w:rsidRPr="00FC357D">
          <w:rPr>
            <w:rStyle w:val="Hypertextovodkaz"/>
            <w:noProof/>
          </w:rPr>
          <w:t>10</w:t>
        </w:r>
        <w:r w:rsidR="00E00187">
          <w:rPr>
            <w:rFonts w:asciiTheme="minorHAnsi" w:eastAsiaTheme="minorEastAsia" w:hAnsiTheme="minorHAnsi" w:cstheme="minorBidi"/>
            <w:b w:val="0"/>
            <w:noProof/>
            <w:szCs w:val="22"/>
          </w:rPr>
          <w:tab/>
        </w:r>
        <w:r w:rsidR="00E00187" w:rsidRPr="00FC357D">
          <w:rPr>
            <w:rStyle w:val="Hypertextovodkaz"/>
            <w:noProof/>
          </w:rPr>
          <w:t>VÝKONOVÉ UKAZATELE</w:t>
        </w:r>
        <w:r w:rsidR="00E00187">
          <w:rPr>
            <w:noProof/>
            <w:webHidden/>
          </w:rPr>
          <w:tab/>
        </w:r>
        <w:r w:rsidR="00E00187">
          <w:rPr>
            <w:noProof/>
            <w:webHidden/>
          </w:rPr>
          <w:fldChar w:fldCharType="begin"/>
        </w:r>
        <w:r w:rsidR="00E00187">
          <w:rPr>
            <w:noProof/>
            <w:webHidden/>
          </w:rPr>
          <w:instrText xml:space="preserve"> PAGEREF _Toc57977241 \h </w:instrText>
        </w:r>
        <w:r w:rsidR="00E00187">
          <w:rPr>
            <w:noProof/>
            <w:webHidden/>
          </w:rPr>
        </w:r>
        <w:r w:rsidR="00E00187">
          <w:rPr>
            <w:noProof/>
            <w:webHidden/>
          </w:rPr>
          <w:fldChar w:fldCharType="separate"/>
        </w:r>
        <w:r w:rsidR="00E00187">
          <w:rPr>
            <w:noProof/>
            <w:webHidden/>
          </w:rPr>
          <w:t>16</w:t>
        </w:r>
        <w:r w:rsidR="00E00187">
          <w:rPr>
            <w:noProof/>
            <w:webHidden/>
          </w:rPr>
          <w:fldChar w:fldCharType="end"/>
        </w:r>
      </w:hyperlink>
    </w:p>
    <w:p w14:paraId="6EA293D0" w14:textId="6D707B4D" w:rsidR="00E00187" w:rsidRDefault="00A50234">
      <w:pPr>
        <w:pStyle w:val="Obsah2"/>
        <w:rPr>
          <w:rFonts w:asciiTheme="minorHAnsi" w:eastAsiaTheme="minorEastAsia" w:hAnsiTheme="minorHAnsi" w:cstheme="minorBidi"/>
          <w:noProof/>
          <w:sz w:val="22"/>
          <w:szCs w:val="22"/>
        </w:rPr>
      </w:pPr>
      <w:hyperlink w:anchor="_Toc57977242" w:history="1">
        <w:r w:rsidR="00E00187" w:rsidRPr="00FC357D">
          <w:rPr>
            <w:rStyle w:val="Hypertextovodkaz"/>
            <w:noProof/>
          </w:rPr>
          <w:t>10.1</w:t>
        </w:r>
        <w:r w:rsidR="00E00187">
          <w:rPr>
            <w:rFonts w:asciiTheme="minorHAnsi" w:eastAsiaTheme="minorEastAsia" w:hAnsiTheme="minorHAnsi" w:cstheme="minorBidi"/>
            <w:noProof/>
            <w:sz w:val="22"/>
            <w:szCs w:val="22"/>
          </w:rPr>
          <w:tab/>
        </w:r>
        <w:r w:rsidR="00E00187" w:rsidRPr="00FC357D">
          <w:rPr>
            <w:rStyle w:val="Hypertextovodkaz"/>
            <w:noProof/>
          </w:rPr>
          <w:t>Základní ustanovení – výkonové ukazatele</w:t>
        </w:r>
        <w:r w:rsidR="00E00187">
          <w:rPr>
            <w:noProof/>
            <w:webHidden/>
          </w:rPr>
          <w:tab/>
        </w:r>
        <w:r w:rsidR="00E00187">
          <w:rPr>
            <w:noProof/>
            <w:webHidden/>
          </w:rPr>
          <w:fldChar w:fldCharType="begin"/>
        </w:r>
        <w:r w:rsidR="00E00187">
          <w:rPr>
            <w:noProof/>
            <w:webHidden/>
          </w:rPr>
          <w:instrText xml:space="preserve"> PAGEREF _Toc57977242 \h </w:instrText>
        </w:r>
        <w:r w:rsidR="00E00187">
          <w:rPr>
            <w:noProof/>
            <w:webHidden/>
          </w:rPr>
        </w:r>
        <w:r w:rsidR="00E00187">
          <w:rPr>
            <w:noProof/>
            <w:webHidden/>
          </w:rPr>
          <w:fldChar w:fldCharType="separate"/>
        </w:r>
        <w:r w:rsidR="00E00187">
          <w:rPr>
            <w:noProof/>
            <w:webHidden/>
          </w:rPr>
          <w:t>16</w:t>
        </w:r>
        <w:r w:rsidR="00E00187">
          <w:rPr>
            <w:noProof/>
            <w:webHidden/>
          </w:rPr>
          <w:fldChar w:fldCharType="end"/>
        </w:r>
      </w:hyperlink>
    </w:p>
    <w:p w14:paraId="6E0D8221" w14:textId="015E4282" w:rsidR="00E00187" w:rsidRDefault="00A50234">
      <w:pPr>
        <w:pStyle w:val="Obsah2"/>
        <w:rPr>
          <w:rFonts w:asciiTheme="minorHAnsi" w:eastAsiaTheme="minorEastAsia" w:hAnsiTheme="minorHAnsi" w:cstheme="minorBidi"/>
          <w:noProof/>
          <w:sz w:val="22"/>
          <w:szCs w:val="22"/>
        </w:rPr>
      </w:pPr>
      <w:hyperlink w:anchor="_Toc57977243" w:history="1">
        <w:r w:rsidR="00E00187" w:rsidRPr="00FC357D">
          <w:rPr>
            <w:rStyle w:val="Hypertextovodkaz"/>
            <w:noProof/>
          </w:rPr>
          <w:t>10.2</w:t>
        </w:r>
        <w:r w:rsidR="00E00187">
          <w:rPr>
            <w:rFonts w:asciiTheme="minorHAnsi" w:eastAsiaTheme="minorEastAsia" w:hAnsiTheme="minorHAnsi" w:cstheme="minorBidi"/>
            <w:noProof/>
            <w:sz w:val="22"/>
            <w:szCs w:val="22"/>
          </w:rPr>
          <w:tab/>
        </w:r>
        <w:r w:rsidR="00E00187" w:rsidRPr="00FC357D">
          <w:rPr>
            <w:rStyle w:val="Hypertextovodkaz"/>
            <w:noProof/>
          </w:rPr>
          <w:t>Úprava systému smluvních výkonových ukazatelů</w:t>
        </w:r>
        <w:r w:rsidR="00E00187">
          <w:rPr>
            <w:noProof/>
            <w:webHidden/>
          </w:rPr>
          <w:tab/>
        </w:r>
        <w:r w:rsidR="00E00187">
          <w:rPr>
            <w:noProof/>
            <w:webHidden/>
          </w:rPr>
          <w:fldChar w:fldCharType="begin"/>
        </w:r>
        <w:r w:rsidR="00E00187">
          <w:rPr>
            <w:noProof/>
            <w:webHidden/>
          </w:rPr>
          <w:instrText xml:space="preserve"> PAGEREF _Toc57977243 \h </w:instrText>
        </w:r>
        <w:r w:rsidR="00E00187">
          <w:rPr>
            <w:noProof/>
            <w:webHidden/>
          </w:rPr>
        </w:r>
        <w:r w:rsidR="00E00187">
          <w:rPr>
            <w:noProof/>
            <w:webHidden/>
          </w:rPr>
          <w:fldChar w:fldCharType="separate"/>
        </w:r>
        <w:r w:rsidR="00E00187">
          <w:rPr>
            <w:noProof/>
            <w:webHidden/>
          </w:rPr>
          <w:t>16</w:t>
        </w:r>
        <w:r w:rsidR="00E00187">
          <w:rPr>
            <w:noProof/>
            <w:webHidden/>
          </w:rPr>
          <w:fldChar w:fldCharType="end"/>
        </w:r>
      </w:hyperlink>
    </w:p>
    <w:p w14:paraId="174617AA" w14:textId="4DA95734" w:rsidR="00E00187" w:rsidRDefault="00A50234">
      <w:pPr>
        <w:pStyle w:val="Obsah2"/>
        <w:rPr>
          <w:rFonts w:asciiTheme="minorHAnsi" w:eastAsiaTheme="minorEastAsia" w:hAnsiTheme="minorHAnsi" w:cstheme="minorBidi"/>
          <w:noProof/>
          <w:sz w:val="22"/>
          <w:szCs w:val="22"/>
        </w:rPr>
      </w:pPr>
      <w:hyperlink w:anchor="_Toc57977244" w:history="1">
        <w:r w:rsidR="00E00187" w:rsidRPr="00FC357D">
          <w:rPr>
            <w:rStyle w:val="Hypertextovodkaz"/>
            <w:noProof/>
          </w:rPr>
          <w:t>10.3</w:t>
        </w:r>
        <w:r w:rsidR="00E00187">
          <w:rPr>
            <w:rFonts w:asciiTheme="minorHAnsi" w:eastAsiaTheme="minorEastAsia" w:hAnsiTheme="minorHAnsi" w:cstheme="minorBidi"/>
            <w:noProof/>
            <w:sz w:val="22"/>
            <w:szCs w:val="22"/>
          </w:rPr>
          <w:tab/>
        </w:r>
        <w:r w:rsidR="00E00187" w:rsidRPr="00FC357D">
          <w:rPr>
            <w:rStyle w:val="Hypertextovodkaz"/>
            <w:noProof/>
          </w:rPr>
          <w:t>Zvláštní povinnosti Provozovatele – výkonové ukazatele</w:t>
        </w:r>
        <w:r w:rsidR="00E00187">
          <w:rPr>
            <w:noProof/>
            <w:webHidden/>
          </w:rPr>
          <w:tab/>
        </w:r>
        <w:r w:rsidR="00E00187">
          <w:rPr>
            <w:noProof/>
            <w:webHidden/>
          </w:rPr>
          <w:fldChar w:fldCharType="begin"/>
        </w:r>
        <w:r w:rsidR="00E00187">
          <w:rPr>
            <w:noProof/>
            <w:webHidden/>
          </w:rPr>
          <w:instrText xml:space="preserve"> PAGEREF _Toc57977244 \h </w:instrText>
        </w:r>
        <w:r w:rsidR="00E00187">
          <w:rPr>
            <w:noProof/>
            <w:webHidden/>
          </w:rPr>
        </w:r>
        <w:r w:rsidR="00E00187">
          <w:rPr>
            <w:noProof/>
            <w:webHidden/>
          </w:rPr>
          <w:fldChar w:fldCharType="separate"/>
        </w:r>
        <w:r w:rsidR="00E00187">
          <w:rPr>
            <w:noProof/>
            <w:webHidden/>
          </w:rPr>
          <w:t>17</w:t>
        </w:r>
        <w:r w:rsidR="00E00187">
          <w:rPr>
            <w:noProof/>
            <w:webHidden/>
          </w:rPr>
          <w:fldChar w:fldCharType="end"/>
        </w:r>
      </w:hyperlink>
    </w:p>
    <w:p w14:paraId="770688FB" w14:textId="62561530" w:rsidR="00E00187" w:rsidRDefault="00A50234">
      <w:pPr>
        <w:pStyle w:val="Obsah1"/>
        <w:rPr>
          <w:rFonts w:asciiTheme="minorHAnsi" w:eastAsiaTheme="minorEastAsia" w:hAnsiTheme="minorHAnsi" w:cstheme="minorBidi"/>
          <w:b w:val="0"/>
          <w:noProof/>
          <w:szCs w:val="22"/>
        </w:rPr>
      </w:pPr>
      <w:hyperlink w:anchor="_Toc57977245" w:history="1">
        <w:r w:rsidR="00E00187" w:rsidRPr="00FC357D">
          <w:rPr>
            <w:rStyle w:val="Hypertextovodkaz"/>
            <w:noProof/>
          </w:rPr>
          <w:t>11</w:t>
        </w:r>
        <w:r w:rsidR="00E00187">
          <w:rPr>
            <w:rFonts w:asciiTheme="minorHAnsi" w:eastAsiaTheme="minorEastAsia" w:hAnsiTheme="minorHAnsi" w:cstheme="minorBidi"/>
            <w:b w:val="0"/>
            <w:noProof/>
            <w:szCs w:val="22"/>
          </w:rPr>
          <w:tab/>
        </w:r>
        <w:r w:rsidR="00E00187" w:rsidRPr="00FC357D">
          <w:rPr>
            <w:rStyle w:val="Hypertextovodkaz"/>
            <w:noProof/>
          </w:rPr>
          <w:t>PLÁN INVESTIC, PLÁN OBNOVY A JEJICH REALIZACE</w:t>
        </w:r>
        <w:r w:rsidR="00E00187">
          <w:rPr>
            <w:noProof/>
            <w:webHidden/>
          </w:rPr>
          <w:tab/>
        </w:r>
        <w:r w:rsidR="00E00187">
          <w:rPr>
            <w:noProof/>
            <w:webHidden/>
          </w:rPr>
          <w:fldChar w:fldCharType="begin"/>
        </w:r>
        <w:r w:rsidR="00E00187">
          <w:rPr>
            <w:noProof/>
            <w:webHidden/>
          </w:rPr>
          <w:instrText xml:space="preserve"> PAGEREF _Toc57977245 \h </w:instrText>
        </w:r>
        <w:r w:rsidR="00E00187">
          <w:rPr>
            <w:noProof/>
            <w:webHidden/>
          </w:rPr>
        </w:r>
        <w:r w:rsidR="00E00187">
          <w:rPr>
            <w:noProof/>
            <w:webHidden/>
          </w:rPr>
          <w:fldChar w:fldCharType="separate"/>
        </w:r>
        <w:r w:rsidR="00E00187">
          <w:rPr>
            <w:noProof/>
            <w:webHidden/>
          </w:rPr>
          <w:t>17</w:t>
        </w:r>
        <w:r w:rsidR="00E00187">
          <w:rPr>
            <w:noProof/>
            <w:webHidden/>
          </w:rPr>
          <w:fldChar w:fldCharType="end"/>
        </w:r>
      </w:hyperlink>
    </w:p>
    <w:p w14:paraId="50C1F62D" w14:textId="6BB9E49E" w:rsidR="00E00187" w:rsidRDefault="00A50234">
      <w:pPr>
        <w:pStyle w:val="Obsah2"/>
        <w:rPr>
          <w:rFonts w:asciiTheme="minorHAnsi" w:eastAsiaTheme="minorEastAsia" w:hAnsiTheme="minorHAnsi" w:cstheme="minorBidi"/>
          <w:noProof/>
          <w:sz w:val="22"/>
          <w:szCs w:val="22"/>
        </w:rPr>
      </w:pPr>
      <w:hyperlink w:anchor="_Toc57977246" w:history="1">
        <w:r w:rsidR="00E00187" w:rsidRPr="00FC357D">
          <w:rPr>
            <w:rStyle w:val="Hypertextovodkaz"/>
            <w:noProof/>
          </w:rPr>
          <w:t>11.1</w:t>
        </w:r>
        <w:r w:rsidR="00E00187">
          <w:rPr>
            <w:rFonts w:asciiTheme="minorHAnsi" w:eastAsiaTheme="minorEastAsia" w:hAnsiTheme="minorHAnsi" w:cstheme="minorBidi"/>
            <w:noProof/>
            <w:sz w:val="22"/>
            <w:szCs w:val="22"/>
          </w:rPr>
          <w:tab/>
        </w:r>
        <w:r w:rsidR="00E00187" w:rsidRPr="00FC357D">
          <w:rPr>
            <w:rStyle w:val="Hypertextovodkaz"/>
            <w:noProof/>
          </w:rPr>
          <w:t>Základní vymezení Plánu Investic a Plánu Obnovy</w:t>
        </w:r>
        <w:r w:rsidR="00E00187">
          <w:rPr>
            <w:noProof/>
            <w:webHidden/>
          </w:rPr>
          <w:tab/>
        </w:r>
        <w:r w:rsidR="00E00187">
          <w:rPr>
            <w:noProof/>
            <w:webHidden/>
          </w:rPr>
          <w:fldChar w:fldCharType="begin"/>
        </w:r>
        <w:r w:rsidR="00E00187">
          <w:rPr>
            <w:noProof/>
            <w:webHidden/>
          </w:rPr>
          <w:instrText xml:space="preserve"> PAGEREF _Toc57977246 \h </w:instrText>
        </w:r>
        <w:r w:rsidR="00E00187">
          <w:rPr>
            <w:noProof/>
            <w:webHidden/>
          </w:rPr>
        </w:r>
        <w:r w:rsidR="00E00187">
          <w:rPr>
            <w:noProof/>
            <w:webHidden/>
          </w:rPr>
          <w:fldChar w:fldCharType="separate"/>
        </w:r>
        <w:r w:rsidR="00E00187">
          <w:rPr>
            <w:noProof/>
            <w:webHidden/>
          </w:rPr>
          <w:t>17</w:t>
        </w:r>
        <w:r w:rsidR="00E00187">
          <w:rPr>
            <w:noProof/>
            <w:webHidden/>
          </w:rPr>
          <w:fldChar w:fldCharType="end"/>
        </w:r>
      </w:hyperlink>
    </w:p>
    <w:p w14:paraId="3C0DF2E4" w14:textId="131FB8F4" w:rsidR="00E00187" w:rsidRDefault="00A50234">
      <w:pPr>
        <w:pStyle w:val="Obsah2"/>
        <w:rPr>
          <w:rFonts w:asciiTheme="minorHAnsi" w:eastAsiaTheme="minorEastAsia" w:hAnsiTheme="minorHAnsi" w:cstheme="minorBidi"/>
          <w:noProof/>
          <w:sz w:val="22"/>
          <w:szCs w:val="22"/>
        </w:rPr>
      </w:pPr>
      <w:hyperlink w:anchor="_Toc57977247" w:history="1">
        <w:r w:rsidR="00E00187" w:rsidRPr="00FC357D">
          <w:rPr>
            <w:rStyle w:val="Hypertextovodkaz"/>
            <w:noProof/>
          </w:rPr>
          <w:t>11.2</w:t>
        </w:r>
        <w:r w:rsidR="00E00187">
          <w:rPr>
            <w:rFonts w:asciiTheme="minorHAnsi" w:eastAsiaTheme="minorEastAsia" w:hAnsiTheme="minorHAnsi" w:cstheme="minorBidi"/>
            <w:noProof/>
            <w:sz w:val="22"/>
            <w:szCs w:val="22"/>
          </w:rPr>
          <w:tab/>
        </w:r>
        <w:r w:rsidR="00E00187" w:rsidRPr="00FC357D">
          <w:rPr>
            <w:rStyle w:val="Hypertextovodkaz"/>
            <w:noProof/>
          </w:rPr>
          <w:t>Povinnosti Provozovatele</w:t>
        </w:r>
        <w:r w:rsidR="00E00187">
          <w:rPr>
            <w:noProof/>
            <w:webHidden/>
          </w:rPr>
          <w:tab/>
        </w:r>
        <w:r w:rsidR="00E00187">
          <w:rPr>
            <w:noProof/>
            <w:webHidden/>
          </w:rPr>
          <w:fldChar w:fldCharType="begin"/>
        </w:r>
        <w:r w:rsidR="00E00187">
          <w:rPr>
            <w:noProof/>
            <w:webHidden/>
          </w:rPr>
          <w:instrText xml:space="preserve"> PAGEREF _Toc57977247 \h </w:instrText>
        </w:r>
        <w:r w:rsidR="00E00187">
          <w:rPr>
            <w:noProof/>
            <w:webHidden/>
          </w:rPr>
        </w:r>
        <w:r w:rsidR="00E00187">
          <w:rPr>
            <w:noProof/>
            <w:webHidden/>
          </w:rPr>
          <w:fldChar w:fldCharType="separate"/>
        </w:r>
        <w:r w:rsidR="00E00187">
          <w:rPr>
            <w:noProof/>
            <w:webHidden/>
          </w:rPr>
          <w:t>17</w:t>
        </w:r>
        <w:r w:rsidR="00E00187">
          <w:rPr>
            <w:noProof/>
            <w:webHidden/>
          </w:rPr>
          <w:fldChar w:fldCharType="end"/>
        </w:r>
      </w:hyperlink>
    </w:p>
    <w:p w14:paraId="7E2BE6CC" w14:textId="26C66623" w:rsidR="00E00187" w:rsidRDefault="00A50234">
      <w:pPr>
        <w:pStyle w:val="Obsah2"/>
        <w:rPr>
          <w:rFonts w:asciiTheme="minorHAnsi" w:eastAsiaTheme="minorEastAsia" w:hAnsiTheme="minorHAnsi" w:cstheme="minorBidi"/>
          <w:noProof/>
          <w:sz w:val="22"/>
          <w:szCs w:val="22"/>
        </w:rPr>
      </w:pPr>
      <w:hyperlink w:anchor="_Toc57977248" w:history="1">
        <w:r w:rsidR="00E00187" w:rsidRPr="00FC357D">
          <w:rPr>
            <w:rStyle w:val="Hypertextovodkaz"/>
            <w:noProof/>
          </w:rPr>
          <w:t>11.3</w:t>
        </w:r>
        <w:r w:rsidR="00E00187">
          <w:rPr>
            <w:rFonts w:asciiTheme="minorHAnsi" w:eastAsiaTheme="minorEastAsia" w:hAnsiTheme="minorHAnsi" w:cstheme="minorBidi"/>
            <w:noProof/>
            <w:sz w:val="22"/>
            <w:szCs w:val="22"/>
          </w:rPr>
          <w:tab/>
        </w:r>
        <w:r w:rsidR="00E00187" w:rsidRPr="00FC357D">
          <w:rPr>
            <w:rStyle w:val="Hypertextovodkaz"/>
            <w:noProof/>
          </w:rPr>
          <w:t>Práva Provozovatele</w:t>
        </w:r>
        <w:r w:rsidR="00E00187">
          <w:rPr>
            <w:noProof/>
            <w:webHidden/>
          </w:rPr>
          <w:tab/>
        </w:r>
        <w:r w:rsidR="00E00187">
          <w:rPr>
            <w:noProof/>
            <w:webHidden/>
          </w:rPr>
          <w:fldChar w:fldCharType="begin"/>
        </w:r>
        <w:r w:rsidR="00E00187">
          <w:rPr>
            <w:noProof/>
            <w:webHidden/>
          </w:rPr>
          <w:instrText xml:space="preserve"> PAGEREF _Toc57977248 \h </w:instrText>
        </w:r>
        <w:r w:rsidR="00E00187">
          <w:rPr>
            <w:noProof/>
            <w:webHidden/>
          </w:rPr>
        </w:r>
        <w:r w:rsidR="00E00187">
          <w:rPr>
            <w:noProof/>
            <w:webHidden/>
          </w:rPr>
          <w:fldChar w:fldCharType="separate"/>
        </w:r>
        <w:r w:rsidR="00E00187">
          <w:rPr>
            <w:noProof/>
            <w:webHidden/>
          </w:rPr>
          <w:t>17</w:t>
        </w:r>
        <w:r w:rsidR="00E00187">
          <w:rPr>
            <w:noProof/>
            <w:webHidden/>
          </w:rPr>
          <w:fldChar w:fldCharType="end"/>
        </w:r>
      </w:hyperlink>
    </w:p>
    <w:p w14:paraId="7542155F" w14:textId="422F7300" w:rsidR="00E00187" w:rsidRDefault="00A50234">
      <w:pPr>
        <w:pStyle w:val="Obsah2"/>
        <w:rPr>
          <w:rFonts w:asciiTheme="minorHAnsi" w:eastAsiaTheme="minorEastAsia" w:hAnsiTheme="minorHAnsi" w:cstheme="minorBidi"/>
          <w:noProof/>
          <w:sz w:val="22"/>
          <w:szCs w:val="22"/>
        </w:rPr>
      </w:pPr>
      <w:hyperlink w:anchor="_Toc57977249" w:history="1">
        <w:r w:rsidR="00E00187" w:rsidRPr="00FC357D">
          <w:rPr>
            <w:rStyle w:val="Hypertextovodkaz"/>
            <w:noProof/>
          </w:rPr>
          <w:t>11.4</w:t>
        </w:r>
        <w:r w:rsidR="00E00187">
          <w:rPr>
            <w:rFonts w:asciiTheme="minorHAnsi" w:eastAsiaTheme="minorEastAsia" w:hAnsiTheme="minorHAnsi" w:cstheme="minorBidi"/>
            <w:noProof/>
            <w:sz w:val="22"/>
            <w:szCs w:val="22"/>
          </w:rPr>
          <w:tab/>
        </w:r>
        <w:r w:rsidR="00E00187" w:rsidRPr="00FC357D">
          <w:rPr>
            <w:rStyle w:val="Hypertextovodkaz"/>
            <w:noProof/>
          </w:rPr>
          <w:t>Povinnosti Vlastníka</w:t>
        </w:r>
        <w:r w:rsidR="00E00187">
          <w:rPr>
            <w:noProof/>
            <w:webHidden/>
          </w:rPr>
          <w:tab/>
        </w:r>
        <w:r w:rsidR="00E00187">
          <w:rPr>
            <w:noProof/>
            <w:webHidden/>
          </w:rPr>
          <w:fldChar w:fldCharType="begin"/>
        </w:r>
        <w:r w:rsidR="00E00187">
          <w:rPr>
            <w:noProof/>
            <w:webHidden/>
          </w:rPr>
          <w:instrText xml:space="preserve"> PAGEREF _Toc57977249 \h </w:instrText>
        </w:r>
        <w:r w:rsidR="00E00187">
          <w:rPr>
            <w:noProof/>
            <w:webHidden/>
          </w:rPr>
        </w:r>
        <w:r w:rsidR="00E00187">
          <w:rPr>
            <w:noProof/>
            <w:webHidden/>
          </w:rPr>
          <w:fldChar w:fldCharType="separate"/>
        </w:r>
        <w:r w:rsidR="00E00187">
          <w:rPr>
            <w:noProof/>
            <w:webHidden/>
          </w:rPr>
          <w:t>18</w:t>
        </w:r>
        <w:r w:rsidR="00E00187">
          <w:rPr>
            <w:noProof/>
            <w:webHidden/>
          </w:rPr>
          <w:fldChar w:fldCharType="end"/>
        </w:r>
      </w:hyperlink>
    </w:p>
    <w:p w14:paraId="033AC1B2" w14:textId="74D6B907" w:rsidR="00E00187" w:rsidRDefault="00A50234">
      <w:pPr>
        <w:pStyle w:val="Obsah1"/>
        <w:rPr>
          <w:rFonts w:asciiTheme="minorHAnsi" w:eastAsiaTheme="minorEastAsia" w:hAnsiTheme="minorHAnsi" w:cstheme="minorBidi"/>
          <w:b w:val="0"/>
          <w:noProof/>
          <w:szCs w:val="22"/>
        </w:rPr>
      </w:pPr>
      <w:hyperlink w:anchor="_Toc57977250" w:history="1">
        <w:r w:rsidR="00E00187" w:rsidRPr="00FC357D">
          <w:rPr>
            <w:rStyle w:val="Hypertextovodkaz"/>
            <w:noProof/>
          </w:rPr>
          <w:t>12</w:t>
        </w:r>
        <w:r w:rsidR="00E00187">
          <w:rPr>
            <w:rFonts w:asciiTheme="minorHAnsi" w:eastAsiaTheme="minorEastAsia" w:hAnsiTheme="minorHAnsi" w:cstheme="minorBidi"/>
            <w:b w:val="0"/>
            <w:noProof/>
            <w:szCs w:val="22"/>
          </w:rPr>
          <w:tab/>
        </w:r>
        <w:r w:rsidR="00E00187" w:rsidRPr="00FC357D">
          <w:rPr>
            <w:rStyle w:val="Hypertextovodkaz"/>
            <w:noProof/>
          </w:rPr>
          <w:t>PLÁN OBNOVUJÍCÍCH OPRAV A JEHO REALIZACE</w:t>
        </w:r>
        <w:r w:rsidR="00E00187">
          <w:rPr>
            <w:noProof/>
            <w:webHidden/>
          </w:rPr>
          <w:tab/>
        </w:r>
        <w:r w:rsidR="00E00187">
          <w:rPr>
            <w:noProof/>
            <w:webHidden/>
          </w:rPr>
          <w:fldChar w:fldCharType="begin"/>
        </w:r>
        <w:r w:rsidR="00E00187">
          <w:rPr>
            <w:noProof/>
            <w:webHidden/>
          </w:rPr>
          <w:instrText xml:space="preserve"> PAGEREF _Toc57977250 \h </w:instrText>
        </w:r>
        <w:r w:rsidR="00E00187">
          <w:rPr>
            <w:noProof/>
            <w:webHidden/>
          </w:rPr>
        </w:r>
        <w:r w:rsidR="00E00187">
          <w:rPr>
            <w:noProof/>
            <w:webHidden/>
          </w:rPr>
          <w:fldChar w:fldCharType="separate"/>
        </w:r>
        <w:r w:rsidR="00E00187">
          <w:rPr>
            <w:noProof/>
            <w:webHidden/>
          </w:rPr>
          <w:t>18</w:t>
        </w:r>
        <w:r w:rsidR="00E00187">
          <w:rPr>
            <w:noProof/>
            <w:webHidden/>
          </w:rPr>
          <w:fldChar w:fldCharType="end"/>
        </w:r>
      </w:hyperlink>
    </w:p>
    <w:p w14:paraId="00257799" w14:textId="5456720F" w:rsidR="00E00187" w:rsidRDefault="00A50234">
      <w:pPr>
        <w:pStyle w:val="Obsah2"/>
        <w:rPr>
          <w:rFonts w:asciiTheme="minorHAnsi" w:eastAsiaTheme="minorEastAsia" w:hAnsiTheme="minorHAnsi" w:cstheme="minorBidi"/>
          <w:noProof/>
          <w:sz w:val="22"/>
          <w:szCs w:val="22"/>
        </w:rPr>
      </w:pPr>
      <w:hyperlink w:anchor="_Toc57977251" w:history="1">
        <w:r w:rsidR="00E00187" w:rsidRPr="00FC357D">
          <w:rPr>
            <w:rStyle w:val="Hypertextovodkaz"/>
            <w:noProof/>
          </w:rPr>
          <w:t>12.1</w:t>
        </w:r>
        <w:r w:rsidR="00E00187">
          <w:rPr>
            <w:rFonts w:asciiTheme="minorHAnsi" w:eastAsiaTheme="minorEastAsia" w:hAnsiTheme="minorHAnsi" w:cstheme="minorBidi"/>
            <w:noProof/>
            <w:sz w:val="22"/>
            <w:szCs w:val="22"/>
          </w:rPr>
          <w:tab/>
        </w:r>
        <w:r w:rsidR="00E00187" w:rsidRPr="00FC357D">
          <w:rPr>
            <w:rStyle w:val="Hypertextovodkaz"/>
            <w:noProof/>
          </w:rPr>
          <w:t>Základní vymezení Plánu Obnovujících Oprav</w:t>
        </w:r>
        <w:r w:rsidR="00E00187">
          <w:rPr>
            <w:noProof/>
            <w:webHidden/>
          </w:rPr>
          <w:tab/>
        </w:r>
        <w:r w:rsidR="00E00187">
          <w:rPr>
            <w:noProof/>
            <w:webHidden/>
          </w:rPr>
          <w:fldChar w:fldCharType="begin"/>
        </w:r>
        <w:r w:rsidR="00E00187">
          <w:rPr>
            <w:noProof/>
            <w:webHidden/>
          </w:rPr>
          <w:instrText xml:space="preserve"> PAGEREF _Toc57977251 \h </w:instrText>
        </w:r>
        <w:r w:rsidR="00E00187">
          <w:rPr>
            <w:noProof/>
            <w:webHidden/>
          </w:rPr>
        </w:r>
        <w:r w:rsidR="00E00187">
          <w:rPr>
            <w:noProof/>
            <w:webHidden/>
          </w:rPr>
          <w:fldChar w:fldCharType="separate"/>
        </w:r>
        <w:r w:rsidR="00E00187">
          <w:rPr>
            <w:noProof/>
            <w:webHidden/>
          </w:rPr>
          <w:t>18</w:t>
        </w:r>
        <w:r w:rsidR="00E00187">
          <w:rPr>
            <w:noProof/>
            <w:webHidden/>
          </w:rPr>
          <w:fldChar w:fldCharType="end"/>
        </w:r>
      </w:hyperlink>
    </w:p>
    <w:p w14:paraId="3869E953" w14:textId="7F05AF08" w:rsidR="00E00187" w:rsidRDefault="00A50234">
      <w:pPr>
        <w:pStyle w:val="Obsah2"/>
        <w:rPr>
          <w:rFonts w:asciiTheme="minorHAnsi" w:eastAsiaTheme="minorEastAsia" w:hAnsiTheme="minorHAnsi" w:cstheme="minorBidi"/>
          <w:noProof/>
          <w:sz w:val="22"/>
          <w:szCs w:val="22"/>
        </w:rPr>
      </w:pPr>
      <w:hyperlink w:anchor="_Toc57977252" w:history="1">
        <w:r w:rsidR="00E00187" w:rsidRPr="00FC357D">
          <w:rPr>
            <w:rStyle w:val="Hypertextovodkaz"/>
            <w:noProof/>
          </w:rPr>
          <w:t>12.2</w:t>
        </w:r>
        <w:r w:rsidR="00E00187">
          <w:rPr>
            <w:rFonts w:asciiTheme="minorHAnsi" w:eastAsiaTheme="minorEastAsia" w:hAnsiTheme="minorHAnsi" w:cstheme="minorBidi"/>
            <w:noProof/>
            <w:sz w:val="22"/>
            <w:szCs w:val="22"/>
          </w:rPr>
          <w:tab/>
        </w:r>
        <w:r w:rsidR="00E00187" w:rsidRPr="00FC357D">
          <w:rPr>
            <w:rStyle w:val="Hypertextovodkaz"/>
            <w:noProof/>
          </w:rPr>
          <w:t>Hrazení nákladů Plánu Obnovujících Oprav</w:t>
        </w:r>
        <w:r w:rsidR="00E00187">
          <w:rPr>
            <w:noProof/>
            <w:webHidden/>
          </w:rPr>
          <w:tab/>
        </w:r>
        <w:r w:rsidR="00E00187">
          <w:rPr>
            <w:noProof/>
            <w:webHidden/>
          </w:rPr>
          <w:fldChar w:fldCharType="begin"/>
        </w:r>
        <w:r w:rsidR="00E00187">
          <w:rPr>
            <w:noProof/>
            <w:webHidden/>
          </w:rPr>
          <w:instrText xml:space="preserve"> PAGEREF _Toc57977252 \h </w:instrText>
        </w:r>
        <w:r w:rsidR="00E00187">
          <w:rPr>
            <w:noProof/>
            <w:webHidden/>
          </w:rPr>
        </w:r>
        <w:r w:rsidR="00E00187">
          <w:rPr>
            <w:noProof/>
            <w:webHidden/>
          </w:rPr>
          <w:fldChar w:fldCharType="separate"/>
        </w:r>
        <w:r w:rsidR="00E00187">
          <w:rPr>
            <w:noProof/>
            <w:webHidden/>
          </w:rPr>
          <w:t>19</w:t>
        </w:r>
        <w:r w:rsidR="00E00187">
          <w:rPr>
            <w:noProof/>
            <w:webHidden/>
          </w:rPr>
          <w:fldChar w:fldCharType="end"/>
        </w:r>
      </w:hyperlink>
    </w:p>
    <w:p w14:paraId="5228DD3A" w14:textId="42314685" w:rsidR="00E00187" w:rsidRDefault="00A50234">
      <w:pPr>
        <w:pStyle w:val="Obsah2"/>
        <w:rPr>
          <w:rFonts w:asciiTheme="minorHAnsi" w:eastAsiaTheme="minorEastAsia" w:hAnsiTheme="minorHAnsi" w:cstheme="minorBidi"/>
          <w:noProof/>
          <w:sz w:val="22"/>
          <w:szCs w:val="22"/>
        </w:rPr>
      </w:pPr>
      <w:hyperlink w:anchor="_Toc57977253" w:history="1">
        <w:r w:rsidR="00E00187" w:rsidRPr="00FC357D">
          <w:rPr>
            <w:rStyle w:val="Hypertextovodkaz"/>
            <w:noProof/>
          </w:rPr>
          <w:t>12.3</w:t>
        </w:r>
        <w:r w:rsidR="00E00187">
          <w:rPr>
            <w:rFonts w:asciiTheme="minorHAnsi" w:eastAsiaTheme="minorEastAsia" w:hAnsiTheme="minorHAnsi" w:cstheme="minorBidi"/>
            <w:noProof/>
            <w:sz w:val="22"/>
            <w:szCs w:val="22"/>
          </w:rPr>
          <w:tab/>
        </w:r>
        <w:r w:rsidR="00E00187" w:rsidRPr="00FC357D">
          <w:rPr>
            <w:rStyle w:val="Hypertextovodkaz"/>
            <w:noProof/>
          </w:rPr>
          <w:t>Zvláštní ustanovení k minimálnímu rozsahu Plánu Obnovujících Oprav</w:t>
        </w:r>
        <w:r w:rsidR="00E00187">
          <w:rPr>
            <w:noProof/>
            <w:webHidden/>
          </w:rPr>
          <w:tab/>
        </w:r>
        <w:r w:rsidR="00E00187">
          <w:rPr>
            <w:noProof/>
            <w:webHidden/>
          </w:rPr>
          <w:fldChar w:fldCharType="begin"/>
        </w:r>
        <w:r w:rsidR="00E00187">
          <w:rPr>
            <w:noProof/>
            <w:webHidden/>
          </w:rPr>
          <w:instrText xml:space="preserve"> PAGEREF _Toc57977253 \h </w:instrText>
        </w:r>
        <w:r w:rsidR="00E00187">
          <w:rPr>
            <w:noProof/>
            <w:webHidden/>
          </w:rPr>
        </w:r>
        <w:r w:rsidR="00E00187">
          <w:rPr>
            <w:noProof/>
            <w:webHidden/>
          </w:rPr>
          <w:fldChar w:fldCharType="separate"/>
        </w:r>
        <w:r w:rsidR="00E00187">
          <w:rPr>
            <w:noProof/>
            <w:webHidden/>
          </w:rPr>
          <w:t>19</w:t>
        </w:r>
        <w:r w:rsidR="00E00187">
          <w:rPr>
            <w:noProof/>
            <w:webHidden/>
          </w:rPr>
          <w:fldChar w:fldCharType="end"/>
        </w:r>
      </w:hyperlink>
    </w:p>
    <w:p w14:paraId="04BBDFFA" w14:textId="0B4D5CF2" w:rsidR="00E00187" w:rsidRDefault="00A50234">
      <w:pPr>
        <w:pStyle w:val="Obsah2"/>
        <w:rPr>
          <w:rFonts w:asciiTheme="minorHAnsi" w:eastAsiaTheme="minorEastAsia" w:hAnsiTheme="minorHAnsi" w:cstheme="minorBidi"/>
          <w:noProof/>
          <w:sz w:val="22"/>
          <w:szCs w:val="22"/>
        </w:rPr>
      </w:pPr>
      <w:hyperlink w:anchor="_Toc57977254" w:history="1">
        <w:r w:rsidR="00E00187" w:rsidRPr="00FC357D">
          <w:rPr>
            <w:rStyle w:val="Hypertextovodkaz"/>
            <w:noProof/>
          </w:rPr>
          <w:t>12.4</w:t>
        </w:r>
        <w:r w:rsidR="00E00187">
          <w:rPr>
            <w:rFonts w:asciiTheme="minorHAnsi" w:eastAsiaTheme="minorEastAsia" w:hAnsiTheme="minorHAnsi" w:cstheme="minorBidi"/>
            <w:noProof/>
            <w:sz w:val="22"/>
            <w:szCs w:val="22"/>
          </w:rPr>
          <w:tab/>
        </w:r>
        <w:r w:rsidR="00E00187" w:rsidRPr="00FC357D">
          <w:rPr>
            <w:rStyle w:val="Hypertextovodkaz"/>
            <w:noProof/>
          </w:rPr>
          <w:t>Povinnosti Provozovatele</w:t>
        </w:r>
        <w:r w:rsidR="00E00187">
          <w:rPr>
            <w:noProof/>
            <w:webHidden/>
          </w:rPr>
          <w:tab/>
        </w:r>
        <w:r w:rsidR="00E00187">
          <w:rPr>
            <w:noProof/>
            <w:webHidden/>
          </w:rPr>
          <w:fldChar w:fldCharType="begin"/>
        </w:r>
        <w:r w:rsidR="00E00187">
          <w:rPr>
            <w:noProof/>
            <w:webHidden/>
          </w:rPr>
          <w:instrText xml:space="preserve"> PAGEREF _Toc57977254 \h </w:instrText>
        </w:r>
        <w:r w:rsidR="00E00187">
          <w:rPr>
            <w:noProof/>
            <w:webHidden/>
          </w:rPr>
        </w:r>
        <w:r w:rsidR="00E00187">
          <w:rPr>
            <w:noProof/>
            <w:webHidden/>
          </w:rPr>
          <w:fldChar w:fldCharType="separate"/>
        </w:r>
        <w:r w:rsidR="00E00187">
          <w:rPr>
            <w:noProof/>
            <w:webHidden/>
          </w:rPr>
          <w:t>19</w:t>
        </w:r>
        <w:r w:rsidR="00E00187">
          <w:rPr>
            <w:noProof/>
            <w:webHidden/>
          </w:rPr>
          <w:fldChar w:fldCharType="end"/>
        </w:r>
      </w:hyperlink>
    </w:p>
    <w:p w14:paraId="368C2E7F" w14:textId="10F06F45" w:rsidR="00E00187" w:rsidRDefault="00A50234">
      <w:pPr>
        <w:pStyle w:val="Obsah1"/>
        <w:rPr>
          <w:rFonts w:asciiTheme="minorHAnsi" w:eastAsiaTheme="minorEastAsia" w:hAnsiTheme="minorHAnsi" w:cstheme="minorBidi"/>
          <w:b w:val="0"/>
          <w:noProof/>
          <w:szCs w:val="22"/>
        </w:rPr>
      </w:pPr>
      <w:hyperlink w:anchor="_Toc57977255" w:history="1">
        <w:r w:rsidR="00E00187" w:rsidRPr="00FC357D">
          <w:rPr>
            <w:rStyle w:val="Hypertextovodkaz"/>
            <w:noProof/>
          </w:rPr>
          <w:t>13</w:t>
        </w:r>
        <w:r w:rsidR="00E00187">
          <w:rPr>
            <w:rFonts w:asciiTheme="minorHAnsi" w:eastAsiaTheme="minorEastAsia" w:hAnsiTheme="minorHAnsi" w:cstheme="minorBidi"/>
            <w:b w:val="0"/>
            <w:noProof/>
            <w:szCs w:val="22"/>
          </w:rPr>
          <w:tab/>
        </w:r>
        <w:r w:rsidR="00E00187" w:rsidRPr="00FC357D">
          <w:rPr>
            <w:rStyle w:val="Hypertextovodkaz"/>
            <w:noProof/>
          </w:rPr>
          <w:t>ÚDRŽBA MAJETKU, ODSTRAŇOVÁNÍ PORUCH A HAVÁRIÍ</w:t>
        </w:r>
        <w:r w:rsidR="00E00187">
          <w:rPr>
            <w:noProof/>
            <w:webHidden/>
          </w:rPr>
          <w:tab/>
        </w:r>
        <w:r w:rsidR="00E00187">
          <w:rPr>
            <w:noProof/>
            <w:webHidden/>
          </w:rPr>
          <w:fldChar w:fldCharType="begin"/>
        </w:r>
        <w:r w:rsidR="00E00187">
          <w:rPr>
            <w:noProof/>
            <w:webHidden/>
          </w:rPr>
          <w:instrText xml:space="preserve"> PAGEREF _Toc57977255 \h </w:instrText>
        </w:r>
        <w:r w:rsidR="00E00187">
          <w:rPr>
            <w:noProof/>
            <w:webHidden/>
          </w:rPr>
        </w:r>
        <w:r w:rsidR="00E00187">
          <w:rPr>
            <w:noProof/>
            <w:webHidden/>
          </w:rPr>
          <w:fldChar w:fldCharType="separate"/>
        </w:r>
        <w:r w:rsidR="00E00187">
          <w:rPr>
            <w:noProof/>
            <w:webHidden/>
          </w:rPr>
          <w:t>19</w:t>
        </w:r>
        <w:r w:rsidR="00E00187">
          <w:rPr>
            <w:noProof/>
            <w:webHidden/>
          </w:rPr>
          <w:fldChar w:fldCharType="end"/>
        </w:r>
      </w:hyperlink>
    </w:p>
    <w:p w14:paraId="3AE08C36" w14:textId="47C06ECE" w:rsidR="00E00187" w:rsidRDefault="00A50234">
      <w:pPr>
        <w:pStyle w:val="Obsah2"/>
        <w:rPr>
          <w:rFonts w:asciiTheme="minorHAnsi" w:eastAsiaTheme="minorEastAsia" w:hAnsiTheme="minorHAnsi" w:cstheme="minorBidi"/>
          <w:noProof/>
          <w:sz w:val="22"/>
          <w:szCs w:val="22"/>
        </w:rPr>
      </w:pPr>
      <w:hyperlink w:anchor="_Toc57977256" w:history="1">
        <w:r w:rsidR="00E00187" w:rsidRPr="00FC357D">
          <w:rPr>
            <w:rStyle w:val="Hypertextovodkaz"/>
            <w:noProof/>
          </w:rPr>
          <w:t>13.1</w:t>
        </w:r>
        <w:r w:rsidR="00E00187">
          <w:rPr>
            <w:rFonts w:asciiTheme="minorHAnsi" w:eastAsiaTheme="minorEastAsia" w:hAnsiTheme="minorHAnsi" w:cstheme="minorBidi"/>
            <w:noProof/>
            <w:sz w:val="22"/>
            <w:szCs w:val="22"/>
          </w:rPr>
          <w:tab/>
        </w:r>
        <w:r w:rsidR="00E00187" w:rsidRPr="00FC357D">
          <w:rPr>
            <w:rStyle w:val="Hypertextovodkaz"/>
            <w:noProof/>
          </w:rPr>
          <w:t>Základní ustanovení – Údržba Majetku</w:t>
        </w:r>
        <w:r w:rsidR="00E00187">
          <w:rPr>
            <w:noProof/>
            <w:webHidden/>
          </w:rPr>
          <w:tab/>
        </w:r>
        <w:r w:rsidR="00E00187">
          <w:rPr>
            <w:noProof/>
            <w:webHidden/>
          </w:rPr>
          <w:fldChar w:fldCharType="begin"/>
        </w:r>
        <w:r w:rsidR="00E00187">
          <w:rPr>
            <w:noProof/>
            <w:webHidden/>
          </w:rPr>
          <w:instrText xml:space="preserve"> PAGEREF _Toc57977256 \h </w:instrText>
        </w:r>
        <w:r w:rsidR="00E00187">
          <w:rPr>
            <w:noProof/>
            <w:webHidden/>
          </w:rPr>
        </w:r>
        <w:r w:rsidR="00E00187">
          <w:rPr>
            <w:noProof/>
            <w:webHidden/>
          </w:rPr>
          <w:fldChar w:fldCharType="separate"/>
        </w:r>
        <w:r w:rsidR="00E00187">
          <w:rPr>
            <w:noProof/>
            <w:webHidden/>
          </w:rPr>
          <w:t>19</w:t>
        </w:r>
        <w:r w:rsidR="00E00187">
          <w:rPr>
            <w:noProof/>
            <w:webHidden/>
          </w:rPr>
          <w:fldChar w:fldCharType="end"/>
        </w:r>
      </w:hyperlink>
    </w:p>
    <w:p w14:paraId="536FD7CC" w14:textId="554AC5FE" w:rsidR="00E00187" w:rsidRDefault="00A50234">
      <w:pPr>
        <w:pStyle w:val="Obsah2"/>
        <w:rPr>
          <w:rFonts w:asciiTheme="minorHAnsi" w:eastAsiaTheme="minorEastAsia" w:hAnsiTheme="minorHAnsi" w:cstheme="minorBidi"/>
          <w:noProof/>
          <w:sz w:val="22"/>
          <w:szCs w:val="22"/>
        </w:rPr>
      </w:pPr>
      <w:hyperlink w:anchor="_Toc57977257" w:history="1">
        <w:r w:rsidR="00E00187" w:rsidRPr="00FC357D">
          <w:rPr>
            <w:rStyle w:val="Hypertextovodkaz"/>
            <w:noProof/>
          </w:rPr>
          <w:t>13.2</w:t>
        </w:r>
        <w:r w:rsidR="00E00187">
          <w:rPr>
            <w:rFonts w:asciiTheme="minorHAnsi" w:eastAsiaTheme="minorEastAsia" w:hAnsiTheme="minorHAnsi" w:cstheme="minorBidi"/>
            <w:noProof/>
            <w:sz w:val="22"/>
            <w:szCs w:val="22"/>
          </w:rPr>
          <w:tab/>
        </w:r>
        <w:r w:rsidR="00E00187" w:rsidRPr="00FC357D">
          <w:rPr>
            <w:rStyle w:val="Hypertextovodkaz"/>
            <w:noProof/>
          </w:rPr>
          <w:t>Povinnosti Provozovatele</w:t>
        </w:r>
        <w:r w:rsidR="00E00187">
          <w:rPr>
            <w:noProof/>
            <w:webHidden/>
          </w:rPr>
          <w:tab/>
        </w:r>
        <w:r w:rsidR="00E00187">
          <w:rPr>
            <w:noProof/>
            <w:webHidden/>
          </w:rPr>
          <w:fldChar w:fldCharType="begin"/>
        </w:r>
        <w:r w:rsidR="00E00187">
          <w:rPr>
            <w:noProof/>
            <w:webHidden/>
          </w:rPr>
          <w:instrText xml:space="preserve"> PAGEREF _Toc57977257 \h </w:instrText>
        </w:r>
        <w:r w:rsidR="00E00187">
          <w:rPr>
            <w:noProof/>
            <w:webHidden/>
          </w:rPr>
        </w:r>
        <w:r w:rsidR="00E00187">
          <w:rPr>
            <w:noProof/>
            <w:webHidden/>
          </w:rPr>
          <w:fldChar w:fldCharType="separate"/>
        </w:r>
        <w:r w:rsidR="00E00187">
          <w:rPr>
            <w:noProof/>
            <w:webHidden/>
          </w:rPr>
          <w:t>19</w:t>
        </w:r>
        <w:r w:rsidR="00E00187">
          <w:rPr>
            <w:noProof/>
            <w:webHidden/>
          </w:rPr>
          <w:fldChar w:fldCharType="end"/>
        </w:r>
      </w:hyperlink>
    </w:p>
    <w:p w14:paraId="04B68155" w14:textId="4F162061" w:rsidR="00E00187" w:rsidRDefault="00A50234">
      <w:pPr>
        <w:pStyle w:val="Obsah2"/>
        <w:rPr>
          <w:rFonts w:asciiTheme="minorHAnsi" w:eastAsiaTheme="minorEastAsia" w:hAnsiTheme="minorHAnsi" w:cstheme="minorBidi"/>
          <w:noProof/>
          <w:sz w:val="22"/>
          <w:szCs w:val="22"/>
        </w:rPr>
      </w:pPr>
      <w:hyperlink w:anchor="_Toc57977258" w:history="1">
        <w:r w:rsidR="00E00187" w:rsidRPr="00FC357D">
          <w:rPr>
            <w:rStyle w:val="Hypertextovodkaz"/>
            <w:noProof/>
          </w:rPr>
          <w:t>13.3</w:t>
        </w:r>
        <w:r w:rsidR="00E00187">
          <w:rPr>
            <w:rFonts w:asciiTheme="minorHAnsi" w:eastAsiaTheme="minorEastAsia" w:hAnsiTheme="minorHAnsi" w:cstheme="minorBidi"/>
            <w:noProof/>
            <w:sz w:val="22"/>
            <w:szCs w:val="22"/>
          </w:rPr>
          <w:tab/>
        </w:r>
        <w:r w:rsidR="00E00187" w:rsidRPr="00FC357D">
          <w:rPr>
            <w:rStyle w:val="Hypertextovodkaz"/>
            <w:noProof/>
          </w:rPr>
          <w:t>Zvláštní ustanovení k provádění Technického Zhodnocení Provozovatelem</w:t>
        </w:r>
        <w:r w:rsidR="00E00187">
          <w:rPr>
            <w:noProof/>
            <w:webHidden/>
          </w:rPr>
          <w:tab/>
        </w:r>
        <w:r w:rsidR="00E00187">
          <w:rPr>
            <w:noProof/>
            <w:webHidden/>
          </w:rPr>
          <w:fldChar w:fldCharType="begin"/>
        </w:r>
        <w:r w:rsidR="00E00187">
          <w:rPr>
            <w:noProof/>
            <w:webHidden/>
          </w:rPr>
          <w:instrText xml:space="preserve"> PAGEREF _Toc57977258 \h </w:instrText>
        </w:r>
        <w:r w:rsidR="00E00187">
          <w:rPr>
            <w:noProof/>
            <w:webHidden/>
          </w:rPr>
        </w:r>
        <w:r w:rsidR="00E00187">
          <w:rPr>
            <w:noProof/>
            <w:webHidden/>
          </w:rPr>
          <w:fldChar w:fldCharType="separate"/>
        </w:r>
        <w:r w:rsidR="00E00187">
          <w:rPr>
            <w:noProof/>
            <w:webHidden/>
          </w:rPr>
          <w:t>20</w:t>
        </w:r>
        <w:r w:rsidR="00E00187">
          <w:rPr>
            <w:noProof/>
            <w:webHidden/>
          </w:rPr>
          <w:fldChar w:fldCharType="end"/>
        </w:r>
      </w:hyperlink>
    </w:p>
    <w:p w14:paraId="688C53A5" w14:textId="1AC163A4" w:rsidR="00E00187" w:rsidRDefault="00A50234">
      <w:pPr>
        <w:pStyle w:val="Obsah1"/>
        <w:rPr>
          <w:rFonts w:asciiTheme="minorHAnsi" w:eastAsiaTheme="minorEastAsia" w:hAnsiTheme="minorHAnsi" w:cstheme="minorBidi"/>
          <w:b w:val="0"/>
          <w:noProof/>
          <w:szCs w:val="22"/>
        </w:rPr>
      </w:pPr>
      <w:hyperlink w:anchor="_Toc57977259" w:history="1">
        <w:r w:rsidR="00E00187" w:rsidRPr="00FC357D">
          <w:rPr>
            <w:rStyle w:val="Hypertextovodkaz"/>
            <w:noProof/>
          </w:rPr>
          <w:t>14</w:t>
        </w:r>
        <w:r w:rsidR="00E00187">
          <w:rPr>
            <w:rFonts w:asciiTheme="minorHAnsi" w:eastAsiaTheme="minorEastAsia" w:hAnsiTheme="minorHAnsi" w:cstheme="minorBidi"/>
            <w:b w:val="0"/>
            <w:noProof/>
            <w:szCs w:val="22"/>
          </w:rPr>
          <w:tab/>
        </w:r>
        <w:r w:rsidR="00E00187" w:rsidRPr="00FC357D">
          <w:rPr>
            <w:rStyle w:val="Hypertextovodkaz"/>
            <w:noProof/>
          </w:rPr>
          <w:t>MONITORING VÝKONU PROVOZOVATELE</w:t>
        </w:r>
        <w:r w:rsidR="00E00187">
          <w:rPr>
            <w:noProof/>
            <w:webHidden/>
          </w:rPr>
          <w:tab/>
        </w:r>
        <w:r w:rsidR="00E00187">
          <w:rPr>
            <w:noProof/>
            <w:webHidden/>
          </w:rPr>
          <w:fldChar w:fldCharType="begin"/>
        </w:r>
        <w:r w:rsidR="00E00187">
          <w:rPr>
            <w:noProof/>
            <w:webHidden/>
          </w:rPr>
          <w:instrText xml:space="preserve"> PAGEREF _Toc57977259 \h </w:instrText>
        </w:r>
        <w:r w:rsidR="00E00187">
          <w:rPr>
            <w:noProof/>
            <w:webHidden/>
          </w:rPr>
        </w:r>
        <w:r w:rsidR="00E00187">
          <w:rPr>
            <w:noProof/>
            <w:webHidden/>
          </w:rPr>
          <w:fldChar w:fldCharType="separate"/>
        </w:r>
        <w:r w:rsidR="00E00187">
          <w:rPr>
            <w:noProof/>
            <w:webHidden/>
          </w:rPr>
          <w:t>21</w:t>
        </w:r>
        <w:r w:rsidR="00E00187">
          <w:rPr>
            <w:noProof/>
            <w:webHidden/>
          </w:rPr>
          <w:fldChar w:fldCharType="end"/>
        </w:r>
      </w:hyperlink>
    </w:p>
    <w:p w14:paraId="6A71E2DD" w14:textId="680576F7" w:rsidR="00E00187" w:rsidRDefault="00A50234">
      <w:pPr>
        <w:pStyle w:val="Obsah2"/>
        <w:rPr>
          <w:rFonts w:asciiTheme="minorHAnsi" w:eastAsiaTheme="minorEastAsia" w:hAnsiTheme="minorHAnsi" w:cstheme="minorBidi"/>
          <w:noProof/>
          <w:sz w:val="22"/>
          <w:szCs w:val="22"/>
        </w:rPr>
      </w:pPr>
      <w:hyperlink w:anchor="_Toc57977260" w:history="1">
        <w:r w:rsidR="00E00187" w:rsidRPr="00FC357D">
          <w:rPr>
            <w:rStyle w:val="Hypertextovodkaz"/>
            <w:noProof/>
          </w:rPr>
          <w:t>14.1</w:t>
        </w:r>
        <w:r w:rsidR="00E00187">
          <w:rPr>
            <w:rFonts w:asciiTheme="minorHAnsi" w:eastAsiaTheme="minorEastAsia" w:hAnsiTheme="minorHAnsi" w:cstheme="minorBidi"/>
            <w:noProof/>
            <w:sz w:val="22"/>
            <w:szCs w:val="22"/>
          </w:rPr>
          <w:tab/>
        </w:r>
        <w:r w:rsidR="00E00187" w:rsidRPr="00FC357D">
          <w:rPr>
            <w:rStyle w:val="Hypertextovodkaz"/>
            <w:noProof/>
          </w:rPr>
          <w:t>Povinnosti Provozovatele</w:t>
        </w:r>
        <w:r w:rsidR="00E00187">
          <w:rPr>
            <w:noProof/>
            <w:webHidden/>
          </w:rPr>
          <w:tab/>
        </w:r>
        <w:r w:rsidR="00E00187">
          <w:rPr>
            <w:noProof/>
            <w:webHidden/>
          </w:rPr>
          <w:fldChar w:fldCharType="begin"/>
        </w:r>
        <w:r w:rsidR="00E00187">
          <w:rPr>
            <w:noProof/>
            <w:webHidden/>
          </w:rPr>
          <w:instrText xml:space="preserve"> PAGEREF _Toc57977260 \h </w:instrText>
        </w:r>
        <w:r w:rsidR="00E00187">
          <w:rPr>
            <w:noProof/>
            <w:webHidden/>
          </w:rPr>
        </w:r>
        <w:r w:rsidR="00E00187">
          <w:rPr>
            <w:noProof/>
            <w:webHidden/>
          </w:rPr>
          <w:fldChar w:fldCharType="separate"/>
        </w:r>
        <w:r w:rsidR="00E00187">
          <w:rPr>
            <w:noProof/>
            <w:webHidden/>
          </w:rPr>
          <w:t>21</w:t>
        </w:r>
        <w:r w:rsidR="00E00187">
          <w:rPr>
            <w:noProof/>
            <w:webHidden/>
          </w:rPr>
          <w:fldChar w:fldCharType="end"/>
        </w:r>
      </w:hyperlink>
    </w:p>
    <w:p w14:paraId="2E193724" w14:textId="46FE7CA9" w:rsidR="00E00187" w:rsidRDefault="00A50234">
      <w:pPr>
        <w:pStyle w:val="Obsah2"/>
        <w:rPr>
          <w:rFonts w:asciiTheme="minorHAnsi" w:eastAsiaTheme="minorEastAsia" w:hAnsiTheme="minorHAnsi" w:cstheme="minorBidi"/>
          <w:noProof/>
          <w:sz w:val="22"/>
          <w:szCs w:val="22"/>
        </w:rPr>
      </w:pPr>
      <w:hyperlink w:anchor="_Toc57977261" w:history="1">
        <w:r w:rsidR="00E00187" w:rsidRPr="00FC357D">
          <w:rPr>
            <w:rStyle w:val="Hypertextovodkaz"/>
            <w:noProof/>
          </w:rPr>
          <w:t>14.2</w:t>
        </w:r>
        <w:r w:rsidR="00E00187">
          <w:rPr>
            <w:rFonts w:asciiTheme="minorHAnsi" w:eastAsiaTheme="minorEastAsia" w:hAnsiTheme="minorHAnsi" w:cstheme="minorBidi"/>
            <w:noProof/>
            <w:sz w:val="22"/>
            <w:szCs w:val="22"/>
          </w:rPr>
          <w:tab/>
        </w:r>
        <w:r w:rsidR="00E00187" w:rsidRPr="00FC357D">
          <w:rPr>
            <w:rStyle w:val="Hypertextovodkaz"/>
            <w:noProof/>
          </w:rPr>
          <w:t>Práva Vlastníka</w:t>
        </w:r>
        <w:r w:rsidR="00E00187">
          <w:rPr>
            <w:noProof/>
            <w:webHidden/>
          </w:rPr>
          <w:tab/>
        </w:r>
        <w:r w:rsidR="00E00187">
          <w:rPr>
            <w:noProof/>
            <w:webHidden/>
          </w:rPr>
          <w:fldChar w:fldCharType="begin"/>
        </w:r>
        <w:r w:rsidR="00E00187">
          <w:rPr>
            <w:noProof/>
            <w:webHidden/>
          </w:rPr>
          <w:instrText xml:space="preserve"> PAGEREF _Toc57977261 \h </w:instrText>
        </w:r>
        <w:r w:rsidR="00E00187">
          <w:rPr>
            <w:noProof/>
            <w:webHidden/>
          </w:rPr>
        </w:r>
        <w:r w:rsidR="00E00187">
          <w:rPr>
            <w:noProof/>
            <w:webHidden/>
          </w:rPr>
          <w:fldChar w:fldCharType="separate"/>
        </w:r>
        <w:r w:rsidR="00E00187">
          <w:rPr>
            <w:noProof/>
            <w:webHidden/>
          </w:rPr>
          <w:t>21</w:t>
        </w:r>
        <w:r w:rsidR="00E00187">
          <w:rPr>
            <w:noProof/>
            <w:webHidden/>
          </w:rPr>
          <w:fldChar w:fldCharType="end"/>
        </w:r>
      </w:hyperlink>
    </w:p>
    <w:p w14:paraId="1865276A" w14:textId="2F6EC1F9" w:rsidR="00E00187" w:rsidRDefault="00A50234">
      <w:pPr>
        <w:pStyle w:val="Obsah1"/>
        <w:rPr>
          <w:rFonts w:asciiTheme="minorHAnsi" w:eastAsiaTheme="minorEastAsia" w:hAnsiTheme="minorHAnsi" w:cstheme="minorBidi"/>
          <w:b w:val="0"/>
          <w:noProof/>
          <w:szCs w:val="22"/>
        </w:rPr>
      </w:pPr>
      <w:hyperlink w:anchor="_Toc57977262" w:history="1">
        <w:r w:rsidR="00E00187" w:rsidRPr="00FC357D">
          <w:rPr>
            <w:rStyle w:val="Hypertextovodkaz"/>
            <w:noProof/>
          </w:rPr>
          <w:t>15</w:t>
        </w:r>
        <w:r w:rsidR="00E00187">
          <w:rPr>
            <w:rFonts w:asciiTheme="minorHAnsi" w:eastAsiaTheme="minorEastAsia" w:hAnsiTheme="minorHAnsi" w:cstheme="minorBidi"/>
            <w:b w:val="0"/>
            <w:noProof/>
            <w:szCs w:val="22"/>
          </w:rPr>
          <w:tab/>
        </w:r>
        <w:r w:rsidR="00E00187" w:rsidRPr="00FC357D">
          <w:rPr>
            <w:rStyle w:val="Hypertextovodkaz"/>
            <w:noProof/>
          </w:rPr>
          <w:t>DALŠÍ PRÁVA A POVINNOSTI PROVOZOVATELE</w:t>
        </w:r>
        <w:r w:rsidR="00E00187">
          <w:rPr>
            <w:noProof/>
            <w:webHidden/>
          </w:rPr>
          <w:tab/>
        </w:r>
        <w:r w:rsidR="00E00187">
          <w:rPr>
            <w:noProof/>
            <w:webHidden/>
          </w:rPr>
          <w:fldChar w:fldCharType="begin"/>
        </w:r>
        <w:r w:rsidR="00E00187">
          <w:rPr>
            <w:noProof/>
            <w:webHidden/>
          </w:rPr>
          <w:instrText xml:space="preserve"> PAGEREF _Toc57977262 \h </w:instrText>
        </w:r>
        <w:r w:rsidR="00E00187">
          <w:rPr>
            <w:noProof/>
            <w:webHidden/>
          </w:rPr>
        </w:r>
        <w:r w:rsidR="00E00187">
          <w:rPr>
            <w:noProof/>
            <w:webHidden/>
          </w:rPr>
          <w:fldChar w:fldCharType="separate"/>
        </w:r>
        <w:r w:rsidR="00E00187">
          <w:rPr>
            <w:noProof/>
            <w:webHidden/>
          </w:rPr>
          <w:t>21</w:t>
        </w:r>
        <w:r w:rsidR="00E00187">
          <w:rPr>
            <w:noProof/>
            <w:webHidden/>
          </w:rPr>
          <w:fldChar w:fldCharType="end"/>
        </w:r>
      </w:hyperlink>
    </w:p>
    <w:p w14:paraId="7BA5BDFC" w14:textId="343A1BC4" w:rsidR="00E00187" w:rsidRDefault="00A50234">
      <w:pPr>
        <w:pStyle w:val="Obsah2"/>
        <w:rPr>
          <w:rFonts w:asciiTheme="minorHAnsi" w:eastAsiaTheme="minorEastAsia" w:hAnsiTheme="minorHAnsi" w:cstheme="minorBidi"/>
          <w:noProof/>
          <w:sz w:val="22"/>
          <w:szCs w:val="22"/>
        </w:rPr>
      </w:pPr>
      <w:hyperlink w:anchor="_Toc57977263" w:history="1">
        <w:r w:rsidR="00E00187" w:rsidRPr="00FC357D">
          <w:rPr>
            <w:rStyle w:val="Hypertextovodkaz"/>
            <w:noProof/>
          </w:rPr>
          <w:t>15.1</w:t>
        </w:r>
        <w:r w:rsidR="00E00187">
          <w:rPr>
            <w:rFonts w:asciiTheme="minorHAnsi" w:eastAsiaTheme="minorEastAsia" w:hAnsiTheme="minorHAnsi" w:cstheme="minorBidi"/>
            <w:noProof/>
            <w:sz w:val="22"/>
            <w:szCs w:val="22"/>
          </w:rPr>
          <w:tab/>
        </w:r>
        <w:r w:rsidR="00E00187" w:rsidRPr="00FC357D">
          <w:rPr>
            <w:rStyle w:val="Hypertextovodkaz"/>
            <w:noProof/>
          </w:rPr>
          <w:t>Dvojí užívání Majetku</w:t>
        </w:r>
        <w:r w:rsidR="00E00187">
          <w:rPr>
            <w:noProof/>
            <w:webHidden/>
          </w:rPr>
          <w:tab/>
        </w:r>
        <w:r w:rsidR="00E00187">
          <w:rPr>
            <w:noProof/>
            <w:webHidden/>
          </w:rPr>
          <w:fldChar w:fldCharType="begin"/>
        </w:r>
        <w:r w:rsidR="00E00187">
          <w:rPr>
            <w:noProof/>
            <w:webHidden/>
          </w:rPr>
          <w:instrText xml:space="preserve"> PAGEREF _Toc57977263 \h </w:instrText>
        </w:r>
        <w:r w:rsidR="00E00187">
          <w:rPr>
            <w:noProof/>
            <w:webHidden/>
          </w:rPr>
        </w:r>
        <w:r w:rsidR="00E00187">
          <w:rPr>
            <w:noProof/>
            <w:webHidden/>
          </w:rPr>
          <w:fldChar w:fldCharType="separate"/>
        </w:r>
        <w:r w:rsidR="00E00187">
          <w:rPr>
            <w:noProof/>
            <w:webHidden/>
          </w:rPr>
          <w:t>21</w:t>
        </w:r>
        <w:r w:rsidR="00E00187">
          <w:rPr>
            <w:noProof/>
            <w:webHidden/>
          </w:rPr>
          <w:fldChar w:fldCharType="end"/>
        </w:r>
      </w:hyperlink>
    </w:p>
    <w:p w14:paraId="20765A65" w14:textId="773C48A7" w:rsidR="00E00187" w:rsidRDefault="00A50234">
      <w:pPr>
        <w:pStyle w:val="Obsah2"/>
        <w:rPr>
          <w:rFonts w:asciiTheme="minorHAnsi" w:eastAsiaTheme="minorEastAsia" w:hAnsiTheme="minorHAnsi" w:cstheme="minorBidi"/>
          <w:noProof/>
          <w:sz w:val="22"/>
          <w:szCs w:val="22"/>
        </w:rPr>
      </w:pPr>
      <w:hyperlink w:anchor="_Toc57977264" w:history="1">
        <w:r w:rsidR="00E00187" w:rsidRPr="00FC357D">
          <w:rPr>
            <w:rStyle w:val="Hypertextovodkaz"/>
            <w:noProof/>
          </w:rPr>
          <w:t>15.2</w:t>
        </w:r>
        <w:r w:rsidR="00E00187">
          <w:rPr>
            <w:rFonts w:asciiTheme="minorHAnsi" w:eastAsiaTheme="minorEastAsia" w:hAnsiTheme="minorHAnsi" w:cstheme="minorBidi"/>
            <w:noProof/>
            <w:sz w:val="22"/>
            <w:szCs w:val="22"/>
          </w:rPr>
          <w:tab/>
        </w:r>
        <w:r w:rsidR="00E00187" w:rsidRPr="00FC357D">
          <w:rPr>
            <w:rStyle w:val="Hypertextovodkaz"/>
            <w:noProof/>
          </w:rPr>
          <w:t>Angažování Subdodavatelů Provozovatele</w:t>
        </w:r>
        <w:r w:rsidR="00E00187">
          <w:rPr>
            <w:noProof/>
            <w:webHidden/>
          </w:rPr>
          <w:tab/>
        </w:r>
        <w:r w:rsidR="00E00187">
          <w:rPr>
            <w:noProof/>
            <w:webHidden/>
          </w:rPr>
          <w:fldChar w:fldCharType="begin"/>
        </w:r>
        <w:r w:rsidR="00E00187">
          <w:rPr>
            <w:noProof/>
            <w:webHidden/>
          </w:rPr>
          <w:instrText xml:space="preserve"> PAGEREF _Toc57977264 \h </w:instrText>
        </w:r>
        <w:r w:rsidR="00E00187">
          <w:rPr>
            <w:noProof/>
            <w:webHidden/>
          </w:rPr>
        </w:r>
        <w:r w:rsidR="00E00187">
          <w:rPr>
            <w:noProof/>
            <w:webHidden/>
          </w:rPr>
          <w:fldChar w:fldCharType="separate"/>
        </w:r>
        <w:r w:rsidR="00E00187">
          <w:rPr>
            <w:noProof/>
            <w:webHidden/>
          </w:rPr>
          <w:t>22</w:t>
        </w:r>
        <w:r w:rsidR="00E00187">
          <w:rPr>
            <w:noProof/>
            <w:webHidden/>
          </w:rPr>
          <w:fldChar w:fldCharType="end"/>
        </w:r>
      </w:hyperlink>
    </w:p>
    <w:p w14:paraId="77769341" w14:textId="186D33A3" w:rsidR="00E00187" w:rsidRDefault="00A50234">
      <w:pPr>
        <w:pStyle w:val="Obsah2"/>
        <w:rPr>
          <w:rFonts w:asciiTheme="minorHAnsi" w:eastAsiaTheme="minorEastAsia" w:hAnsiTheme="minorHAnsi" w:cstheme="minorBidi"/>
          <w:noProof/>
          <w:sz w:val="22"/>
          <w:szCs w:val="22"/>
        </w:rPr>
      </w:pPr>
      <w:hyperlink w:anchor="_Toc57977265" w:history="1">
        <w:r w:rsidR="00E00187" w:rsidRPr="00FC357D">
          <w:rPr>
            <w:rStyle w:val="Hypertextovodkaz"/>
            <w:noProof/>
          </w:rPr>
          <w:t>15.3</w:t>
        </w:r>
        <w:r w:rsidR="00E00187">
          <w:rPr>
            <w:rFonts w:asciiTheme="minorHAnsi" w:eastAsiaTheme="minorEastAsia" w:hAnsiTheme="minorHAnsi" w:cstheme="minorBidi"/>
            <w:noProof/>
            <w:sz w:val="22"/>
            <w:szCs w:val="22"/>
          </w:rPr>
          <w:tab/>
        </w:r>
        <w:r w:rsidR="00E00187" w:rsidRPr="00FC357D">
          <w:rPr>
            <w:rStyle w:val="Hypertextovodkaz"/>
            <w:noProof/>
          </w:rPr>
          <w:t>Změna kontroly</w:t>
        </w:r>
        <w:r w:rsidR="00E00187">
          <w:rPr>
            <w:noProof/>
            <w:webHidden/>
          </w:rPr>
          <w:tab/>
        </w:r>
        <w:r w:rsidR="00E00187">
          <w:rPr>
            <w:noProof/>
            <w:webHidden/>
          </w:rPr>
          <w:fldChar w:fldCharType="begin"/>
        </w:r>
        <w:r w:rsidR="00E00187">
          <w:rPr>
            <w:noProof/>
            <w:webHidden/>
          </w:rPr>
          <w:instrText xml:space="preserve"> PAGEREF _Toc57977265 \h </w:instrText>
        </w:r>
        <w:r w:rsidR="00E00187">
          <w:rPr>
            <w:noProof/>
            <w:webHidden/>
          </w:rPr>
        </w:r>
        <w:r w:rsidR="00E00187">
          <w:rPr>
            <w:noProof/>
            <w:webHidden/>
          </w:rPr>
          <w:fldChar w:fldCharType="separate"/>
        </w:r>
        <w:r w:rsidR="00E00187">
          <w:rPr>
            <w:noProof/>
            <w:webHidden/>
          </w:rPr>
          <w:t>22</w:t>
        </w:r>
        <w:r w:rsidR="00E00187">
          <w:rPr>
            <w:noProof/>
            <w:webHidden/>
          </w:rPr>
          <w:fldChar w:fldCharType="end"/>
        </w:r>
      </w:hyperlink>
    </w:p>
    <w:p w14:paraId="1AFC1828" w14:textId="29C9AF7F" w:rsidR="00E00187" w:rsidRDefault="00A50234">
      <w:pPr>
        <w:pStyle w:val="Obsah2"/>
        <w:rPr>
          <w:rFonts w:asciiTheme="minorHAnsi" w:eastAsiaTheme="minorEastAsia" w:hAnsiTheme="minorHAnsi" w:cstheme="minorBidi"/>
          <w:noProof/>
          <w:sz w:val="22"/>
          <w:szCs w:val="22"/>
        </w:rPr>
      </w:pPr>
      <w:hyperlink w:anchor="_Toc57977266" w:history="1">
        <w:r w:rsidR="00E00187" w:rsidRPr="00FC357D">
          <w:rPr>
            <w:rStyle w:val="Hypertextovodkaz"/>
            <w:noProof/>
          </w:rPr>
          <w:t>15.4</w:t>
        </w:r>
        <w:r w:rsidR="00E00187">
          <w:rPr>
            <w:rFonts w:asciiTheme="minorHAnsi" w:eastAsiaTheme="minorEastAsia" w:hAnsiTheme="minorHAnsi" w:cstheme="minorBidi"/>
            <w:noProof/>
            <w:sz w:val="22"/>
            <w:szCs w:val="22"/>
          </w:rPr>
          <w:tab/>
        </w:r>
        <w:r w:rsidR="00E00187" w:rsidRPr="00FC357D">
          <w:rPr>
            <w:rStyle w:val="Hypertextovodkaz"/>
            <w:noProof/>
          </w:rPr>
          <w:t>Konflikt zájmů Provozovatele v případě výběrových řízení Vlastníka</w:t>
        </w:r>
        <w:r w:rsidR="00E00187">
          <w:rPr>
            <w:noProof/>
            <w:webHidden/>
          </w:rPr>
          <w:tab/>
        </w:r>
        <w:r w:rsidR="00E00187">
          <w:rPr>
            <w:noProof/>
            <w:webHidden/>
          </w:rPr>
          <w:fldChar w:fldCharType="begin"/>
        </w:r>
        <w:r w:rsidR="00E00187">
          <w:rPr>
            <w:noProof/>
            <w:webHidden/>
          </w:rPr>
          <w:instrText xml:space="preserve"> PAGEREF _Toc57977266 \h </w:instrText>
        </w:r>
        <w:r w:rsidR="00E00187">
          <w:rPr>
            <w:noProof/>
            <w:webHidden/>
          </w:rPr>
        </w:r>
        <w:r w:rsidR="00E00187">
          <w:rPr>
            <w:noProof/>
            <w:webHidden/>
          </w:rPr>
          <w:fldChar w:fldCharType="separate"/>
        </w:r>
        <w:r w:rsidR="00E00187">
          <w:rPr>
            <w:noProof/>
            <w:webHidden/>
          </w:rPr>
          <w:t>22</w:t>
        </w:r>
        <w:r w:rsidR="00E00187">
          <w:rPr>
            <w:noProof/>
            <w:webHidden/>
          </w:rPr>
          <w:fldChar w:fldCharType="end"/>
        </w:r>
      </w:hyperlink>
    </w:p>
    <w:p w14:paraId="54376D9A" w14:textId="6E2270D3" w:rsidR="00E00187" w:rsidRDefault="00A50234">
      <w:pPr>
        <w:pStyle w:val="Obsah2"/>
        <w:rPr>
          <w:rFonts w:asciiTheme="minorHAnsi" w:eastAsiaTheme="minorEastAsia" w:hAnsiTheme="minorHAnsi" w:cstheme="minorBidi"/>
          <w:noProof/>
          <w:sz w:val="22"/>
          <w:szCs w:val="22"/>
        </w:rPr>
      </w:pPr>
      <w:hyperlink w:anchor="_Toc57977267" w:history="1">
        <w:r w:rsidR="00E00187" w:rsidRPr="00FC357D">
          <w:rPr>
            <w:rStyle w:val="Hypertextovodkaz"/>
            <w:noProof/>
          </w:rPr>
          <w:t>15.5</w:t>
        </w:r>
        <w:r w:rsidR="00E00187">
          <w:rPr>
            <w:rFonts w:asciiTheme="minorHAnsi" w:eastAsiaTheme="minorEastAsia" w:hAnsiTheme="minorHAnsi" w:cstheme="minorBidi"/>
            <w:noProof/>
            <w:sz w:val="22"/>
            <w:szCs w:val="22"/>
          </w:rPr>
          <w:tab/>
        </w:r>
        <w:r w:rsidR="00E00187" w:rsidRPr="00FC357D">
          <w:rPr>
            <w:rStyle w:val="Hypertextovodkaz"/>
            <w:noProof/>
          </w:rPr>
          <w:t>Soulad s environmentálními směrnicemi</w:t>
        </w:r>
        <w:r w:rsidR="00E00187">
          <w:rPr>
            <w:noProof/>
            <w:webHidden/>
          </w:rPr>
          <w:tab/>
        </w:r>
        <w:r w:rsidR="00E00187">
          <w:rPr>
            <w:noProof/>
            <w:webHidden/>
          </w:rPr>
          <w:fldChar w:fldCharType="begin"/>
        </w:r>
        <w:r w:rsidR="00E00187">
          <w:rPr>
            <w:noProof/>
            <w:webHidden/>
          </w:rPr>
          <w:instrText xml:space="preserve"> PAGEREF _Toc57977267 \h </w:instrText>
        </w:r>
        <w:r w:rsidR="00E00187">
          <w:rPr>
            <w:noProof/>
            <w:webHidden/>
          </w:rPr>
        </w:r>
        <w:r w:rsidR="00E00187">
          <w:rPr>
            <w:noProof/>
            <w:webHidden/>
          </w:rPr>
          <w:fldChar w:fldCharType="separate"/>
        </w:r>
        <w:r w:rsidR="00E00187">
          <w:rPr>
            <w:noProof/>
            <w:webHidden/>
          </w:rPr>
          <w:t>22</w:t>
        </w:r>
        <w:r w:rsidR="00E00187">
          <w:rPr>
            <w:noProof/>
            <w:webHidden/>
          </w:rPr>
          <w:fldChar w:fldCharType="end"/>
        </w:r>
      </w:hyperlink>
    </w:p>
    <w:p w14:paraId="6D749A30" w14:textId="41A0FF89" w:rsidR="00E00187" w:rsidRDefault="00A50234">
      <w:pPr>
        <w:pStyle w:val="Obsah2"/>
        <w:rPr>
          <w:rFonts w:asciiTheme="minorHAnsi" w:eastAsiaTheme="minorEastAsia" w:hAnsiTheme="minorHAnsi" w:cstheme="minorBidi"/>
          <w:noProof/>
          <w:sz w:val="22"/>
          <w:szCs w:val="22"/>
        </w:rPr>
      </w:pPr>
      <w:hyperlink w:anchor="_Toc57977268" w:history="1">
        <w:r w:rsidR="00E00187" w:rsidRPr="00FC357D">
          <w:rPr>
            <w:rStyle w:val="Hypertextovodkaz"/>
            <w:noProof/>
          </w:rPr>
          <w:t>15.6</w:t>
        </w:r>
        <w:r w:rsidR="00E00187">
          <w:rPr>
            <w:rFonts w:asciiTheme="minorHAnsi" w:eastAsiaTheme="minorEastAsia" w:hAnsiTheme="minorHAnsi" w:cstheme="minorBidi"/>
            <w:noProof/>
            <w:sz w:val="22"/>
            <w:szCs w:val="22"/>
          </w:rPr>
          <w:tab/>
        </w:r>
        <w:r w:rsidR="00E00187" w:rsidRPr="00FC357D">
          <w:rPr>
            <w:rStyle w:val="Hypertextovodkaz"/>
            <w:noProof/>
          </w:rPr>
          <w:t>Součinnost ve vztahu k plnění dotačních povinností Vlastníka</w:t>
        </w:r>
        <w:r w:rsidR="00E00187">
          <w:rPr>
            <w:noProof/>
            <w:webHidden/>
          </w:rPr>
          <w:tab/>
        </w:r>
        <w:r w:rsidR="00E00187">
          <w:rPr>
            <w:noProof/>
            <w:webHidden/>
          </w:rPr>
          <w:fldChar w:fldCharType="begin"/>
        </w:r>
        <w:r w:rsidR="00E00187">
          <w:rPr>
            <w:noProof/>
            <w:webHidden/>
          </w:rPr>
          <w:instrText xml:space="preserve"> PAGEREF _Toc57977268 \h </w:instrText>
        </w:r>
        <w:r w:rsidR="00E00187">
          <w:rPr>
            <w:noProof/>
            <w:webHidden/>
          </w:rPr>
        </w:r>
        <w:r w:rsidR="00E00187">
          <w:rPr>
            <w:noProof/>
            <w:webHidden/>
          </w:rPr>
          <w:fldChar w:fldCharType="separate"/>
        </w:r>
        <w:r w:rsidR="00E00187">
          <w:rPr>
            <w:noProof/>
            <w:webHidden/>
          </w:rPr>
          <w:t>22</w:t>
        </w:r>
        <w:r w:rsidR="00E00187">
          <w:rPr>
            <w:noProof/>
            <w:webHidden/>
          </w:rPr>
          <w:fldChar w:fldCharType="end"/>
        </w:r>
      </w:hyperlink>
    </w:p>
    <w:p w14:paraId="2D4C1D33" w14:textId="226C64E2" w:rsidR="00E00187" w:rsidRDefault="00A50234">
      <w:pPr>
        <w:pStyle w:val="Obsah1"/>
        <w:rPr>
          <w:rFonts w:asciiTheme="minorHAnsi" w:eastAsiaTheme="minorEastAsia" w:hAnsiTheme="minorHAnsi" w:cstheme="minorBidi"/>
          <w:b w:val="0"/>
          <w:noProof/>
          <w:szCs w:val="22"/>
        </w:rPr>
      </w:pPr>
      <w:hyperlink w:anchor="_Toc57977269" w:history="1">
        <w:r w:rsidR="00E00187" w:rsidRPr="00FC357D">
          <w:rPr>
            <w:rStyle w:val="Hypertextovodkaz"/>
            <w:noProof/>
          </w:rPr>
          <w:t>16</w:t>
        </w:r>
        <w:r w:rsidR="00E00187">
          <w:rPr>
            <w:rFonts w:asciiTheme="minorHAnsi" w:eastAsiaTheme="minorEastAsia" w:hAnsiTheme="minorHAnsi" w:cstheme="minorBidi"/>
            <w:b w:val="0"/>
            <w:noProof/>
            <w:szCs w:val="22"/>
          </w:rPr>
          <w:tab/>
        </w:r>
        <w:r w:rsidR="00E00187" w:rsidRPr="00FC357D">
          <w:rPr>
            <w:rStyle w:val="Hypertextovodkaz"/>
            <w:noProof/>
          </w:rPr>
          <w:t>PRÁVA DUŠEVNÍHO VLASTNICTVÍ</w:t>
        </w:r>
        <w:r w:rsidR="00E00187">
          <w:rPr>
            <w:noProof/>
            <w:webHidden/>
          </w:rPr>
          <w:tab/>
        </w:r>
        <w:r w:rsidR="00E00187">
          <w:rPr>
            <w:noProof/>
            <w:webHidden/>
          </w:rPr>
          <w:fldChar w:fldCharType="begin"/>
        </w:r>
        <w:r w:rsidR="00E00187">
          <w:rPr>
            <w:noProof/>
            <w:webHidden/>
          </w:rPr>
          <w:instrText xml:space="preserve"> PAGEREF _Toc57977269 \h </w:instrText>
        </w:r>
        <w:r w:rsidR="00E00187">
          <w:rPr>
            <w:noProof/>
            <w:webHidden/>
          </w:rPr>
        </w:r>
        <w:r w:rsidR="00E00187">
          <w:rPr>
            <w:noProof/>
            <w:webHidden/>
          </w:rPr>
          <w:fldChar w:fldCharType="separate"/>
        </w:r>
        <w:r w:rsidR="00E00187">
          <w:rPr>
            <w:noProof/>
            <w:webHidden/>
          </w:rPr>
          <w:t>23</w:t>
        </w:r>
        <w:r w:rsidR="00E00187">
          <w:rPr>
            <w:noProof/>
            <w:webHidden/>
          </w:rPr>
          <w:fldChar w:fldCharType="end"/>
        </w:r>
      </w:hyperlink>
    </w:p>
    <w:p w14:paraId="5C08E772" w14:textId="20030D6F" w:rsidR="00E00187" w:rsidRDefault="00A50234">
      <w:pPr>
        <w:pStyle w:val="Obsah2"/>
        <w:rPr>
          <w:rFonts w:asciiTheme="minorHAnsi" w:eastAsiaTheme="minorEastAsia" w:hAnsiTheme="minorHAnsi" w:cstheme="minorBidi"/>
          <w:noProof/>
          <w:sz w:val="22"/>
          <w:szCs w:val="22"/>
        </w:rPr>
      </w:pPr>
      <w:hyperlink w:anchor="_Toc57977270" w:history="1">
        <w:r w:rsidR="00E00187" w:rsidRPr="00FC357D">
          <w:rPr>
            <w:rStyle w:val="Hypertextovodkaz"/>
            <w:noProof/>
          </w:rPr>
          <w:t>16.1</w:t>
        </w:r>
        <w:r w:rsidR="00E00187">
          <w:rPr>
            <w:rFonts w:asciiTheme="minorHAnsi" w:eastAsiaTheme="minorEastAsia" w:hAnsiTheme="minorHAnsi" w:cstheme="minorBidi"/>
            <w:noProof/>
            <w:sz w:val="22"/>
            <w:szCs w:val="22"/>
          </w:rPr>
          <w:tab/>
        </w:r>
        <w:r w:rsidR="00E00187" w:rsidRPr="00FC357D">
          <w:rPr>
            <w:rStyle w:val="Hypertextovodkaz"/>
            <w:noProof/>
          </w:rPr>
          <w:t>Základní ustanovení – práva duševního vlastnictví</w:t>
        </w:r>
        <w:r w:rsidR="00E00187">
          <w:rPr>
            <w:noProof/>
            <w:webHidden/>
          </w:rPr>
          <w:tab/>
        </w:r>
        <w:r w:rsidR="00E00187">
          <w:rPr>
            <w:noProof/>
            <w:webHidden/>
          </w:rPr>
          <w:fldChar w:fldCharType="begin"/>
        </w:r>
        <w:r w:rsidR="00E00187">
          <w:rPr>
            <w:noProof/>
            <w:webHidden/>
          </w:rPr>
          <w:instrText xml:space="preserve"> PAGEREF _Toc57977270 \h </w:instrText>
        </w:r>
        <w:r w:rsidR="00E00187">
          <w:rPr>
            <w:noProof/>
            <w:webHidden/>
          </w:rPr>
        </w:r>
        <w:r w:rsidR="00E00187">
          <w:rPr>
            <w:noProof/>
            <w:webHidden/>
          </w:rPr>
          <w:fldChar w:fldCharType="separate"/>
        </w:r>
        <w:r w:rsidR="00E00187">
          <w:rPr>
            <w:noProof/>
            <w:webHidden/>
          </w:rPr>
          <w:t>23</w:t>
        </w:r>
        <w:r w:rsidR="00E00187">
          <w:rPr>
            <w:noProof/>
            <w:webHidden/>
          </w:rPr>
          <w:fldChar w:fldCharType="end"/>
        </w:r>
      </w:hyperlink>
    </w:p>
    <w:p w14:paraId="5CA3E9E9" w14:textId="4BA1BEA8" w:rsidR="00E00187" w:rsidRDefault="00A50234">
      <w:pPr>
        <w:pStyle w:val="Obsah1"/>
        <w:rPr>
          <w:rFonts w:asciiTheme="minorHAnsi" w:eastAsiaTheme="minorEastAsia" w:hAnsiTheme="minorHAnsi" w:cstheme="minorBidi"/>
          <w:b w:val="0"/>
          <w:noProof/>
          <w:szCs w:val="22"/>
        </w:rPr>
      </w:pPr>
      <w:hyperlink w:anchor="_Toc57977271" w:history="1">
        <w:r w:rsidR="00E00187" w:rsidRPr="00FC357D">
          <w:rPr>
            <w:rStyle w:val="Hypertextovodkaz"/>
            <w:noProof/>
          </w:rPr>
          <w:t>17</w:t>
        </w:r>
        <w:r w:rsidR="00E00187">
          <w:rPr>
            <w:rFonts w:asciiTheme="minorHAnsi" w:eastAsiaTheme="minorEastAsia" w:hAnsiTheme="minorHAnsi" w:cstheme="minorBidi"/>
            <w:b w:val="0"/>
            <w:noProof/>
            <w:szCs w:val="22"/>
          </w:rPr>
          <w:tab/>
        </w:r>
        <w:r w:rsidR="00E00187" w:rsidRPr="00FC357D">
          <w:rPr>
            <w:rStyle w:val="Hypertextovodkaz"/>
            <w:noProof/>
          </w:rPr>
          <w:t>ODPOVĚDNOST ZA ŠKODU A SMLUVNÍ POKUTY</w:t>
        </w:r>
        <w:r w:rsidR="00E00187">
          <w:rPr>
            <w:noProof/>
            <w:webHidden/>
          </w:rPr>
          <w:tab/>
        </w:r>
        <w:r w:rsidR="00E00187">
          <w:rPr>
            <w:noProof/>
            <w:webHidden/>
          </w:rPr>
          <w:fldChar w:fldCharType="begin"/>
        </w:r>
        <w:r w:rsidR="00E00187">
          <w:rPr>
            <w:noProof/>
            <w:webHidden/>
          </w:rPr>
          <w:instrText xml:space="preserve"> PAGEREF _Toc57977271 \h </w:instrText>
        </w:r>
        <w:r w:rsidR="00E00187">
          <w:rPr>
            <w:noProof/>
            <w:webHidden/>
          </w:rPr>
        </w:r>
        <w:r w:rsidR="00E00187">
          <w:rPr>
            <w:noProof/>
            <w:webHidden/>
          </w:rPr>
          <w:fldChar w:fldCharType="separate"/>
        </w:r>
        <w:r w:rsidR="00E00187">
          <w:rPr>
            <w:noProof/>
            <w:webHidden/>
          </w:rPr>
          <w:t>23</w:t>
        </w:r>
        <w:r w:rsidR="00E00187">
          <w:rPr>
            <w:noProof/>
            <w:webHidden/>
          </w:rPr>
          <w:fldChar w:fldCharType="end"/>
        </w:r>
      </w:hyperlink>
    </w:p>
    <w:p w14:paraId="17518642" w14:textId="6E7CE280" w:rsidR="00E00187" w:rsidRDefault="00A50234">
      <w:pPr>
        <w:pStyle w:val="Obsah2"/>
        <w:rPr>
          <w:rFonts w:asciiTheme="minorHAnsi" w:eastAsiaTheme="minorEastAsia" w:hAnsiTheme="minorHAnsi" w:cstheme="minorBidi"/>
          <w:noProof/>
          <w:sz w:val="22"/>
          <w:szCs w:val="22"/>
        </w:rPr>
      </w:pPr>
      <w:hyperlink w:anchor="_Toc57977272" w:history="1">
        <w:r w:rsidR="00E00187" w:rsidRPr="00FC357D">
          <w:rPr>
            <w:rStyle w:val="Hypertextovodkaz"/>
            <w:noProof/>
          </w:rPr>
          <w:t>17.1</w:t>
        </w:r>
        <w:r w:rsidR="00E00187">
          <w:rPr>
            <w:rFonts w:asciiTheme="minorHAnsi" w:eastAsiaTheme="minorEastAsia" w:hAnsiTheme="minorHAnsi" w:cstheme="minorBidi"/>
            <w:noProof/>
            <w:sz w:val="22"/>
            <w:szCs w:val="22"/>
          </w:rPr>
          <w:tab/>
        </w:r>
        <w:r w:rsidR="00E00187" w:rsidRPr="00FC357D">
          <w:rPr>
            <w:rStyle w:val="Hypertextovodkaz"/>
            <w:noProof/>
          </w:rPr>
          <w:t>Systém smluvních pokutových bodů</w:t>
        </w:r>
        <w:r w:rsidR="00E00187">
          <w:rPr>
            <w:noProof/>
            <w:webHidden/>
          </w:rPr>
          <w:tab/>
        </w:r>
        <w:r w:rsidR="00E00187">
          <w:rPr>
            <w:noProof/>
            <w:webHidden/>
          </w:rPr>
          <w:fldChar w:fldCharType="begin"/>
        </w:r>
        <w:r w:rsidR="00E00187">
          <w:rPr>
            <w:noProof/>
            <w:webHidden/>
          </w:rPr>
          <w:instrText xml:space="preserve"> PAGEREF _Toc57977272 \h </w:instrText>
        </w:r>
        <w:r w:rsidR="00E00187">
          <w:rPr>
            <w:noProof/>
            <w:webHidden/>
          </w:rPr>
        </w:r>
        <w:r w:rsidR="00E00187">
          <w:rPr>
            <w:noProof/>
            <w:webHidden/>
          </w:rPr>
          <w:fldChar w:fldCharType="separate"/>
        </w:r>
        <w:r w:rsidR="00E00187">
          <w:rPr>
            <w:noProof/>
            <w:webHidden/>
          </w:rPr>
          <w:t>23</w:t>
        </w:r>
        <w:r w:rsidR="00E00187">
          <w:rPr>
            <w:noProof/>
            <w:webHidden/>
          </w:rPr>
          <w:fldChar w:fldCharType="end"/>
        </w:r>
      </w:hyperlink>
    </w:p>
    <w:p w14:paraId="2D985A0F" w14:textId="39C36EA5" w:rsidR="00E00187" w:rsidRDefault="00A50234">
      <w:pPr>
        <w:pStyle w:val="Obsah2"/>
        <w:rPr>
          <w:rFonts w:asciiTheme="minorHAnsi" w:eastAsiaTheme="minorEastAsia" w:hAnsiTheme="minorHAnsi" w:cstheme="minorBidi"/>
          <w:noProof/>
          <w:sz w:val="22"/>
          <w:szCs w:val="22"/>
        </w:rPr>
      </w:pPr>
      <w:hyperlink w:anchor="_Toc57977273" w:history="1">
        <w:r w:rsidR="00E00187" w:rsidRPr="00FC357D">
          <w:rPr>
            <w:rStyle w:val="Hypertextovodkaz"/>
            <w:noProof/>
          </w:rPr>
          <w:t>17.2</w:t>
        </w:r>
        <w:r w:rsidR="00E00187">
          <w:rPr>
            <w:rFonts w:asciiTheme="minorHAnsi" w:eastAsiaTheme="minorEastAsia" w:hAnsiTheme="minorHAnsi" w:cstheme="minorBidi"/>
            <w:noProof/>
            <w:sz w:val="22"/>
            <w:szCs w:val="22"/>
          </w:rPr>
          <w:tab/>
        </w:r>
        <w:r w:rsidR="00E00187" w:rsidRPr="00FC357D">
          <w:rPr>
            <w:rStyle w:val="Hypertextovodkaz"/>
            <w:noProof/>
          </w:rPr>
          <w:t>Smluvní pokuty za neplnění smluvních výkonových ukazatelů</w:t>
        </w:r>
        <w:r w:rsidR="00E00187">
          <w:rPr>
            <w:noProof/>
            <w:webHidden/>
          </w:rPr>
          <w:tab/>
        </w:r>
        <w:r w:rsidR="00E00187">
          <w:rPr>
            <w:noProof/>
            <w:webHidden/>
          </w:rPr>
          <w:fldChar w:fldCharType="begin"/>
        </w:r>
        <w:r w:rsidR="00E00187">
          <w:rPr>
            <w:noProof/>
            <w:webHidden/>
          </w:rPr>
          <w:instrText xml:space="preserve"> PAGEREF _Toc57977273 \h </w:instrText>
        </w:r>
        <w:r w:rsidR="00E00187">
          <w:rPr>
            <w:noProof/>
            <w:webHidden/>
          </w:rPr>
        </w:r>
        <w:r w:rsidR="00E00187">
          <w:rPr>
            <w:noProof/>
            <w:webHidden/>
          </w:rPr>
          <w:fldChar w:fldCharType="separate"/>
        </w:r>
        <w:r w:rsidR="00E00187">
          <w:rPr>
            <w:noProof/>
            <w:webHidden/>
          </w:rPr>
          <w:t>23</w:t>
        </w:r>
        <w:r w:rsidR="00E00187">
          <w:rPr>
            <w:noProof/>
            <w:webHidden/>
          </w:rPr>
          <w:fldChar w:fldCharType="end"/>
        </w:r>
      </w:hyperlink>
    </w:p>
    <w:p w14:paraId="48C3C13F" w14:textId="439B6F99" w:rsidR="00E00187" w:rsidRDefault="00A50234">
      <w:pPr>
        <w:pStyle w:val="Obsah2"/>
        <w:rPr>
          <w:rFonts w:asciiTheme="minorHAnsi" w:eastAsiaTheme="minorEastAsia" w:hAnsiTheme="minorHAnsi" w:cstheme="minorBidi"/>
          <w:noProof/>
          <w:sz w:val="22"/>
          <w:szCs w:val="22"/>
        </w:rPr>
      </w:pPr>
      <w:hyperlink w:anchor="_Toc57977274" w:history="1">
        <w:r w:rsidR="00E00187" w:rsidRPr="00FC357D">
          <w:rPr>
            <w:rStyle w:val="Hypertextovodkaz"/>
            <w:noProof/>
          </w:rPr>
          <w:t>17.3</w:t>
        </w:r>
        <w:r w:rsidR="00E00187">
          <w:rPr>
            <w:rFonts w:asciiTheme="minorHAnsi" w:eastAsiaTheme="minorEastAsia" w:hAnsiTheme="minorHAnsi" w:cstheme="minorBidi"/>
            <w:noProof/>
            <w:sz w:val="22"/>
            <w:szCs w:val="22"/>
          </w:rPr>
          <w:tab/>
        </w:r>
        <w:r w:rsidR="00E00187" w:rsidRPr="00FC357D">
          <w:rPr>
            <w:rStyle w:val="Hypertextovodkaz"/>
            <w:noProof/>
          </w:rPr>
          <w:t>Smluvní pokuty za porušení dalších smluvních povinností Provozovatele</w:t>
        </w:r>
        <w:r w:rsidR="00E00187">
          <w:rPr>
            <w:noProof/>
            <w:webHidden/>
          </w:rPr>
          <w:tab/>
        </w:r>
        <w:r w:rsidR="00E00187">
          <w:rPr>
            <w:noProof/>
            <w:webHidden/>
          </w:rPr>
          <w:fldChar w:fldCharType="begin"/>
        </w:r>
        <w:r w:rsidR="00E00187">
          <w:rPr>
            <w:noProof/>
            <w:webHidden/>
          </w:rPr>
          <w:instrText xml:space="preserve"> PAGEREF _Toc57977274 \h </w:instrText>
        </w:r>
        <w:r w:rsidR="00E00187">
          <w:rPr>
            <w:noProof/>
            <w:webHidden/>
          </w:rPr>
        </w:r>
        <w:r w:rsidR="00E00187">
          <w:rPr>
            <w:noProof/>
            <w:webHidden/>
          </w:rPr>
          <w:fldChar w:fldCharType="separate"/>
        </w:r>
        <w:r w:rsidR="00E00187">
          <w:rPr>
            <w:noProof/>
            <w:webHidden/>
          </w:rPr>
          <w:t>23</w:t>
        </w:r>
        <w:r w:rsidR="00E00187">
          <w:rPr>
            <w:noProof/>
            <w:webHidden/>
          </w:rPr>
          <w:fldChar w:fldCharType="end"/>
        </w:r>
      </w:hyperlink>
    </w:p>
    <w:p w14:paraId="18D978E3" w14:textId="2C3461D3" w:rsidR="00E00187" w:rsidRDefault="00A50234">
      <w:pPr>
        <w:pStyle w:val="Obsah2"/>
        <w:rPr>
          <w:rFonts w:asciiTheme="minorHAnsi" w:eastAsiaTheme="minorEastAsia" w:hAnsiTheme="minorHAnsi" w:cstheme="minorBidi"/>
          <w:noProof/>
          <w:sz w:val="22"/>
          <w:szCs w:val="22"/>
        </w:rPr>
      </w:pPr>
      <w:hyperlink w:anchor="_Toc57977275" w:history="1">
        <w:r w:rsidR="00E00187" w:rsidRPr="00FC357D">
          <w:rPr>
            <w:rStyle w:val="Hypertextovodkaz"/>
            <w:noProof/>
          </w:rPr>
          <w:t>17.4</w:t>
        </w:r>
        <w:r w:rsidR="00E00187">
          <w:rPr>
            <w:rFonts w:asciiTheme="minorHAnsi" w:eastAsiaTheme="minorEastAsia" w:hAnsiTheme="minorHAnsi" w:cstheme="minorBidi"/>
            <w:noProof/>
            <w:sz w:val="22"/>
            <w:szCs w:val="22"/>
          </w:rPr>
          <w:tab/>
        </w:r>
        <w:r w:rsidR="00E00187" w:rsidRPr="00FC357D">
          <w:rPr>
            <w:rStyle w:val="Hypertextovodkaz"/>
            <w:noProof/>
          </w:rPr>
          <w:t>Splatnost a způsob úhrady smluvních pokut</w:t>
        </w:r>
        <w:r w:rsidR="00E00187">
          <w:rPr>
            <w:noProof/>
            <w:webHidden/>
          </w:rPr>
          <w:tab/>
        </w:r>
        <w:r w:rsidR="00E00187">
          <w:rPr>
            <w:noProof/>
            <w:webHidden/>
          </w:rPr>
          <w:fldChar w:fldCharType="begin"/>
        </w:r>
        <w:r w:rsidR="00E00187">
          <w:rPr>
            <w:noProof/>
            <w:webHidden/>
          </w:rPr>
          <w:instrText xml:space="preserve"> PAGEREF _Toc57977275 \h </w:instrText>
        </w:r>
        <w:r w:rsidR="00E00187">
          <w:rPr>
            <w:noProof/>
            <w:webHidden/>
          </w:rPr>
        </w:r>
        <w:r w:rsidR="00E00187">
          <w:rPr>
            <w:noProof/>
            <w:webHidden/>
          </w:rPr>
          <w:fldChar w:fldCharType="separate"/>
        </w:r>
        <w:r w:rsidR="00E00187">
          <w:rPr>
            <w:noProof/>
            <w:webHidden/>
          </w:rPr>
          <w:t>24</w:t>
        </w:r>
        <w:r w:rsidR="00E00187">
          <w:rPr>
            <w:noProof/>
            <w:webHidden/>
          </w:rPr>
          <w:fldChar w:fldCharType="end"/>
        </w:r>
      </w:hyperlink>
    </w:p>
    <w:p w14:paraId="69FF5EA0" w14:textId="592D1C1D" w:rsidR="00E00187" w:rsidRDefault="00A50234">
      <w:pPr>
        <w:pStyle w:val="Obsah1"/>
        <w:rPr>
          <w:rFonts w:asciiTheme="minorHAnsi" w:eastAsiaTheme="minorEastAsia" w:hAnsiTheme="minorHAnsi" w:cstheme="minorBidi"/>
          <w:b w:val="0"/>
          <w:noProof/>
          <w:szCs w:val="22"/>
        </w:rPr>
      </w:pPr>
      <w:hyperlink w:anchor="_Toc57977276" w:history="1">
        <w:r w:rsidR="00E00187" w:rsidRPr="00FC357D">
          <w:rPr>
            <w:rStyle w:val="Hypertextovodkaz"/>
            <w:noProof/>
          </w:rPr>
          <w:t>18</w:t>
        </w:r>
        <w:r w:rsidR="00E00187">
          <w:rPr>
            <w:rFonts w:asciiTheme="minorHAnsi" w:eastAsiaTheme="minorEastAsia" w:hAnsiTheme="minorHAnsi" w:cstheme="minorBidi"/>
            <w:b w:val="0"/>
            <w:noProof/>
            <w:szCs w:val="22"/>
          </w:rPr>
          <w:tab/>
        </w:r>
        <w:r w:rsidR="00E00187" w:rsidRPr="00FC357D">
          <w:rPr>
            <w:rStyle w:val="Hypertextovodkaz"/>
            <w:noProof/>
          </w:rPr>
          <w:t>LIBERAČNÍ UDÁLOST</w:t>
        </w:r>
        <w:r w:rsidR="00E00187">
          <w:rPr>
            <w:noProof/>
            <w:webHidden/>
          </w:rPr>
          <w:tab/>
        </w:r>
        <w:r w:rsidR="00E00187">
          <w:rPr>
            <w:noProof/>
            <w:webHidden/>
          </w:rPr>
          <w:fldChar w:fldCharType="begin"/>
        </w:r>
        <w:r w:rsidR="00E00187">
          <w:rPr>
            <w:noProof/>
            <w:webHidden/>
          </w:rPr>
          <w:instrText xml:space="preserve"> PAGEREF _Toc57977276 \h </w:instrText>
        </w:r>
        <w:r w:rsidR="00E00187">
          <w:rPr>
            <w:noProof/>
            <w:webHidden/>
          </w:rPr>
        </w:r>
        <w:r w:rsidR="00E00187">
          <w:rPr>
            <w:noProof/>
            <w:webHidden/>
          </w:rPr>
          <w:fldChar w:fldCharType="separate"/>
        </w:r>
        <w:r w:rsidR="00E00187">
          <w:rPr>
            <w:noProof/>
            <w:webHidden/>
          </w:rPr>
          <w:t>24</w:t>
        </w:r>
        <w:r w:rsidR="00E00187">
          <w:rPr>
            <w:noProof/>
            <w:webHidden/>
          </w:rPr>
          <w:fldChar w:fldCharType="end"/>
        </w:r>
      </w:hyperlink>
    </w:p>
    <w:p w14:paraId="04DE08E1" w14:textId="6B8BAACC" w:rsidR="00E00187" w:rsidRDefault="00A50234">
      <w:pPr>
        <w:pStyle w:val="Obsah2"/>
        <w:rPr>
          <w:rFonts w:asciiTheme="minorHAnsi" w:eastAsiaTheme="minorEastAsia" w:hAnsiTheme="minorHAnsi" w:cstheme="minorBidi"/>
          <w:noProof/>
          <w:sz w:val="22"/>
          <w:szCs w:val="22"/>
        </w:rPr>
      </w:pPr>
      <w:hyperlink w:anchor="_Toc57977277" w:history="1">
        <w:r w:rsidR="00E00187" w:rsidRPr="00FC357D">
          <w:rPr>
            <w:rStyle w:val="Hypertextovodkaz"/>
            <w:noProof/>
          </w:rPr>
          <w:t>18.1</w:t>
        </w:r>
        <w:r w:rsidR="00E00187">
          <w:rPr>
            <w:rFonts w:asciiTheme="minorHAnsi" w:eastAsiaTheme="minorEastAsia" w:hAnsiTheme="minorHAnsi" w:cstheme="minorBidi"/>
            <w:noProof/>
            <w:sz w:val="22"/>
            <w:szCs w:val="22"/>
          </w:rPr>
          <w:tab/>
        </w:r>
        <w:r w:rsidR="00E00187" w:rsidRPr="00FC357D">
          <w:rPr>
            <w:rStyle w:val="Hypertextovodkaz"/>
            <w:noProof/>
          </w:rPr>
          <w:t>Definice Liberační Události</w:t>
        </w:r>
        <w:r w:rsidR="00E00187">
          <w:rPr>
            <w:noProof/>
            <w:webHidden/>
          </w:rPr>
          <w:tab/>
        </w:r>
        <w:r w:rsidR="00E00187">
          <w:rPr>
            <w:noProof/>
            <w:webHidden/>
          </w:rPr>
          <w:fldChar w:fldCharType="begin"/>
        </w:r>
        <w:r w:rsidR="00E00187">
          <w:rPr>
            <w:noProof/>
            <w:webHidden/>
          </w:rPr>
          <w:instrText xml:space="preserve"> PAGEREF _Toc57977277 \h </w:instrText>
        </w:r>
        <w:r w:rsidR="00E00187">
          <w:rPr>
            <w:noProof/>
            <w:webHidden/>
          </w:rPr>
        </w:r>
        <w:r w:rsidR="00E00187">
          <w:rPr>
            <w:noProof/>
            <w:webHidden/>
          </w:rPr>
          <w:fldChar w:fldCharType="separate"/>
        </w:r>
        <w:r w:rsidR="00E00187">
          <w:rPr>
            <w:noProof/>
            <w:webHidden/>
          </w:rPr>
          <w:t>24</w:t>
        </w:r>
        <w:r w:rsidR="00E00187">
          <w:rPr>
            <w:noProof/>
            <w:webHidden/>
          </w:rPr>
          <w:fldChar w:fldCharType="end"/>
        </w:r>
      </w:hyperlink>
    </w:p>
    <w:p w14:paraId="550750AA" w14:textId="06B64A4F" w:rsidR="00E00187" w:rsidRDefault="00A50234">
      <w:pPr>
        <w:pStyle w:val="Obsah2"/>
        <w:rPr>
          <w:rFonts w:asciiTheme="minorHAnsi" w:eastAsiaTheme="minorEastAsia" w:hAnsiTheme="minorHAnsi" w:cstheme="minorBidi"/>
          <w:noProof/>
          <w:sz w:val="22"/>
          <w:szCs w:val="22"/>
        </w:rPr>
      </w:pPr>
      <w:hyperlink w:anchor="_Toc57977278" w:history="1">
        <w:r w:rsidR="00E00187" w:rsidRPr="00FC357D">
          <w:rPr>
            <w:rStyle w:val="Hypertextovodkaz"/>
            <w:noProof/>
          </w:rPr>
          <w:t>18.2</w:t>
        </w:r>
        <w:r w:rsidR="00E00187">
          <w:rPr>
            <w:rFonts w:asciiTheme="minorHAnsi" w:eastAsiaTheme="minorEastAsia" w:hAnsiTheme="minorHAnsi" w:cstheme="minorBidi"/>
            <w:noProof/>
            <w:sz w:val="22"/>
            <w:szCs w:val="22"/>
          </w:rPr>
          <w:tab/>
        </w:r>
        <w:r w:rsidR="00E00187" w:rsidRPr="00FC357D">
          <w:rPr>
            <w:rStyle w:val="Hypertextovodkaz"/>
            <w:noProof/>
          </w:rPr>
          <w:t>Informování o vzniku Liberační Události</w:t>
        </w:r>
        <w:r w:rsidR="00E00187">
          <w:rPr>
            <w:noProof/>
            <w:webHidden/>
          </w:rPr>
          <w:tab/>
        </w:r>
        <w:r w:rsidR="00E00187">
          <w:rPr>
            <w:noProof/>
            <w:webHidden/>
          </w:rPr>
          <w:fldChar w:fldCharType="begin"/>
        </w:r>
        <w:r w:rsidR="00E00187">
          <w:rPr>
            <w:noProof/>
            <w:webHidden/>
          </w:rPr>
          <w:instrText xml:space="preserve"> PAGEREF _Toc57977278 \h </w:instrText>
        </w:r>
        <w:r w:rsidR="00E00187">
          <w:rPr>
            <w:noProof/>
            <w:webHidden/>
          </w:rPr>
        </w:r>
        <w:r w:rsidR="00E00187">
          <w:rPr>
            <w:noProof/>
            <w:webHidden/>
          </w:rPr>
          <w:fldChar w:fldCharType="separate"/>
        </w:r>
        <w:r w:rsidR="00E00187">
          <w:rPr>
            <w:noProof/>
            <w:webHidden/>
          </w:rPr>
          <w:t>25</w:t>
        </w:r>
        <w:r w:rsidR="00E00187">
          <w:rPr>
            <w:noProof/>
            <w:webHidden/>
          </w:rPr>
          <w:fldChar w:fldCharType="end"/>
        </w:r>
      </w:hyperlink>
    </w:p>
    <w:p w14:paraId="14AE7B0D" w14:textId="52581C26" w:rsidR="00E00187" w:rsidRDefault="00A50234">
      <w:pPr>
        <w:pStyle w:val="Obsah2"/>
        <w:rPr>
          <w:rFonts w:asciiTheme="minorHAnsi" w:eastAsiaTheme="minorEastAsia" w:hAnsiTheme="minorHAnsi" w:cstheme="minorBidi"/>
          <w:noProof/>
          <w:sz w:val="22"/>
          <w:szCs w:val="22"/>
        </w:rPr>
      </w:pPr>
      <w:hyperlink w:anchor="_Toc57977279" w:history="1">
        <w:r w:rsidR="00E00187" w:rsidRPr="00FC357D">
          <w:rPr>
            <w:rStyle w:val="Hypertextovodkaz"/>
            <w:noProof/>
          </w:rPr>
          <w:t>18.3</w:t>
        </w:r>
        <w:r w:rsidR="00E00187">
          <w:rPr>
            <w:rFonts w:asciiTheme="minorHAnsi" w:eastAsiaTheme="minorEastAsia" w:hAnsiTheme="minorHAnsi" w:cstheme="minorBidi"/>
            <w:noProof/>
            <w:sz w:val="22"/>
            <w:szCs w:val="22"/>
          </w:rPr>
          <w:tab/>
        </w:r>
        <w:r w:rsidR="00E00187" w:rsidRPr="00FC357D">
          <w:rPr>
            <w:rStyle w:val="Hypertextovodkaz"/>
            <w:noProof/>
          </w:rPr>
          <w:t>Důsledky uplatnění práva z Liberační Události</w:t>
        </w:r>
        <w:r w:rsidR="00E00187">
          <w:rPr>
            <w:noProof/>
            <w:webHidden/>
          </w:rPr>
          <w:tab/>
        </w:r>
        <w:r w:rsidR="00E00187">
          <w:rPr>
            <w:noProof/>
            <w:webHidden/>
          </w:rPr>
          <w:fldChar w:fldCharType="begin"/>
        </w:r>
        <w:r w:rsidR="00E00187">
          <w:rPr>
            <w:noProof/>
            <w:webHidden/>
          </w:rPr>
          <w:instrText xml:space="preserve"> PAGEREF _Toc57977279 \h </w:instrText>
        </w:r>
        <w:r w:rsidR="00E00187">
          <w:rPr>
            <w:noProof/>
            <w:webHidden/>
          </w:rPr>
        </w:r>
        <w:r w:rsidR="00E00187">
          <w:rPr>
            <w:noProof/>
            <w:webHidden/>
          </w:rPr>
          <w:fldChar w:fldCharType="separate"/>
        </w:r>
        <w:r w:rsidR="00E00187">
          <w:rPr>
            <w:noProof/>
            <w:webHidden/>
          </w:rPr>
          <w:t>25</w:t>
        </w:r>
        <w:r w:rsidR="00E00187">
          <w:rPr>
            <w:noProof/>
            <w:webHidden/>
          </w:rPr>
          <w:fldChar w:fldCharType="end"/>
        </w:r>
      </w:hyperlink>
    </w:p>
    <w:p w14:paraId="04B36DC7" w14:textId="040C3579" w:rsidR="00E00187" w:rsidRDefault="00A50234">
      <w:pPr>
        <w:pStyle w:val="Obsah2"/>
        <w:rPr>
          <w:rFonts w:asciiTheme="minorHAnsi" w:eastAsiaTheme="minorEastAsia" w:hAnsiTheme="minorHAnsi" w:cstheme="minorBidi"/>
          <w:noProof/>
          <w:sz w:val="22"/>
          <w:szCs w:val="22"/>
        </w:rPr>
      </w:pPr>
      <w:hyperlink w:anchor="_Toc57977280" w:history="1">
        <w:r w:rsidR="00E00187" w:rsidRPr="00FC357D">
          <w:rPr>
            <w:rStyle w:val="Hypertextovodkaz"/>
            <w:noProof/>
          </w:rPr>
          <w:t>18.4</w:t>
        </w:r>
        <w:r w:rsidR="00E00187">
          <w:rPr>
            <w:rFonts w:asciiTheme="minorHAnsi" w:eastAsiaTheme="minorEastAsia" w:hAnsiTheme="minorHAnsi" w:cstheme="minorBidi"/>
            <w:noProof/>
            <w:sz w:val="22"/>
            <w:szCs w:val="22"/>
          </w:rPr>
          <w:tab/>
        </w:r>
        <w:r w:rsidR="00E00187" w:rsidRPr="00FC357D">
          <w:rPr>
            <w:rStyle w:val="Hypertextovodkaz"/>
            <w:noProof/>
          </w:rPr>
          <w:t>Doplňující ustanovení k úpravě Liberační Události</w:t>
        </w:r>
        <w:r w:rsidR="00E00187">
          <w:rPr>
            <w:noProof/>
            <w:webHidden/>
          </w:rPr>
          <w:tab/>
        </w:r>
        <w:r w:rsidR="00E00187">
          <w:rPr>
            <w:noProof/>
            <w:webHidden/>
          </w:rPr>
          <w:fldChar w:fldCharType="begin"/>
        </w:r>
        <w:r w:rsidR="00E00187">
          <w:rPr>
            <w:noProof/>
            <w:webHidden/>
          </w:rPr>
          <w:instrText xml:space="preserve"> PAGEREF _Toc57977280 \h </w:instrText>
        </w:r>
        <w:r w:rsidR="00E00187">
          <w:rPr>
            <w:noProof/>
            <w:webHidden/>
          </w:rPr>
        </w:r>
        <w:r w:rsidR="00E00187">
          <w:rPr>
            <w:noProof/>
            <w:webHidden/>
          </w:rPr>
          <w:fldChar w:fldCharType="separate"/>
        </w:r>
        <w:r w:rsidR="00E00187">
          <w:rPr>
            <w:noProof/>
            <w:webHidden/>
          </w:rPr>
          <w:t>25</w:t>
        </w:r>
        <w:r w:rsidR="00E00187">
          <w:rPr>
            <w:noProof/>
            <w:webHidden/>
          </w:rPr>
          <w:fldChar w:fldCharType="end"/>
        </w:r>
      </w:hyperlink>
    </w:p>
    <w:p w14:paraId="72872CC7" w14:textId="3E395847" w:rsidR="00E00187" w:rsidRDefault="00A50234">
      <w:pPr>
        <w:pStyle w:val="Obsah1"/>
        <w:rPr>
          <w:rFonts w:asciiTheme="minorHAnsi" w:eastAsiaTheme="minorEastAsia" w:hAnsiTheme="minorHAnsi" w:cstheme="minorBidi"/>
          <w:b w:val="0"/>
          <w:noProof/>
          <w:szCs w:val="22"/>
        </w:rPr>
      </w:pPr>
      <w:hyperlink w:anchor="_Toc57977281" w:history="1">
        <w:r w:rsidR="00E00187" w:rsidRPr="00FC357D">
          <w:rPr>
            <w:rStyle w:val="Hypertextovodkaz"/>
            <w:noProof/>
          </w:rPr>
          <w:t>19</w:t>
        </w:r>
        <w:r w:rsidR="00E00187">
          <w:rPr>
            <w:rFonts w:asciiTheme="minorHAnsi" w:eastAsiaTheme="minorEastAsia" w:hAnsiTheme="minorHAnsi" w:cstheme="minorBidi"/>
            <w:b w:val="0"/>
            <w:noProof/>
            <w:szCs w:val="22"/>
          </w:rPr>
          <w:tab/>
        </w:r>
        <w:r w:rsidR="00E00187" w:rsidRPr="00FC357D">
          <w:rPr>
            <w:rStyle w:val="Hypertextovodkaz"/>
            <w:noProof/>
          </w:rPr>
          <w:t>ODPOVĚDNOST ZA ŠKODU, POJIŠTĚNÍ A JISTOTA</w:t>
        </w:r>
        <w:r w:rsidR="00E00187">
          <w:rPr>
            <w:noProof/>
            <w:webHidden/>
          </w:rPr>
          <w:tab/>
        </w:r>
        <w:r w:rsidR="00E00187">
          <w:rPr>
            <w:noProof/>
            <w:webHidden/>
          </w:rPr>
          <w:fldChar w:fldCharType="begin"/>
        </w:r>
        <w:r w:rsidR="00E00187">
          <w:rPr>
            <w:noProof/>
            <w:webHidden/>
          </w:rPr>
          <w:instrText xml:space="preserve"> PAGEREF _Toc57977281 \h </w:instrText>
        </w:r>
        <w:r w:rsidR="00E00187">
          <w:rPr>
            <w:noProof/>
            <w:webHidden/>
          </w:rPr>
        </w:r>
        <w:r w:rsidR="00E00187">
          <w:rPr>
            <w:noProof/>
            <w:webHidden/>
          </w:rPr>
          <w:fldChar w:fldCharType="separate"/>
        </w:r>
        <w:r w:rsidR="00E00187">
          <w:rPr>
            <w:noProof/>
            <w:webHidden/>
          </w:rPr>
          <w:t>26</w:t>
        </w:r>
        <w:r w:rsidR="00E00187">
          <w:rPr>
            <w:noProof/>
            <w:webHidden/>
          </w:rPr>
          <w:fldChar w:fldCharType="end"/>
        </w:r>
      </w:hyperlink>
    </w:p>
    <w:p w14:paraId="46CDC50E" w14:textId="499C541D" w:rsidR="00E00187" w:rsidRDefault="00A50234">
      <w:pPr>
        <w:pStyle w:val="Obsah2"/>
        <w:rPr>
          <w:rFonts w:asciiTheme="minorHAnsi" w:eastAsiaTheme="minorEastAsia" w:hAnsiTheme="minorHAnsi" w:cstheme="minorBidi"/>
          <w:noProof/>
          <w:sz w:val="22"/>
          <w:szCs w:val="22"/>
        </w:rPr>
      </w:pPr>
      <w:hyperlink w:anchor="_Toc57977282" w:history="1">
        <w:r w:rsidR="00E00187" w:rsidRPr="00FC357D">
          <w:rPr>
            <w:rStyle w:val="Hypertextovodkaz"/>
            <w:noProof/>
          </w:rPr>
          <w:t>19.1</w:t>
        </w:r>
        <w:r w:rsidR="00E00187">
          <w:rPr>
            <w:rFonts w:asciiTheme="minorHAnsi" w:eastAsiaTheme="minorEastAsia" w:hAnsiTheme="minorHAnsi" w:cstheme="minorBidi"/>
            <w:noProof/>
            <w:sz w:val="22"/>
            <w:szCs w:val="22"/>
          </w:rPr>
          <w:tab/>
        </w:r>
        <w:r w:rsidR="00E00187" w:rsidRPr="00FC357D">
          <w:rPr>
            <w:rStyle w:val="Hypertextovodkaz"/>
            <w:noProof/>
          </w:rPr>
          <w:t>Odpovědnost za škodu</w:t>
        </w:r>
        <w:r w:rsidR="00E00187">
          <w:rPr>
            <w:noProof/>
            <w:webHidden/>
          </w:rPr>
          <w:tab/>
        </w:r>
        <w:r w:rsidR="00E00187">
          <w:rPr>
            <w:noProof/>
            <w:webHidden/>
          </w:rPr>
          <w:fldChar w:fldCharType="begin"/>
        </w:r>
        <w:r w:rsidR="00E00187">
          <w:rPr>
            <w:noProof/>
            <w:webHidden/>
          </w:rPr>
          <w:instrText xml:space="preserve"> PAGEREF _Toc57977282 \h </w:instrText>
        </w:r>
        <w:r w:rsidR="00E00187">
          <w:rPr>
            <w:noProof/>
            <w:webHidden/>
          </w:rPr>
        </w:r>
        <w:r w:rsidR="00E00187">
          <w:rPr>
            <w:noProof/>
            <w:webHidden/>
          </w:rPr>
          <w:fldChar w:fldCharType="separate"/>
        </w:r>
        <w:r w:rsidR="00E00187">
          <w:rPr>
            <w:noProof/>
            <w:webHidden/>
          </w:rPr>
          <w:t>26</w:t>
        </w:r>
        <w:r w:rsidR="00E00187">
          <w:rPr>
            <w:noProof/>
            <w:webHidden/>
          </w:rPr>
          <w:fldChar w:fldCharType="end"/>
        </w:r>
      </w:hyperlink>
    </w:p>
    <w:p w14:paraId="5F0D802D" w14:textId="4F847C9A" w:rsidR="00E00187" w:rsidRDefault="00A50234">
      <w:pPr>
        <w:pStyle w:val="Obsah2"/>
        <w:rPr>
          <w:rFonts w:asciiTheme="minorHAnsi" w:eastAsiaTheme="minorEastAsia" w:hAnsiTheme="minorHAnsi" w:cstheme="minorBidi"/>
          <w:noProof/>
          <w:sz w:val="22"/>
          <w:szCs w:val="22"/>
        </w:rPr>
      </w:pPr>
      <w:hyperlink w:anchor="_Toc57977283" w:history="1">
        <w:r w:rsidR="00E00187" w:rsidRPr="00FC357D">
          <w:rPr>
            <w:rStyle w:val="Hypertextovodkaz"/>
            <w:noProof/>
          </w:rPr>
          <w:t>19.2</w:t>
        </w:r>
        <w:r w:rsidR="00E00187">
          <w:rPr>
            <w:rFonts w:asciiTheme="minorHAnsi" w:eastAsiaTheme="minorEastAsia" w:hAnsiTheme="minorHAnsi" w:cstheme="minorBidi"/>
            <w:noProof/>
            <w:sz w:val="22"/>
            <w:szCs w:val="22"/>
          </w:rPr>
          <w:tab/>
        </w:r>
        <w:r w:rsidR="00E00187" w:rsidRPr="00FC357D">
          <w:rPr>
            <w:rStyle w:val="Hypertextovodkaz"/>
            <w:noProof/>
          </w:rPr>
          <w:t>Pojištění</w:t>
        </w:r>
        <w:r w:rsidR="00E00187">
          <w:rPr>
            <w:noProof/>
            <w:webHidden/>
          </w:rPr>
          <w:tab/>
        </w:r>
        <w:r w:rsidR="00E00187">
          <w:rPr>
            <w:noProof/>
            <w:webHidden/>
          </w:rPr>
          <w:fldChar w:fldCharType="begin"/>
        </w:r>
        <w:r w:rsidR="00E00187">
          <w:rPr>
            <w:noProof/>
            <w:webHidden/>
          </w:rPr>
          <w:instrText xml:space="preserve"> PAGEREF _Toc57977283 \h </w:instrText>
        </w:r>
        <w:r w:rsidR="00E00187">
          <w:rPr>
            <w:noProof/>
            <w:webHidden/>
          </w:rPr>
        </w:r>
        <w:r w:rsidR="00E00187">
          <w:rPr>
            <w:noProof/>
            <w:webHidden/>
          </w:rPr>
          <w:fldChar w:fldCharType="separate"/>
        </w:r>
        <w:r w:rsidR="00E00187">
          <w:rPr>
            <w:noProof/>
            <w:webHidden/>
          </w:rPr>
          <w:t>26</w:t>
        </w:r>
        <w:r w:rsidR="00E00187">
          <w:rPr>
            <w:noProof/>
            <w:webHidden/>
          </w:rPr>
          <w:fldChar w:fldCharType="end"/>
        </w:r>
      </w:hyperlink>
    </w:p>
    <w:p w14:paraId="23FB333D" w14:textId="0B2450B5" w:rsidR="00E00187" w:rsidRDefault="00A50234">
      <w:pPr>
        <w:pStyle w:val="Obsah2"/>
        <w:rPr>
          <w:rFonts w:asciiTheme="minorHAnsi" w:eastAsiaTheme="minorEastAsia" w:hAnsiTheme="minorHAnsi" w:cstheme="minorBidi"/>
          <w:noProof/>
          <w:sz w:val="22"/>
          <w:szCs w:val="22"/>
        </w:rPr>
      </w:pPr>
      <w:hyperlink w:anchor="_Toc57977284" w:history="1">
        <w:r w:rsidR="00E00187" w:rsidRPr="00FC357D">
          <w:rPr>
            <w:rStyle w:val="Hypertextovodkaz"/>
            <w:noProof/>
          </w:rPr>
          <w:t>19.3</w:t>
        </w:r>
        <w:r w:rsidR="00E00187">
          <w:rPr>
            <w:rFonts w:asciiTheme="minorHAnsi" w:eastAsiaTheme="minorEastAsia" w:hAnsiTheme="minorHAnsi" w:cstheme="minorBidi"/>
            <w:noProof/>
            <w:sz w:val="22"/>
            <w:szCs w:val="22"/>
          </w:rPr>
          <w:tab/>
        </w:r>
        <w:r w:rsidR="00E00187" w:rsidRPr="00FC357D">
          <w:rPr>
            <w:rStyle w:val="Hypertextovodkaz"/>
            <w:noProof/>
          </w:rPr>
          <w:t>Jistota</w:t>
        </w:r>
        <w:r w:rsidR="00E00187">
          <w:rPr>
            <w:noProof/>
            <w:webHidden/>
          </w:rPr>
          <w:tab/>
        </w:r>
        <w:r w:rsidR="00E00187">
          <w:rPr>
            <w:noProof/>
            <w:webHidden/>
          </w:rPr>
          <w:fldChar w:fldCharType="begin"/>
        </w:r>
        <w:r w:rsidR="00E00187">
          <w:rPr>
            <w:noProof/>
            <w:webHidden/>
          </w:rPr>
          <w:instrText xml:space="preserve"> PAGEREF _Toc57977284 \h </w:instrText>
        </w:r>
        <w:r w:rsidR="00E00187">
          <w:rPr>
            <w:noProof/>
            <w:webHidden/>
          </w:rPr>
        </w:r>
        <w:r w:rsidR="00E00187">
          <w:rPr>
            <w:noProof/>
            <w:webHidden/>
          </w:rPr>
          <w:fldChar w:fldCharType="separate"/>
        </w:r>
        <w:r w:rsidR="00E00187">
          <w:rPr>
            <w:noProof/>
            <w:webHidden/>
          </w:rPr>
          <w:t>26</w:t>
        </w:r>
        <w:r w:rsidR="00E00187">
          <w:rPr>
            <w:noProof/>
            <w:webHidden/>
          </w:rPr>
          <w:fldChar w:fldCharType="end"/>
        </w:r>
      </w:hyperlink>
    </w:p>
    <w:p w14:paraId="76E96C6B" w14:textId="5A552CE8" w:rsidR="00E00187" w:rsidRDefault="00A50234">
      <w:pPr>
        <w:pStyle w:val="Obsah2"/>
        <w:rPr>
          <w:rFonts w:asciiTheme="minorHAnsi" w:eastAsiaTheme="minorEastAsia" w:hAnsiTheme="minorHAnsi" w:cstheme="minorBidi"/>
          <w:noProof/>
          <w:sz w:val="22"/>
          <w:szCs w:val="22"/>
        </w:rPr>
      </w:pPr>
      <w:hyperlink w:anchor="_Toc57977285" w:history="1">
        <w:r w:rsidR="00E00187" w:rsidRPr="00FC357D">
          <w:rPr>
            <w:rStyle w:val="Hypertextovodkaz"/>
            <w:noProof/>
          </w:rPr>
          <w:t>19.4</w:t>
        </w:r>
        <w:r w:rsidR="00E00187">
          <w:rPr>
            <w:rFonts w:asciiTheme="minorHAnsi" w:eastAsiaTheme="minorEastAsia" w:hAnsiTheme="minorHAnsi" w:cstheme="minorBidi"/>
            <w:noProof/>
            <w:sz w:val="22"/>
            <w:szCs w:val="22"/>
          </w:rPr>
          <w:tab/>
        </w:r>
        <w:r w:rsidR="00E00187" w:rsidRPr="00FC357D">
          <w:rPr>
            <w:rStyle w:val="Hypertextovodkaz"/>
            <w:noProof/>
          </w:rPr>
          <w:t>Důsledky prodlení Provozovatele</w:t>
        </w:r>
        <w:r w:rsidR="00E00187">
          <w:rPr>
            <w:noProof/>
            <w:webHidden/>
          </w:rPr>
          <w:tab/>
        </w:r>
        <w:r w:rsidR="00E00187">
          <w:rPr>
            <w:noProof/>
            <w:webHidden/>
          </w:rPr>
          <w:fldChar w:fldCharType="begin"/>
        </w:r>
        <w:r w:rsidR="00E00187">
          <w:rPr>
            <w:noProof/>
            <w:webHidden/>
          </w:rPr>
          <w:instrText xml:space="preserve"> PAGEREF _Toc57977285 \h </w:instrText>
        </w:r>
        <w:r w:rsidR="00E00187">
          <w:rPr>
            <w:noProof/>
            <w:webHidden/>
          </w:rPr>
        </w:r>
        <w:r w:rsidR="00E00187">
          <w:rPr>
            <w:noProof/>
            <w:webHidden/>
          </w:rPr>
          <w:fldChar w:fldCharType="separate"/>
        </w:r>
        <w:r w:rsidR="00E00187">
          <w:rPr>
            <w:noProof/>
            <w:webHidden/>
          </w:rPr>
          <w:t>26</w:t>
        </w:r>
        <w:r w:rsidR="00E00187">
          <w:rPr>
            <w:noProof/>
            <w:webHidden/>
          </w:rPr>
          <w:fldChar w:fldCharType="end"/>
        </w:r>
      </w:hyperlink>
    </w:p>
    <w:p w14:paraId="73F14D17" w14:textId="364BA7B7" w:rsidR="00E00187" w:rsidRDefault="00A50234">
      <w:pPr>
        <w:pStyle w:val="Obsah1"/>
        <w:rPr>
          <w:rFonts w:asciiTheme="minorHAnsi" w:eastAsiaTheme="minorEastAsia" w:hAnsiTheme="minorHAnsi" w:cstheme="minorBidi"/>
          <w:b w:val="0"/>
          <w:noProof/>
          <w:szCs w:val="22"/>
        </w:rPr>
      </w:pPr>
      <w:hyperlink w:anchor="_Toc57977286" w:history="1">
        <w:r w:rsidR="00E00187" w:rsidRPr="00FC357D">
          <w:rPr>
            <w:rStyle w:val="Hypertextovodkaz"/>
            <w:noProof/>
          </w:rPr>
          <w:t>20</w:t>
        </w:r>
        <w:r w:rsidR="00E00187">
          <w:rPr>
            <w:rFonts w:asciiTheme="minorHAnsi" w:eastAsiaTheme="minorEastAsia" w:hAnsiTheme="minorHAnsi" w:cstheme="minorBidi"/>
            <w:b w:val="0"/>
            <w:noProof/>
            <w:szCs w:val="22"/>
          </w:rPr>
          <w:tab/>
        </w:r>
        <w:r w:rsidR="00E00187" w:rsidRPr="00FC357D">
          <w:rPr>
            <w:rStyle w:val="Hypertextovodkaz"/>
            <w:noProof/>
          </w:rPr>
          <w:t>UKONČENÍ SMLOUVY</w:t>
        </w:r>
        <w:r w:rsidR="00E00187">
          <w:rPr>
            <w:noProof/>
            <w:webHidden/>
          </w:rPr>
          <w:tab/>
        </w:r>
        <w:r w:rsidR="00E00187">
          <w:rPr>
            <w:noProof/>
            <w:webHidden/>
          </w:rPr>
          <w:fldChar w:fldCharType="begin"/>
        </w:r>
        <w:r w:rsidR="00E00187">
          <w:rPr>
            <w:noProof/>
            <w:webHidden/>
          </w:rPr>
          <w:instrText xml:space="preserve"> PAGEREF _Toc57977286 \h </w:instrText>
        </w:r>
        <w:r w:rsidR="00E00187">
          <w:rPr>
            <w:noProof/>
            <w:webHidden/>
          </w:rPr>
        </w:r>
        <w:r w:rsidR="00E00187">
          <w:rPr>
            <w:noProof/>
            <w:webHidden/>
          </w:rPr>
          <w:fldChar w:fldCharType="separate"/>
        </w:r>
        <w:r w:rsidR="00E00187">
          <w:rPr>
            <w:noProof/>
            <w:webHidden/>
          </w:rPr>
          <w:t>26</w:t>
        </w:r>
        <w:r w:rsidR="00E00187">
          <w:rPr>
            <w:noProof/>
            <w:webHidden/>
          </w:rPr>
          <w:fldChar w:fldCharType="end"/>
        </w:r>
      </w:hyperlink>
    </w:p>
    <w:p w14:paraId="0B274DE4" w14:textId="06DE6CA5" w:rsidR="00E00187" w:rsidRDefault="00A50234">
      <w:pPr>
        <w:pStyle w:val="Obsah2"/>
        <w:rPr>
          <w:rFonts w:asciiTheme="minorHAnsi" w:eastAsiaTheme="minorEastAsia" w:hAnsiTheme="minorHAnsi" w:cstheme="minorBidi"/>
          <w:noProof/>
          <w:sz w:val="22"/>
          <w:szCs w:val="22"/>
        </w:rPr>
      </w:pPr>
      <w:hyperlink w:anchor="_Toc57977287" w:history="1">
        <w:r w:rsidR="00E00187" w:rsidRPr="00FC357D">
          <w:rPr>
            <w:rStyle w:val="Hypertextovodkaz"/>
            <w:noProof/>
          </w:rPr>
          <w:t>20.1</w:t>
        </w:r>
        <w:r w:rsidR="00E00187">
          <w:rPr>
            <w:rFonts w:asciiTheme="minorHAnsi" w:eastAsiaTheme="minorEastAsia" w:hAnsiTheme="minorHAnsi" w:cstheme="minorBidi"/>
            <w:noProof/>
            <w:sz w:val="22"/>
            <w:szCs w:val="22"/>
          </w:rPr>
          <w:tab/>
        </w:r>
        <w:r w:rsidR="00E00187" w:rsidRPr="00FC357D">
          <w:rPr>
            <w:rStyle w:val="Hypertextovodkaz"/>
            <w:noProof/>
          </w:rPr>
          <w:t>Ukončení Smlouvy dohodou</w:t>
        </w:r>
        <w:r w:rsidR="00E00187">
          <w:rPr>
            <w:noProof/>
            <w:webHidden/>
          </w:rPr>
          <w:tab/>
        </w:r>
        <w:r w:rsidR="00E00187">
          <w:rPr>
            <w:noProof/>
            <w:webHidden/>
          </w:rPr>
          <w:fldChar w:fldCharType="begin"/>
        </w:r>
        <w:r w:rsidR="00E00187">
          <w:rPr>
            <w:noProof/>
            <w:webHidden/>
          </w:rPr>
          <w:instrText xml:space="preserve"> PAGEREF _Toc57977287 \h </w:instrText>
        </w:r>
        <w:r w:rsidR="00E00187">
          <w:rPr>
            <w:noProof/>
            <w:webHidden/>
          </w:rPr>
        </w:r>
        <w:r w:rsidR="00E00187">
          <w:rPr>
            <w:noProof/>
            <w:webHidden/>
          </w:rPr>
          <w:fldChar w:fldCharType="separate"/>
        </w:r>
        <w:r w:rsidR="00E00187">
          <w:rPr>
            <w:noProof/>
            <w:webHidden/>
          </w:rPr>
          <w:t>26</w:t>
        </w:r>
        <w:r w:rsidR="00E00187">
          <w:rPr>
            <w:noProof/>
            <w:webHidden/>
          </w:rPr>
          <w:fldChar w:fldCharType="end"/>
        </w:r>
      </w:hyperlink>
    </w:p>
    <w:p w14:paraId="7DE3D1E8" w14:textId="4350E164" w:rsidR="00E00187" w:rsidRDefault="00A50234">
      <w:pPr>
        <w:pStyle w:val="Obsah2"/>
        <w:rPr>
          <w:rFonts w:asciiTheme="minorHAnsi" w:eastAsiaTheme="minorEastAsia" w:hAnsiTheme="minorHAnsi" w:cstheme="minorBidi"/>
          <w:noProof/>
          <w:sz w:val="22"/>
          <w:szCs w:val="22"/>
        </w:rPr>
      </w:pPr>
      <w:hyperlink w:anchor="_Toc57977288" w:history="1">
        <w:r w:rsidR="00E00187" w:rsidRPr="00FC357D">
          <w:rPr>
            <w:rStyle w:val="Hypertextovodkaz"/>
            <w:noProof/>
          </w:rPr>
          <w:t>20.2</w:t>
        </w:r>
        <w:r w:rsidR="00E00187">
          <w:rPr>
            <w:rFonts w:asciiTheme="minorHAnsi" w:eastAsiaTheme="minorEastAsia" w:hAnsiTheme="minorHAnsi" w:cstheme="minorBidi"/>
            <w:noProof/>
            <w:sz w:val="22"/>
            <w:szCs w:val="22"/>
          </w:rPr>
          <w:tab/>
        </w:r>
        <w:r w:rsidR="00E00187" w:rsidRPr="00FC357D">
          <w:rPr>
            <w:rStyle w:val="Hypertextovodkaz"/>
            <w:noProof/>
          </w:rPr>
          <w:t>Ukončení Smlouvy výpovědí Vlastníka</w:t>
        </w:r>
        <w:r w:rsidR="00E00187">
          <w:rPr>
            <w:noProof/>
            <w:webHidden/>
          </w:rPr>
          <w:tab/>
        </w:r>
        <w:r w:rsidR="00E00187">
          <w:rPr>
            <w:noProof/>
            <w:webHidden/>
          </w:rPr>
          <w:fldChar w:fldCharType="begin"/>
        </w:r>
        <w:r w:rsidR="00E00187">
          <w:rPr>
            <w:noProof/>
            <w:webHidden/>
          </w:rPr>
          <w:instrText xml:space="preserve"> PAGEREF _Toc57977288 \h </w:instrText>
        </w:r>
        <w:r w:rsidR="00E00187">
          <w:rPr>
            <w:noProof/>
            <w:webHidden/>
          </w:rPr>
        </w:r>
        <w:r w:rsidR="00E00187">
          <w:rPr>
            <w:noProof/>
            <w:webHidden/>
          </w:rPr>
          <w:fldChar w:fldCharType="separate"/>
        </w:r>
        <w:r w:rsidR="00E00187">
          <w:rPr>
            <w:noProof/>
            <w:webHidden/>
          </w:rPr>
          <w:t>27</w:t>
        </w:r>
        <w:r w:rsidR="00E00187">
          <w:rPr>
            <w:noProof/>
            <w:webHidden/>
          </w:rPr>
          <w:fldChar w:fldCharType="end"/>
        </w:r>
      </w:hyperlink>
    </w:p>
    <w:p w14:paraId="27F8A652" w14:textId="2A6D385A" w:rsidR="00E00187" w:rsidRDefault="00A50234">
      <w:pPr>
        <w:pStyle w:val="Obsah2"/>
        <w:rPr>
          <w:rFonts w:asciiTheme="minorHAnsi" w:eastAsiaTheme="minorEastAsia" w:hAnsiTheme="minorHAnsi" w:cstheme="minorBidi"/>
          <w:noProof/>
          <w:sz w:val="22"/>
          <w:szCs w:val="22"/>
        </w:rPr>
      </w:pPr>
      <w:hyperlink w:anchor="_Toc57977289" w:history="1">
        <w:r w:rsidR="00E00187" w:rsidRPr="00FC357D">
          <w:rPr>
            <w:rStyle w:val="Hypertextovodkaz"/>
            <w:noProof/>
          </w:rPr>
          <w:t>20.3</w:t>
        </w:r>
        <w:r w:rsidR="00E00187">
          <w:rPr>
            <w:rFonts w:asciiTheme="minorHAnsi" w:eastAsiaTheme="minorEastAsia" w:hAnsiTheme="minorHAnsi" w:cstheme="minorBidi"/>
            <w:noProof/>
            <w:sz w:val="22"/>
            <w:szCs w:val="22"/>
          </w:rPr>
          <w:tab/>
        </w:r>
        <w:r w:rsidR="00E00187" w:rsidRPr="00FC357D">
          <w:rPr>
            <w:rStyle w:val="Hypertextovodkaz"/>
            <w:noProof/>
          </w:rPr>
          <w:t>Ukončení Smlouvy výpovědí Provozovatele</w:t>
        </w:r>
        <w:r w:rsidR="00E00187">
          <w:rPr>
            <w:noProof/>
            <w:webHidden/>
          </w:rPr>
          <w:tab/>
        </w:r>
        <w:r w:rsidR="00E00187">
          <w:rPr>
            <w:noProof/>
            <w:webHidden/>
          </w:rPr>
          <w:fldChar w:fldCharType="begin"/>
        </w:r>
        <w:r w:rsidR="00E00187">
          <w:rPr>
            <w:noProof/>
            <w:webHidden/>
          </w:rPr>
          <w:instrText xml:space="preserve"> PAGEREF _Toc57977289 \h </w:instrText>
        </w:r>
        <w:r w:rsidR="00E00187">
          <w:rPr>
            <w:noProof/>
            <w:webHidden/>
          </w:rPr>
        </w:r>
        <w:r w:rsidR="00E00187">
          <w:rPr>
            <w:noProof/>
            <w:webHidden/>
          </w:rPr>
          <w:fldChar w:fldCharType="separate"/>
        </w:r>
        <w:r w:rsidR="00E00187">
          <w:rPr>
            <w:noProof/>
            <w:webHidden/>
          </w:rPr>
          <w:t>27</w:t>
        </w:r>
        <w:r w:rsidR="00E00187">
          <w:rPr>
            <w:noProof/>
            <w:webHidden/>
          </w:rPr>
          <w:fldChar w:fldCharType="end"/>
        </w:r>
      </w:hyperlink>
    </w:p>
    <w:p w14:paraId="09116724" w14:textId="476FA9FE" w:rsidR="00E00187" w:rsidRDefault="00A50234">
      <w:pPr>
        <w:pStyle w:val="Obsah2"/>
        <w:rPr>
          <w:rFonts w:asciiTheme="minorHAnsi" w:eastAsiaTheme="minorEastAsia" w:hAnsiTheme="minorHAnsi" w:cstheme="minorBidi"/>
          <w:noProof/>
          <w:sz w:val="22"/>
          <w:szCs w:val="22"/>
        </w:rPr>
      </w:pPr>
      <w:hyperlink w:anchor="_Toc57977290" w:history="1">
        <w:r w:rsidR="00E00187" w:rsidRPr="00FC357D">
          <w:rPr>
            <w:rStyle w:val="Hypertextovodkaz"/>
            <w:noProof/>
          </w:rPr>
          <w:t>20.4</w:t>
        </w:r>
        <w:r w:rsidR="00E00187">
          <w:rPr>
            <w:rFonts w:asciiTheme="minorHAnsi" w:eastAsiaTheme="minorEastAsia" w:hAnsiTheme="minorHAnsi" w:cstheme="minorBidi"/>
            <w:noProof/>
            <w:sz w:val="22"/>
            <w:szCs w:val="22"/>
          </w:rPr>
          <w:tab/>
        </w:r>
        <w:r w:rsidR="00E00187" w:rsidRPr="00FC357D">
          <w:rPr>
            <w:rStyle w:val="Hypertextovodkaz"/>
            <w:noProof/>
          </w:rPr>
          <w:t>Výpovědní lhůta</w:t>
        </w:r>
        <w:r w:rsidR="00E00187">
          <w:rPr>
            <w:noProof/>
            <w:webHidden/>
          </w:rPr>
          <w:tab/>
        </w:r>
        <w:r w:rsidR="00E00187">
          <w:rPr>
            <w:noProof/>
            <w:webHidden/>
          </w:rPr>
          <w:fldChar w:fldCharType="begin"/>
        </w:r>
        <w:r w:rsidR="00E00187">
          <w:rPr>
            <w:noProof/>
            <w:webHidden/>
          </w:rPr>
          <w:instrText xml:space="preserve"> PAGEREF _Toc57977290 \h </w:instrText>
        </w:r>
        <w:r w:rsidR="00E00187">
          <w:rPr>
            <w:noProof/>
            <w:webHidden/>
          </w:rPr>
        </w:r>
        <w:r w:rsidR="00E00187">
          <w:rPr>
            <w:noProof/>
            <w:webHidden/>
          </w:rPr>
          <w:fldChar w:fldCharType="separate"/>
        </w:r>
        <w:r w:rsidR="00E00187">
          <w:rPr>
            <w:noProof/>
            <w:webHidden/>
          </w:rPr>
          <w:t>27</w:t>
        </w:r>
        <w:r w:rsidR="00E00187">
          <w:rPr>
            <w:noProof/>
            <w:webHidden/>
          </w:rPr>
          <w:fldChar w:fldCharType="end"/>
        </w:r>
      </w:hyperlink>
    </w:p>
    <w:p w14:paraId="7BAE9143" w14:textId="47EE6776" w:rsidR="00E00187" w:rsidRDefault="00A50234">
      <w:pPr>
        <w:pStyle w:val="Obsah2"/>
        <w:rPr>
          <w:rFonts w:asciiTheme="minorHAnsi" w:eastAsiaTheme="minorEastAsia" w:hAnsiTheme="minorHAnsi" w:cstheme="minorBidi"/>
          <w:noProof/>
          <w:sz w:val="22"/>
          <w:szCs w:val="22"/>
        </w:rPr>
      </w:pPr>
      <w:hyperlink w:anchor="_Toc57977291" w:history="1">
        <w:r w:rsidR="00E00187" w:rsidRPr="00FC357D">
          <w:rPr>
            <w:rStyle w:val="Hypertextovodkaz"/>
            <w:noProof/>
          </w:rPr>
          <w:t>20.5</w:t>
        </w:r>
        <w:r w:rsidR="00E00187">
          <w:rPr>
            <w:rFonts w:asciiTheme="minorHAnsi" w:eastAsiaTheme="minorEastAsia" w:hAnsiTheme="minorHAnsi" w:cstheme="minorBidi"/>
            <w:noProof/>
            <w:sz w:val="22"/>
            <w:szCs w:val="22"/>
          </w:rPr>
          <w:tab/>
        </w:r>
        <w:r w:rsidR="00E00187" w:rsidRPr="00FC357D">
          <w:rPr>
            <w:rStyle w:val="Hypertextovodkaz"/>
            <w:noProof/>
          </w:rPr>
          <w:t>Postup při Sporu</w:t>
        </w:r>
        <w:r w:rsidR="00E00187">
          <w:rPr>
            <w:noProof/>
            <w:webHidden/>
          </w:rPr>
          <w:tab/>
        </w:r>
        <w:r w:rsidR="00E00187">
          <w:rPr>
            <w:noProof/>
            <w:webHidden/>
          </w:rPr>
          <w:fldChar w:fldCharType="begin"/>
        </w:r>
        <w:r w:rsidR="00E00187">
          <w:rPr>
            <w:noProof/>
            <w:webHidden/>
          </w:rPr>
          <w:instrText xml:space="preserve"> PAGEREF _Toc57977291 \h </w:instrText>
        </w:r>
        <w:r w:rsidR="00E00187">
          <w:rPr>
            <w:noProof/>
            <w:webHidden/>
          </w:rPr>
        </w:r>
        <w:r w:rsidR="00E00187">
          <w:rPr>
            <w:noProof/>
            <w:webHidden/>
          </w:rPr>
          <w:fldChar w:fldCharType="separate"/>
        </w:r>
        <w:r w:rsidR="00E00187">
          <w:rPr>
            <w:noProof/>
            <w:webHidden/>
          </w:rPr>
          <w:t>27</w:t>
        </w:r>
        <w:r w:rsidR="00E00187">
          <w:rPr>
            <w:noProof/>
            <w:webHidden/>
          </w:rPr>
          <w:fldChar w:fldCharType="end"/>
        </w:r>
      </w:hyperlink>
    </w:p>
    <w:p w14:paraId="7307B897" w14:textId="74989319" w:rsidR="00E00187" w:rsidRDefault="00A50234">
      <w:pPr>
        <w:pStyle w:val="Obsah1"/>
        <w:rPr>
          <w:rFonts w:asciiTheme="minorHAnsi" w:eastAsiaTheme="minorEastAsia" w:hAnsiTheme="minorHAnsi" w:cstheme="minorBidi"/>
          <w:b w:val="0"/>
          <w:noProof/>
          <w:szCs w:val="22"/>
        </w:rPr>
      </w:pPr>
      <w:hyperlink w:anchor="_Toc57977292" w:history="1">
        <w:r w:rsidR="00E00187" w:rsidRPr="00FC357D">
          <w:rPr>
            <w:rStyle w:val="Hypertextovodkaz"/>
            <w:noProof/>
          </w:rPr>
          <w:t>21</w:t>
        </w:r>
        <w:r w:rsidR="00E00187">
          <w:rPr>
            <w:rFonts w:asciiTheme="minorHAnsi" w:eastAsiaTheme="minorEastAsia" w:hAnsiTheme="minorHAnsi" w:cstheme="minorBidi"/>
            <w:b w:val="0"/>
            <w:noProof/>
            <w:szCs w:val="22"/>
          </w:rPr>
          <w:tab/>
        </w:r>
        <w:r w:rsidR="00E00187" w:rsidRPr="00FC357D">
          <w:rPr>
            <w:rStyle w:val="Hypertextovodkaz"/>
            <w:noProof/>
          </w:rPr>
          <w:t>PŘEDÁVACÍ PROCES PŘI UKONČENÍ SMLOUVY</w:t>
        </w:r>
        <w:r w:rsidR="00E00187">
          <w:rPr>
            <w:noProof/>
            <w:webHidden/>
          </w:rPr>
          <w:tab/>
        </w:r>
        <w:r w:rsidR="00E00187">
          <w:rPr>
            <w:noProof/>
            <w:webHidden/>
          </w:rPr>
          <w:fldChar w:fldCharType="begin"/>
        </w:r>
        <w:r w:rsidR="00E00187">
          <w:rPr>
            <w:noProof/>
            <w:webHidden/>
          </w:rPr>
          <w:instrText xml:space="preserve"> PAGEREF _Toc57977292 \h </w:instrText>
        </w:r>
        <w:r w:rsidR="00E00187">
          <w:rPr>
            <w:noProof/>
            <w:webHidden/>
          </w:rPr>
        </w:r>
        <w:r w:rsidR="00E00187">
          <w:rPr>
            <w:noProof/>
            <w:webHidden/>
          </w:rPr>
          <w:fldChar w:fldCharType="separate"/>
        </w:r>
        <w:r w:rsidR="00E00187">
          <w:rPr>
            <w:noProof/>
            <w:webHidden/>
          </w:rPr>
          <w:t>27</w:t>
        </w:r>
        <w:r w:rsidR="00E00187">
          <w:rPr>
            <w:noProof/>
            <w:webHidden/>
          </w:rPr>
          <w:fldChar w:fldCharType="end"/>
        </w:r>
      </w:hyperlink>
    </w:p>
    <w:p w14:paraId="0A415F70" w14:textId="43F95C7B" w:rsidR="00E00187" w:rsidRDefault="00A50234">
      <w:pPr>
        <w:pStyle w:val="Obsah2"/>
        <w:rPr>
          <w:rFonts w:asciiTheme="minorHAnsi" w:eastAsiaTheme="minorEastAsia" w:hAnsiTheme="minorHAnsi" w:cstheme="minorBidi"/>
          <w:noProof/>
          <w:sz w:val="22"/>
          <w:szCs w:val="22"/>
        </w:rPr>
      </w:pPr>
      <w:hyperlink w:anchor="_Toc57977293" w:history="1">
        <w:r w:rsidR="00E00187" w:rsidRPr="00FC357D">
          <w:rPr>
            <w:rStyle w:val="Hypertextovodkaz"/>
            <w:noProof/>
          </w:rPr>
          <w:t>21.1</w:t>
        </w:r>
        <w:r w:rsidR="00E00187">
          <w:rPr>
            <w:rFonts w:asciiTheme="minorHAnsi" w:eastAsiaTheme="minorEastAsia" w:hAnsiTheme="minorHAnsi" w:cstheme="minorBidi"/>
            <w:noProof/>
            <w:sz w:val="22"/>
            <w:szCs w:val="22"/>
          </w:rPr>
          <w:tab/>
        </w:r>
        <w:r w:rsidR="00E00187" w:rsidRPr="00FC357D">
          <w:rPr>
            <w:rStyle w:val="Hypertextovodkaz"/>
            <w:noProof/>
          </w:rPr>
          <w:t>Základní ustanovení – vrácení Majetku zpět Vlastníkovi</w:t>
        </w:r>
        <w:r w:rsidR="00E00187">
          <w:rPr>
            <w:noProof/>
            <w:webHidden/>
          </w:rPr>
          <w:tab/>
        </w:r>
        <w:r w:rsidR="00E00187">
          <w:rPr>
            <w:noProof/>
            <w:webHidden/>
          </w:rPr>
          <w:fldChar w:fldCharType="begin"/>
        </w:r>
        <w:r w:rsidR="00E00187">
          <w:rPr>
            <w:noProof/>
            <w:webHidden/>
          </w:rPr>
          <w:instrText xml:space="preserve"> PAGEREF _Toc57977293 \h </w:instrText>
        </w:r>
        <w:r w:rsidR="00E00187">
          <w:rPr>
            <w:noProof/>
            <w:webHidden/>
          </w:rPr>
        </w:r>
        <w:r w:rsidR="00E00187">
          <w:rPr>
            <w:noProof/>
            <w:webHidden/>
          </w:rPr>
          <w:fldChar w:fldCharType="separate"/>
        </w:r>
        <w:r w:rsidR="00E00187">
          <w:rPr>
            <w:noProof/>
            <w:webHidden/>
          </w:rPr>
          <w:t>27</w:t>
        </w:r>
        <w:r w:rsidR="00E00187">
          <w:rPr>
            <w:noProof/>
            <w:webHidden/>
          </w:rPr>
          <w:fldChar w:fldCharType="end"/>
        </w:r>
      </w:hyperlink>
    </w:p>
    <w:p w14:paraId="08F6F26E" w14:textId="4BF68A24" w:rsidR="00E00187" w:rsidRDefault="00A50234">
      <w:pPr>
        <w:pStyle w:val="Obsah2"/>
        <w:rPr>
          <w:rFonts w:asciiTheme="minorHAnsi" w:eastAsiaTheme="minorEastAsia" w:hAnsiTheme="minorHAnsi" w:cstheme="minorBidi"/>
          <w:noProof/>
          <w:sz w:val="22"/>
          <w:szCs w:val="22"/>
        </w:rPr>
      </w:pPr>
      <w:hyperlink w:anchor="_Toc57977294" w:history="1">
        <w:r w:rsidR="00E00187" w:rsidRPr="00FC357D">
          <w:rPr>
            <w:rStyle w:val="Hypertextovodkaz"/>
            <w:noProof/>
          </w:rPr>
          <w:t>21.2</w:t>
        </w:r>
        <w:r w:rsidR="00E00187">
          <w:rPr>
            <w:rFonts w:asciiTheme="minorHAnsi" w:eastAsiaTheme="minorEastAsia" w:hAnsiTheme="minorHAnsi" w:cstheme="minorBidi"/>
            <w:noProof/>
            <w:sz w:val="22"/>
            <w:szCs w:val="22"/>
          </w:rPr>
          <w:tab/>
        </w:r>
        <w:r w:rsidR="00E00187" w:rsidRPr="00FC357D">
          <w:rPr>
            <w:rStyle w:val="Hypertextovodkaz"/>
            <w:noProof/>
          </w:rPr>
          <w:t>Povinnosti Provozovatele</w:t>
        </w:r>
        <w:r w:rsidR="00E00187">
          <w:rPr>
            <w:noProof/>
            <w:webHidden/>
          </w:rPr>
          <w:tab/>
        </w:r>
        <w:r w:rsidR="00E00187">
          <w:rPr>
            <w:noProof/>
            <w:webHidden/>
          </w:rPr>
          <w:fldChar w:fldCharType="begin"/>
        </w:r>
        <w:r w:rsidR="00E00187">
          <w:rPr>
            <w:noProof/>
            <w:webHidden/>
          </w:rPr>
          <w:instrText xml:space="preserve"> PAGEREF _Toc57977294 \h </w:instrText>
        </w:r>
        <w:r w:rsidR="00E00187">
          <w:rPr>
            <w:noProof/>
            <w:webHidden/>
          </w:rPr>
        </w:r>
        <w:r w:rsidR="00E00187">
          <w:rPr>
            <w:noProof/>
            <w:webHidden/>
          </w:rPr>
          <w:fldChar w:fldCharType="separate"/>
        </w:r>
        <w:r w:rsidR="00E00187">
          <w:rPr>
            <w:noProof/>
            <w:webHidden/>
          </w:rPr>
          <w:t>27</w:t>
        </w:r>
        <w:r w:rsidR="00E00187">
          <w:rPr>
            <w:noProof/>
            <w:webHidden/>
          </w:rPr>
          <w:fldChar w:fldCharType="end"/>
        </w:r>
      </w:hyperlink>
    </w:p>
    <w:p w14:paraId="04BF15EB" w14:textId="3091BE3D" w:rsidR="00E00187" w:rsidRDefault="00A50234">
      <w:pPr>
        <w:pStyle w:val="Obsah2"/>
        <w:rPr>
          <w:rFonts w:asciiTheme="minorHAnsi" w:eastAsiaTheme="minorEastAsia" w:hAnsiTheme="minorHAnsi" w:cstheme="minorBidi"/>
          <w:noProof/>
          <w:sz w:val="22"/>
          <w:szCs w:val="22"/>
        </w:rPr>
      </w:pPr>
      <w:hyperlink w:anchor="_Toc57977295" w:history="1">
        <w:r w:rsidR="00E00187" w:rsidRPr="00FC357D">
          <w:rPr>
            <w:rStyle w:val="Hypertextovodkaz"/>
            <w:noProof/>
          </w:rPr>
          <w:t>21.3</w:t>
        </w:r>
        <w:r w:rsidR="00E00187">
          <w:rPr>
            <w:rFonts w:asciiTheme="minorHAnsi" w:eastAsiaTheme="minorEastAsia" w:hAnsiTheme="minorHAnsi" w:cstheme="minorBidi"/>
            <w:noProof/>
            <w:sz w:val="22"/>
            <w:szCs w:val="22"/>
          </w:rPr>
          <w:tab/>
        </w:r>
        <w:r w:rsidR="00E00187" w:rsidRPr="00FC357D">
          <w:rPr>
            <w:rStyle w:val="Hypertextovodkaz"/>
            <w:noProof/>
          </w:rPr>
          <w:t>Povinnosti Provozovatele ve vztahu k výběru nového provozovatele</w:t>
        </w:r>
        <w:r w:rsidR="00E00187">
          <w:rPr>
            <w:noProof/>
            <w:webHidden/>
          </w:rPr>
          <w:tab/>
        </w:r>
        <w:r w:rsidR="00E00187">
          <w:rPr>
            <w:noProof/>
            <w:webHidden/>
          </w:rPr>
          <w:fldChar w:fldCharType="begin"/>
        </w:r>
        <w:r w:rsidR="00E00187">
          <w:rPr>
            <w:noProof/>
            <w:webHidden/>
          </w:rPr>
          <w:instrText xml:space="preserve"> PAGEREF _Toc57977295 \h </w:instrText>
        </w:r>
        <w:r w:rsidR="00E00187">
          <w:rPr>
            <w:noProof/>
            <w:webHidden/>
          </w:rPr>
        </w:r>
        <w:r w:rsidR="00E00187">
          <w:rPr>
            <w:noProof/>
            <w:webHidden/>
          </w:rPr>
          <w:fldChar w:fldCharType="separate"/>
        </w:r>
        <w:r w:rsidR="00E00187">
          <w:rPr>
            <w:noProof/>
            <w:webHidden/>
          </w:rPr>
          <w:t>28</w:t>
        </w:r>
        <w:r w:rsidR="00E00187">
          <w:rPr>
            <w:noProof/>
            <w:webHidden/>
          </w:rPr>
          <w:fldChar w:fldCharType="end"/>
        </w:r>
      </w:hyperlink>
    </w:p>
    <w:p w14:paraId="31B89570" w14:textId="08FEE736" w:rsidR="00E00187" w:rsidRDefault="00A50234">
      <w:pPr>
        <w:pStyle w:val="Obsah1"/>
        <w:rPr>
          <w:rFonts w:asciiTheme="minorHAnsi" w:eastAsiaTheme="minorEastAsia" w:hAnsiTheme="minorHAnsi" w:cstheme="minorBidi"/>
          <w:b w:val="0"/>
          <w:noProof/>
          <w:szCs w:val="22"/>
        </w:rPr>
      </w:pPr>
      <w:hyperlink w:anchor="_Toc57977296" w:history="1">
        <w:r w:rsidR="00E00187" w:rsidRPr="00FC357D">
          <w:rPr>
            <w:rStyle w:val="Hypertextovodkaz"/>
            <w:noProof/>
          </w:rPr>
          <w:t>22</w:t>
        </w:r>
        <w:r w:rsidR="00E00187">
          <w:rPr>
            <w:rFonts w:asciiTheme="minorHAnsi" w:eastAsiaTheme="minorEastAsia" w:hAnsiTheme="minorHAnsi" w:cstheme="minorBidi"/>
            <w:b w:val="0"/>
            <w:noProof/>
            <w:szCs w:val="22"/>
          </w:rPr>
          <w:tab/>
        </w:r>
        <w:r w:rsidR="00E00187" w:rsidRPr="00FC357D">
          <w:rPr>
            <w:rStyle w:val="Hypertextovodkaz"/>
            <w:noProof/>
          </w:rPr>
          <w:t>UZAVŘENÍ A ÚČINNOST SMLOUVY A DOBA JEJÍHO TRVÁNÍ</w:t>
        </w:r>
        <w:r w:rsidR="00E00187">
          <w:rPr>
            <w:noProof/>
            <w:webHidden/>
          </w:rPr>
          <w:tab/>
        </w:r>
        <w:r w:rsidR="00E00187">
          <w:rPr>
            <w:noProof/>
            <w:webHidden/>
          </w:rPr>
          <w:fldChar w:fldCharType="begin"/>
        </w:r>
        <w:r w:rsidR="00E00187">
          <w:rPr>
            <w:noProof/>
            <w:webHidden/>
          </w:rPr>
          <w:instrText xml:space="preserve"> PAGEREF _Toc57977296 \h </w:instrText>
        </w:r>
        <w:r w:rsidR="00E00187">
          <w:rPr>
            <w:noProof/>
            <w:webHidden/>
          </w:rPr>
        </w:r>
        <w:r w:rsidR="00E00187">
          <w:rPr>
            <w:noProof/>
            <w:webHidden/>
          </w:rPr>
          <w:fldChar w:fldCharType="separate"/>
        </w:r>
        <w:r w:rsidR="00E00187">
          <w:rPr>
            <w:noProof/>
            <w:webHidden/>
          </w:rPr>
          <w:t>28</w:t>
        </w:r>
        <w:r w:rsidR="00E00187">
          <w:rPr>
            <w:noProof/>
            <w:webHidden/>
          </w:rPr>
          <w:fldChar w:fldCharType="end"/>
        </w:r>
      </w:hyperlink>
    </w:p>
    <w:p w14:paraId="1149C4F4" w14:textId="097E8CD8" w:rsidR="00E00187" w:rsidRDefault="00A50234">
      <w:pPr>
        <w:pStyle w:val="Obsah2"/>
        <w:rPr>
          <w:rFonts w:asciiTheme="minorHAnsi" w:eastAsiaTheme="minorEastAsia" w:hAnsiTheme="minorHAnsi" w:cstheme="minorBidi"/>
          <w:noProof/>
          <w:sz w:val="22"/>
          <w:szCs w:val="22"/>
        </w:rPr>
      </w:pPr>
      <w:hyperlink w:anchor="_Toc57977297" w:history="1">
        <w:r w:rsidR="00E00187" w:rsidRPr="00FC357D">
          <w:rPr>
            <w:rStyle w:val="Hypertextovodkaz"/>
            <w:noProof/>
          </w:rPr>
          <w:t>22.1</w:t>
        </w:r>
        <w:r w:rsidR="00E00187">
          <w:rPr>
            <w:rFonts w:asciiTheme="minorHAnsi" w:eastAsiaTheme="minorEastAsia" w:hAnsiTheme="minorHAnsi" w:cstheme="minorBidi"/>
            <w:noProof/>
            <w:sz w:val="22"/>
            <w:szCs w:val="22"/>
          </w:rPr>
          <w:tab/>
        </w:r>
        <w:r w:rsidR="00E00187" w:rsidRPr="00FC357D">
          <w:rPr>
            <w:rStyle w:val="Hypertextovodkaz"/>
            <w:noProof/>
          </w:rPr>
          <w:t>Účinnost Smlouvy</w:t>
        </w:r>
        <w:r w:rsidR="00E00187">
          <w:rPr>
            <w:noProof/>
            <w:webHidden/>
          </w:rPr>
          <w:tab/>
        </w:r>
        <w:r w:rsidR="00E00187">
          <w:rPr>
            <w:noProof/>
            <w:webHidden/>
          </w:rPr>
          <w:fldChar w:fldCharType="begin"/>
        </w:r>
        <w:r w:rsidR="00E00187">
          <w:rPr>
            <w:noProof/>
            <w:webHidden/>
          </w:rPr>
          <w:instrText xml:space="preserve"> PAGEREF _Toc57977297 \h </w:instrText>
        </w:r>
        <w:r w:rsidR="00E00187">
          <w:rPr>
            <w:noProof/>
            <w:webHidden/>
          </w:rPr>
        </w:r>
        <w:r w:rsidR="00E00187">
          <w:rPr>
            <w:noProof/>
            <w:webHidden/>
          </w:rPr>
          <w:fldChar w:fldCharType="separate"/>
        </w:r>
        <w:r w:rsidR="00E00187">
          <w:rPr>
            <w:noProof/>
            <w:webHidden/>
          </w:rPr>
          <w:t>28</w:t>
        </w:r>
        <w:r w:rsidR="00E00187">
          <w:rPr>
            <w:noProof/>
            <w:webHidden/>
          </w:rPr>
          <w:fldChar w:fldCharType="end"/>
        </w:r>
      </w:hyperlink>
    </w:p>
    <w:p w14:paraId="56158142" w14:textId="66750EEC" w:rsidR="00E00187" w:rsidRDefault="00A50234">
      <w:pPr>
        <w:pStyle w:val="Obsah2"/>
        <w:rPr>
          <w:rFonts w:asciiTheme="minorHAnsi" w:eastAsiaTheme="minorEastAsia" w:hAnsiTheme="minorHAnsi" w:cstheme="minorBidi"/>
          <w:noProof/>
          <w:sz w:val="22"/>
          <w:szCs w:val="22"/>
        </w:rPr>
      </w:pPr>
      <w:hyperlink w:anchor="_Toc57977298" w:history="1">
        <w:r w:rsidR="00E00187" w:rsidRPr="00FC357D">
          <w:rPr>
            <w:rStyle w:val="Hypertextovodkaz"/>
            <w:noProof/>
          </w:rPr>
          <w:t>22.2</w:t>
        </w:r>
        <w:r w:rsidR="00E00187">
          <w:rPr>
            <w:rFonts w:asciiTheme="minorHAnsi" w:eastAsiaTheme="minorEastAsia" w:hAnsiTheme="minorHAnsi" w:cstheme="minorBidi"/>
            <w:noProof/>
            <w:sz w:val="22"/>
            <w:szCs w:val="22"/>
          </w:rPr>
          <w:tab/>
        </w:r>
        <w:r w:rsidR="00E00187" w:rsidRPr="00FC357D">
          <w:rPr>
            <w:rStyle w:val="Hypertextovodkaz"/>
            <w:noProof/>
          </w:rPr>
          <w:t>Zvláštní povinnosti Provozovatele před Dnem Zahájení Provozování</w:t>
        </w:r>
        <w:r w:rsidR="00E00187">
          <w:rPr>
            <w:noProof/>
            <w:webHidden/>
          </w:rPr>
          <w:tab/>
        </w:r>
        <w:r w:rsidR="00E00187">
          <w:rPr>
            <w:noProof/>
            <w:webHidden/>
          </w:rPr>
          <w:fldChar w:fldCharType="begin"/>
        </w:r>
        <w:r w:rsidR="00E00187">
          <w:rPr>
            <w:noProof/>
            <w:webHidden/>
          </w:rPr>
          <w:instrText xml:space="preserve"> PAGEREF _Toc57977298 \h </w:instrText>
        </w:r>
        <w:r w:rsidR="00E00187">
          <w:rPr>
            <w:noProof/>
            <w:webHidden/>
          </w:rPr>
        </w:r>
        <w:r w:rsidR="00E00187">
          <w:rPr>
            <w:noProof/>
            <w:webHidden/>
          </w:rPr>
          <w:fldChar w:fldCharType="separate"/>
        </w:r>
        <w:r w:rsidR="00E00187">
          <w:rPr>
            <w:noProof/>
            <w:webHidden/>
          </w:rPr>
          <w:t>28</w:t>
        </w:r>
        <w:r w:rsidR="00E00187">
          <w:rPr>
            <w:noProof/>
            <w:webHidden/>
          </w:rPr>
          <w:fldChar w:fldCharType="end"/>
        </w:r>
      </w:hyperlink>
    </w:p>
    <w:p w14:paraId="120C98CC" w14:textId="4020812F" w:rsidR="00E00187" w:rsidRDefault="00A50234">
      <w:pPr>
        <w:pStyle w:val="Obsah2"/>
        <w:rPr>
          <w:rFonts w:asciiTheme="minorHAnsi" w:eastAsiaTheme="minorEastAsia" w:hAnsiTheme="minorHAnsi" w:cstheme="minorBidi"/>
          <w:noProof/>
          <w:sz w:val="22"/>
          <w:szCs w:val="22"/>
        </w:rPr>
      </w:pPr>
      <w:hyperlink w:anchor="_Toc57977299" w:history="1">
        <w:r w:rsidR="00E00187" w:rsidRPr="00FC357D">
          <w:rPr>
            <w:rStyle w:val="Hypertextovodkaz"/>
            <w:noProof/>
          </w:rPr>
          <w:t>22.3</w:t>
        </w:r>
        <w:r w:rsidR="00E00187">
          <w:rPr>
            <w:rFonts w:asciiTheme="minorHAnsi" w:eastAsiaTheme="minorEastAsia" w:hAnsiTheme="minorHAnsi" w:cstheme="minorBidi"/>
            <w:noProof/>
            <w:sz w:val="22"/>
            <w:szCs w:val="22"/>
          </w:rPr>
          <w:tab/>
        </w:r>
        <w:r w:rsidR="00E00187" w:rsidRPr="00FC357D">
          <w:rPr>
            <w:rStyle w:val="Hypertextovodkaz"/>
            <w:noProof/>
          </w:rPr>
          <w:t>Řádná Doba Provozování</w:t>
        </w:r>
        <w:r w:rsidR="00E00187">
          <w:rPr>
            <w:noProof/>
            <w:webHidden/>
          </w:rPr>
          <w:tab/>
        </w:r>
        <w:r w:rsidR="00E00187">
          <w:rPr>
            <w:noProof/>
            <w:webHidden/>
          </w:rPr>
          <w:fldChar w:fldCharType="begin"/>
        </w:r>
        <w:r w:rsidR="00E00187">
          <w:rPr>
            <w:noProof/>
            <w:webHidden/>
          </w:rPr>
          <w:instrText xml:space="preserve"> PAGEREF _Toc57977299 \h </w:instrText>
        </w:r>
        <w:r w:rsidR="00E00187">
          <w:rPr>
            <w:noProof/>
            <w:webHidden/>
          </w:rPr>
        </w:r>
        <w:r w:rsidR="00E00187">
          <w:rPr>
            <w:noProof/>
            <w:webHidden/>
          </w:rPr>
          <w:fldChar w:fldCharType="separate"/>
        </w:r>
        <w:r w:rsidR="00E00187">
          <w:rPr>
            <w:noProof/>
            <w:webHidden/>
          </w:rPr>
          <w:t>28</w:t>
        </w:r>
        <w:r w:rsidR="00E00187">
          <w:rPr>
            <w:noProof/>
            <w:webHidden/>
          </w:rPr>
          <w:fldChar w:fldCharType="end"/>
        </w:r>
      </w:hyperlink>
    </w:p>
    <w:p w14:paraId="084E7918" w14:textId="12EE83B6" w:rsidR="00E00187" w:rsidRDefault="00A50234">
      <w:pPr>
        <w:pStyle w:val="Obsah1"/>
        <w:rPr>
          <w:rFonts w:asciiTheme="minorHAnsi" w:eastAsiaTheme="minorEastAsia" w:hAnsiTheme="minorHAnsi" w:cstheme="minorBidi"/>
          <w:b w:val="0"/>
          <w:noProof/>
          <w:szCs w:val="22"/>
        </w:rPr>
      </w:pPr>
      <w:hyperlink w:anchor="_Toc57977300" w:history="1">
        <w:r w:rsidR="00E00187" w:rsidRPr="00FC357D">
          <w:rPr>
            <w:rStyle w:val="Hypertextovodkaz"/>
            <w:noProof/>
          </w:rPr>
          <w:t>23</w:t>
        </w:r>
        <w:r w:rsidR="00E00187">
          <w:rPr>
            <w:rFonts w:asciiTheme="minorHAnsi" w:eastAsiaTheme="minorEastAsia" w:hAnsiTheme="minorHAnsi" w:cstheme="minorBidi"/>
            <w:b w:val="0"/>
            <w:noProof/>
            <w:szCs w:val="22"/>
          </w:rPr>
          <w:tab/>
        </w:r>
        <w:r w:rsidR="00E00187" w:rsidRPr="00FC357D">
          <w:rPr>
            <w:rStyle w:val="Hypertextovodkaz"/>
            <w:noProof/>
          </w:rPr>
          <w:t>PRAVIDLA ŘEŠENÍ SPORŮ</w:t>
        </w:r>
        <w:r w:rsidR="00E00187">
          <w:rPr>
            <w:noProof/>
            <w:webHidden/>
          </w:rPr>
          <w:tab/>
        </w:r>
        <w:r w:rsidR="00E00187">
          <w:rPr>
            <w:noProof/>
            <w:webHidden/>
          </w:rPr>
          <w:fldChar w:fldCharType="begin"/>
        </w:r>
        <w:r w:rsidR="00E00187">
          <w:rPr>
            <w:noProof/>
            <w:webHidden/>
          </w:rPr>
          <w:instrText xml:space="preserve"> PAGEREF _Toc57977300 \h </w:instrText>
        </w:r>
        <w:r w:rsidR="00E00187">
          <w:rPr>
            <w:noProof/>
            <w:webHidden/>
          </w:rPr>
        </w:r>
        <w:r w:rsidR="00E00187">
          <w:rPr>
            <w:noProof/>
            <w:webHidden/>
          </w:rPr>
          <w:fldChar w:fldCharType="separate"/>
        </w:r>
        <w:r w:rsidR="00E00187">
          <w:rPr>
            <w:noProof/>
            <w:webHidden/>
          </w:rPr>
          <w:t>29</w:t>
        </w:r>
        <w:r w:rsidR="00E00187">
          <w:rPr>
            <w:noProof/>
            <w:webHidden/>
          </w:rPr>
          <w:fldChar w:fldCharType="end"/>
        </w:r>
      </w:hyperlink>
    </w:p>
    <w:p w14:paraId="45883CEC" w14:textId="0F4ED48D" w:rsidR="00E00187" w:rsidRDefault="00A50234">
      <w:pPr>
        <w:pStyle w:val="Obsah2"/>
        <w:rPr>
          <w:rFonts w:asciiTheme="minorHAnsi" w:eastAsiaTheme="minorEastAsia" w:hAnsiTheme="minorHAnsi" w:cstheme="minorBidi"/>
          <w:noProof/>
          <w:sz w:val="22"/>
          <w:szCs w:val="22"/>
        </w:rPr>
      </w:pPr>
      <w:hyperlink w:anchor="_Toc57977301" w:history="1">
        <w:r w:rsidR="00E00187" w:rsidRPr="00FC357D">
          <w:rPr>
            <w:rStyle w:val="Hypertextovodkaz"/>
            <w:noProof/>
          </w:rPr>
          <w:t>23.1</w:t>
        </w:r>
        <w:r w:rsidR="00E00187">
          <w:rPr>
            <w:rFonts w:asciiTheme="minorHAnsi" w:eastAsiaTheme="minorEastAsia" w:hAnsiTheme="minorHAnsi" w:cstheme="minorBidi"/>
            <w:noProof/>
            <w:sz w:val="22"/>
            <w:szCs w:val="22"/>
          </w:rPr>
          <w:tab/>
        </w:r>
        <w:r w:rsidR="00E00187" w:rsidRPr="00FC357D">
          <w:rPr>
            <w:rStyle w:val="Hypertextovodkaz"/>
            <w:noProof/>
          </w:rPr>
          <w:t>Způsob řešení Sporů</w:t>
        </w:r>
        <w:r w:rsidR="00E00187">
          <w:rPr>
            <w:noProof/>
            <w:webHidden/>
          </w:rPr>
          <w:tab/>
        </w:r>
        <w:r w:rsidR="00E00187">
          <w:rPr>
            <w:noProof/>
            <w:webHidden/>
          </w:rPr>
          <w:fldChar w:fldCharType="begin"/>
        </w:r>
        <w:r w:rsidR="00E00187">
          <w:rPr>
            <w:noProof/>
            <w:webHidden/>
          </w:rPr>
          <w:instrText xml:space="preserve"> PAGEREF _Toc57977301 \h </w:instrText>
        </w:r>
        <w:r w:rsidR="00E00187">
          <w:rPr>
            <w:noProof/>
            <w:webHidden/>
          </w:rPr>
        </w:r>
        <w:r w:rsidR="00E00187">
          <w:rPr>
            <w:noProof/>
            <w:webHidden/>
          </w:rPr>
          <w:fldChar w:fldCharType="separate"/>
        </w:r>
        <w:r w:rsidR="00E00187">
          <w:rPr>
            <w:noProof/>
            <w:webHidden/>
          </w:rPr>
          <w:t>29</w:t>
        </w:r>
        <w:r w:rsidR="00E00187">
          <w:rPr>
            <w:noProof/>
            <w:webHidden/>
          </w:rPr>
          <w:fldChar w:fldCharType="end"/>
        </w:r>
      </w:hyperlink>
    </w:p>
    <w:p w14:paraId="16961436" w14:textId="410139D9" w:rsidR="00E00187" w:rsidRDefault="00A50234">
      <w:pPr>
        <w:pStyle w:val="Obsah2"/>
        <w:rPr>
          <w:rFonts w:asciiTheme="minorHAnsi" w:eastAsiaTheme="minorEastAsia" w:hAnsiTheme="minorHAnsi" w:cstheme="minorBidi"/>
          <w:noProof/>
          <w:sz w:val="22"/>
          <w:szCs w:val="22"/>
        </w:rPr>
      </w:pPr>
      <w:hyperlink w:anchor="_Toc57977302" w:history="1">
        <w:r w:rsidR="00E00187" w:rsidRPr="00FC357D">
          <w:rPr>
            <w:rStyle w:val="Hypertextovodkaz"/>
            <w:noProof/>
          </w:rPr>
          <w:t>23.2</w:t>
        </w:r>
        <w:r w:rsidR="00E00187">
          <w:rPr>
            <w:rFonts w:asciiTheme="minorHAnsi" w:eastAsiaTheme="minorEastAsia" w:hAnsiTheme="minorHAnsi" w:cstheme="minorBidi"/>
            <w:noProof/>
            <w:sz w:val="22"/>
            <w:szCs w:val="22"/>
          </w:rPr>
          <w:tab/>
        </w:r>
        <w:r w:rsidR="00E00187" w:rsidRPr="00FC357D">
          <w:rPr>
            <w:rStyle w:val="Hypertextovodkaz"/>
            <w:noProof/>
          </w:rPr>
          <w:t>Způsob hrazení nákladů v souvislosti s řešením Sporu</w:t>
        </w:r>
        <w:r w:rsidR="00E00187">
          <w:rPr>
            <w:noProof/>
            <w:webHidden/>
          </w:rPr>
          <w:tab/>
        </w:r>
        <w:r w:rsidR="00E00187">
          <w:rPr>
            <w:noProof/>
            <w:webHidden/>
          </w:rPr>
          <w:fldChar w:fldCharType="begin"/>
        </w:r>
        <w:r w:rsidR="00E00187">
          <w:rPr>
            <w:noProof/>
            <w:webHidden/>
          </w:rPr>
          <w:instrText xml:space="preserve"> PAGEREF _Toc57977302 \h </w:instrText>
        </w:r>
        <w:r w:rsidR="00E00187">
          <w:rPr>
            <w:noProof/>
            <w:webHidden/>
          </w:rPr>
        </w:r>
        <w:r w:rsidR="00E00187">
          <w:rPr>
            <w:noProof/>
            <w:webHidden/>
          </w:rPr>
          <w:fldChar w:fldCharType="separate"/>
        </w:r>
        <w:r w:rsidR="00E00187">
          <w:rPr>
            <w:noProof/>
            <w:webHidden/>
          </w:rPr>
          <w:t>29</w:t>
        </w:r>
        <w:r w:rsidR="00E00187">
          <w:rPr>
            <w:noProof/>
            <w:webHidden/>
          </w:rPr>
          <w:fldChar w:fldCharType="end"/>
        </w:r>
      </w:hyperlink>
    </w:p>
    <w:p w14:paraId="1692135E" w14:textId="3A0147DA" w:rsidR="00E00187" w:rsidRDefault="00A50234">
      <w:pPr>
        <w:pStyle w:val="Obsah2"/>
        <w:rPr>
          <w:rFonts w:asciiTheme="minorHAnsi" w:eastAsiaTheme="minorEastAsia" w:hAnsiTheme="minorHAnsi" w:cstheme="minorBidi"/>
          <w:noProof/>
          <w:sz w:val="22"/>
          <w:szCs w:val="22"/>
        </w:rPr>
      </w:pPr>
      <w:hyperlink w:anchor="_Toc57977303" w:history="1">
        <w:r w:rsidR="00E00187" w:rsidRPr="00FC357D">
          <w:rPr>
            <w:rStyle w:val="Hypertextovodkaz"/>
            <w:noProof/>
          </w:rPr>
          <w:t>23.3</w:t>
        </w:r>
        <w:r w:rsidR="00E00187">
          <w:rPr>
            <w:rFonts w:asciiTheme="minorHAnsi" w:eastAsiaTheme="minorEastAsia" w:hAnsiTheme="minorHAnsi" w:cstheme="minorBidi"/>
            <w:noProof/>
            <w:sz w:val="22"/>
            <w:szCs w:val="22"/>
          </w:rPr>
          <w:tab/>
        </w:r>
        <w:r w:rsidR="00E00187" w:rsidRPr="00FC357D">
          <w:rPr>
            <w:rStyle w:val="Hypertextovodkaz"/>
            <w:noProof/>
          </w:rPr>
          <w:t>Jednání</w:t>
        </w:r>
        <w:r w:rsidR="00E00187">
          <w:rPr>
            <w:noProof/>
            <w:webHidden/>
          </w:rPr>
          <w:tab/>
        </w:r>
        <w:r w:rsidR="00E00187">
          <w:rPr>
            <w:noProof/>
            <w:webHidden/>
          </w:rPr>
          <w:fldChar w:fldCharType="begin"/>
        </w:r>
        <w:r w:rsidR="00E00187">
          <w:rPr>
            <w:noProof/>
            <w:webHidden/>
          </w:rPr>
          <w:instrText xml:space="preserve"> PAGEREF _Toc57977303 \h </w:instrText>
        </w:r>
        <w:r w:rsidR="00E00187">
          <w:rPr>
            <w:noProof/>
            <w:webHidden/>
          </w:rPr>
        </w:r>
        <w:r w:rsidR="00E00187">
          <w:rPr>
            <w:noProof/>
            <w:webHidden/>
          </w:rPr>
          <w:fldChar w:fldCharType="separate"/>
        </w:r>
        <w:r w:rsidR="00E00187">
          <w:rPr>
            <w:noProof/>
            <w:webHidden/>
          </w:rPr>
          <w:t>29</w:t>
        </w:r>
        <w:r w:rsidR="00E00187">
          <w:rPr>
            <w:noProof/>
            <w:webHidden/>
          </w:rPr>
          <w:fldChar w:fldCharType="end"/>
        </w:r>
      </w:hyperlink>
    </w:p>
    <w:p w14:paraId="7CFDB604" w14:textId="153506BF" w:rsidR="00E00187" w:rsidRDefault="00A50234">
      <w:pPr>
        <w:pStyle w:val="Obsah2"/>
        <w:rPr>
          <w:rFonts w:asciiTheme="minorHAnsi" w:eastAsiaTheme="minorEastAsia" w:hAnsiTheme="minorHAnsi" w:cstheme="minorBidi"/>
          <w:noProof/>
          <w:sz w:val="22"/>
          <w:szCs w:val="22"/>
        </w:rPr>
      </w:pPr>
      <w:hyperlink w:anchor="_Toc57977304" w:history="1">
        <w:r w:rsidR="00E00187" w:rsidRPr="00FC357D">
          <w:rPr>
            <w:rStyle w:val="Hypertextovodkaz"/>
            <w:noProof/>
          </w:rPr>
          <w:t>23.4</w:t>
        </w:r>
        <w:r w:rsidR="00E00187">
          <w:rPr>
            <w:rFonts w:asciiTheme="minorHAnsi" w:eastAsiaTheme="minorEastAsia" w:hAnsiTheme="minorHAnsi" w:cstheme="minorBidi"/>
            <w:noProof/>
            <w:sz w:val="22"/>
            <w:szCs w:val="22"/>
          </w:rPr>
          <w:tab/>
        </w:r>
        <w:r w:rsidR="00E00187" w:rsidRPr="00FC357D">
          <w:rPr>
            <w:rStyle w:val="Hypertextovodkaz"/>
            <w:noProof/>
          </w:rPr>
          <w:t>Řešení Sporu Expertem</w:t>
        </w:r>
        <w:r w:rsidR="00E00187">
          <w:rPr>
            <w:noProof/>
            <w:webHidden/>
          </w:rPr>
          <w:tab/>
        </w:r>
        <w:r w:rsidR="00E00187">
          <w:rPr>
            <w:noProof/>
            <w:webHidden/>
          </w:rPr>
          <w:fldChar w:fldCharType="begin"/>
        </w:r>
        <w:r w:rsidR="00E00187">
          <w:rPr>
            <w:noProof/>
            <w:webHidden/>
          </w:rPr>
          <w:instrText xml:space="preserve"> PAGEREF _Toc57977304 \h </w:instrText>
        </w:r>
        <w:r w:rsidR="00E00187">
          <w:rPr>
            <w:noProof/>
            <w:webHidden/>
          </w:rPr>
        </w:r>
        <w:r w:rsidR="00E00187">
          <w:rPr>
            <w:noProof/>
            <w:webHidden/>
          </w:rPr>
          <w:fldChar w:fldCharType="separate"/>
        </w:r>
        <w:r w:rsidR="00E00187">
          <w:rPr>
            <w:noProof/>
            <w:webHidden/>
          </w:rPr>
          <w:t>29</w:t>
        </w:r>
        <w:r w:rsidR="00E00187">
          <w:rPr>
            <w:noProof/>
            <w:webHidden/>
          </w:rPr>
          <w:fldChar w:fldCharType="end"/>
        </w:r>
      </w:hyperlink>
    </w:p>
    <w:p w14:paraId="2C3CB27D" w14:textId="4F2D310E" w:rsidR="00E00187" w:rsidRDefault="00A50234">
      <w:pPr>
        <w:pStyle w:val="Obsah2"/>
        <w:rPr>
          <w:rFonts w:asciiTheme="minorHAnsi" w:eastAsiaTheme="minorEastAsia" w:hAnsiTheme="minorHAnsi" w:cstheme="minorBidi"/>
          <w:noProof/>
          <w:sz w:val="22"/>
          <w:szCs w:val="22"/>
        </w:rPr>
      </w:pPr>
      <w:hyperlink w:anchor="_Toc57977305" w:history="1">
        <w:r w:rsidR="00E00187" w:rsidRPr="00FC357D">
          <w:rPr>
            <w:rStyle w:val="Hypertextovodkaz"/>
            <w:noProof/>
          </w:rPr>
          <w:t>23.5</w:t>
        </w:r>
        <w:r w:rsidR="00E00187">
          <w:rPr>
            <w:rFonts w:asciiTheme="minorHAnsi" w:eastAsiaTheme="minorEastAsia" w:hAnsiTheme="minorHAnsi" w:cstheme="minorBidi"/>
            <w:noProof/>
            <w:sz w:val="22"/>
            <w:szCs w:val="22"/>
          </w:rPr>
          <w:tab/>
        </w:r>
        <w:r w:rsidR="00E00187" w:rsidRPr="00FC357D">
          <w:rPr>
            <w:rStyle w:val="Hypertextovodkaz"/>
            <w:noProof/>
          </w:rPr>
          <w:t>Řešení Sporu soudním řízením</w:t>
        </w:r>
        <w:r w:rsidR="00E00187">
          <w:rPr>
            <w:noProof/>
            <w:webHidden/>
          </w:rPr>
          <w:tab/>
        </w:r>
        <w:r w:rsidR="00E00187">
          <w:rPr>
            <w:noProof/>
            <w:webHidden/>
          </w:rPr>
          <w:fldChar w:fldCharType="begin"/>
        </w:r>
        <w:r w:rsidR="00E00187">
          <w:rPr>
            <w:noProof/>
            <w:webHidden/>
          </w:rPr>
          <w:instrText xml:space="preserve"> PAGEREF _Toc57977305 \h </w:instrText>
        </w:r>
        <w:r w:rsidR="00E00187">
          <w:rPr>
            <w:noProof/>
            <w:webHidden/>
          </w:rPr>
        </w:r>
        <w:r w:rsidR="00E00187">
          <w:rPr>
            <w:noProof/>
            <w:webHidden/>
          </w:rPr>
          <w:fldChar w:fldCharType="separate"/>
        </w:r>
        <w:r w:rsidR="00E00187">
          <w:rPr>
            <w:noProof/>
            <w:webHidden/>
          </w:rPr>
          <w:t>30</w:t>
        </w:r>
        <w:r w:rsidR="00E00187">
          <w:rPr>
            <w:noProof/>
            <w:webHidden/>
          </w:rPr>
          <w:fldChar w:fldCharType="end"/>
        </w:r>
      </w:hyperlink>
    </w:p>
    <w:p w14:paraId="2F9822C7" w14:textId="486D8253" w:rsidR="00E00187" w:rsidRDefault="00A50234">
      <w:pPr>
        <w:pStyle w:val="Obsah1"/>
        <w:rPr>
          <w:rFonts w:asciiTheme="minorHAnsi" w:eastAsiaTheme="minorEastAsia" w:hAnsiTheme="minorHAnsi" w:cstheme="minorBidi"/>
          <w:b w:val="0"/>
          <w:noProof/>
          <w:szCs w:val="22"/>
        </w:rPr>
      </w:pPr>
      <w:hyperlink w:anchor="_Toc57977306" w:history="1">
        <w:r w:rsidR="00E00187" w:rsidRPr="00FC357D">
          <w:rPr>
            <w:rStyle w:val="Hypertextovodkaz"/>
            <w:noProof/>
          </w:rPr>
          <w:t>24</w:t>
        </w:r>
        <w:r w:rsidR="00E00187">
          <w:rPr>
            <w:rFonts w:asciiTheme="minorHAnsi" w:eastAsiaTheme="minorEastAsia" w:hAnsiTheme="minorHAnsi" w:cstheme="minorBidi"/>
            <w:b w:val="0"/>
            <w:noProof/>
            <w:szCs w:val="22"/>
          </w:rPr>
          <w:tab/>
        </w:r>
        <w:r w:rsidR="00E00187" w:rsidRPr="00FC357D">
          <w:rPr>
            <w:rStyle w:val="Hypertextovodkaz"/>
            <w:noProof/>
          </w:rPr>
          <w:t>ZÁVĚREČNÁ USTANOVENÍ</w:t>
        </w:r>
        <w:r w:rsidR="00E00187">
          <w:rPr>
            <w:noProof/>
            <w:webHidden/>
          </w:rPr>
          <w:tab/>
        </w:r>
        <w:r w:rsidR="00E00187">
          <w:rPr>
            <w:noProof/>
            <w:webHidden/>
          </w:rPr>
          <w:fldChar w:fldCharType="begin"/>
        </w:r>
        <w:r w:rsidR="00E00187">
          <w:rPr>
            <w:noProof/>
            <w:webHidden/>
          </w:rPr>
          <w:instrText xml:space="preserve"> PAGEREF _Toc57977306 \h </w:instrText>
        </w:r>
        <w:r w:rsidR="00E00187">
          <w:rPr>
            <w:noProof/>
            <w:webHidden/>
          </w:rPr>
        </w:r>
        <w:r w:rsidR="00E00187">
          <w:rPr>
            <w:noProof/>
            <w:webHidden/>
          </w:rPr>
          <w:fldChar w:fldCharType="separate"/>
        </w:r>
        <w:r w:rsidR="00E00187">
          <w:rPr>
            <w:noProof/>
            <w:webHidden/>
          </w:rPr>
          <w:t>30</w:t>
        </w:r>
        <w:r w:rsidR="00E00187">
          <w:rPr>
            <w:noProof/>
            <w:webHidden/>
          </w:rPr>
          <w:fldChar w:fldCharType="end"/>
        </w:r>
      </w:hyperlink>
    </w:p>
    <w:p w14:paraId="7A7AFD10" w14:textId="58985305" w:rsidR="00E00187" w:rsidRDefault="00A50234">
      <w:pPr>
        <w:pStyle w:val="Obsah2"/>
        <w:rPr>
          <w:rFonts w:asciiTheme="minorHAnsi" w:eastAsiaTheme="minorEastAsia" w:hAnsiTheme="minorHAnsi" w:cstheme="minorBidi"/>
          <w:noProof/>
          <w:sz w:val="22"/>
          <w:szCs w:val="22"/>
        </w:rPr>
      </w:pPr>
      <w:hyperlink w:anchor="_Toc57977307" w:history="1">
        <w:r w:rsidR="00E00187" w:rsidRPr="00FC357D">
          <w:rPr>
            <w:rStyle w:val="Hypertextovodkaz"/>
            <w:noProof/>
          </w:rPr>
          <w:t>24.1</w:t>
        </w:r>
        <w:r w:rsidR="00E00187">
          <w:rPr>
            <w:rFonts w:asciiTheme="minorHAnsi" w:eastAsiaTheme="minorEastAsia" w:hAnsiTheme="minorHAnsi" w:cstheme="minorBidi"/>
            <w:noProof/>
            <w:sz w:val="22"/>
            <w:szCs w:val="22"/>
          </w:rPr>
          <w:tab/>
        </w:r>
        <w:r w:rsidR="00E00187" w:rsidRPr="00FC357D">
          <w:rPr>
            <w:rStyle w:val="Hypertextovodkaz"/>
            <w:noProof/>
          </w:rPr>
          <w:t>Počet vyhotovení</w:t>
        </w:r>
        <w:r w:rsidR="00E00187">
          <w:rPr>
            <w:noProof/>
            <w:webHidden/>
          </w:rPr>
          <w:tab/>
        </w:r>
        <w:r w:rsidR="00E00187">
          <w:rPr>
            <w:noProof/>
            <w:webHidden/>
          </w:rPr>
          <w:fldChar w:fldCharType="begin"/>
        </w:r>
        <w:r w:rsidR="00E00187">
          <w:rPr>
            <w:noProof/>
            <w:webHidden/>
          </w:rPr>
          <w:instrText xml:space="preserve"> PAGEREF _Toc57977307 \h </w:instrText>
        </w:r>
        <w:r w:rsidR="00E00187">
          <w:rPr>
            <w:noProof/>
            <w:webHidden/>
          </w:rPr>
        </w:r>
        <w:r w:rsidR="00E00187">
          <w:rPr>
            <w:noProof/>
            <w:webHidden/>
          </w:rPr>
          <w:fldChar w:fldCharType="separate"/>
        </w:r>
        <w:r w:rsidR="00E00187">
          <w:rPr>
            <w:noProof/>
            <w:webHidden/>
          </w:rPr>
          <w:t>30</w:t>
        </w:r>
        <w:r w:rsidR="00E00187">
          <w:rPr>
            <w:noProof/>
            <w:webHidden/>
          </w:rPr>
          <w:fldChar w:fldCharType="end"/>
        </w:r>
      </w:hyperlink>
    </w:p>
    <w:p w14:paraId="5B4B47AC" w14:textId="6080BAEF" w:rsidR="00E00187" w:rsidRDefault="00A50234">
      <w:pPr>
        <w:pStyle w:val="Obsah2"/>
        <w:rPr>
          <w:rFonts w:asciiTheme="minorHAnsi" w:eastAsiaTheme="minorEastAsia" w:hAnsiTheme="minorHAnsi" w:cstheme="minorBidi"/>
          <w:noProof/>
          <w:sz w:val="22"/>
          <w:szCs w:val="22"/>
        </w:rPr>
      </w:pPr>
      <w:hyperlink w:anchor="_Toc57977308" w:history="1">
        <w:r w:rsidR="00E00187" w:rsidRPr="00FC357D">
          <w:rPr>
            <w:rStyle w:val="Hypertextovodkaz"/>
            <w:noProof/>
          </w:rPr>
          <w:t>24.2</w:t>
        </w:r>
        <w:r w:rsidR="00E00187">
          <w:rPr>
            <w:rFonts w:asciiTheme="minorHAnsi" w:eastAsiaTheme="minorEastAsia" w:hAnsiTheme="minorHAnsi" w:cstheme="minorBidi"/>
            <w:noProof/>
            <w:sz w:val="22"/>
            <w:szCs w:val="22"/>
          </w:rPr>
          <w:tab/>
        </w:r>
        <w:r w:rsidR="00E00187" w:rsidRPr="00FC357D">
          <w:rPr>
            <w:rStyle w:val="Hypertextovodkaz"/>
            <w:noProof/>
          </w:rPr>
          <w:t>Způsob komunikace</w:t>
        </w:r>
        <w:r w:rsidR="00E00187">
          <w:rPr>
            <w:noProof/>
            <w:webHidden/>
          </w:rPr>
          <w:tab/>
        </w:r>
        <w:r w:rsidR="00E00187">
          <w:rPr>
            <w:noProof/>
            <w:webHidden/>
          </w:rPr>
          <w:fldChar w:fldCharType="begin"/>
        </w:r>
        <w:r w:rsidR="00E00187">
          <w:rPr>
            <w:noProof/>
            <w:webHidden/>
          </w:rPr>
          <w:instrText xml:space="preserve"> PAGEREF _Toc57977308 \h </w:instrText>
        </w:r>
        <w:r w:rsidR="00E00187">
          <w:rPr>
            <w:noProof/>
            <w:webHidden/>
          </w:rPr>
        </w:r>
        <w:r w:rsidR="00E00187">
          <w:rPr>
            <w:noProof/>
            <w:webHidden/>
          </w:rPr>
          <w:fldChar w:fldCharType="separate"/>
        </w:r>
        <w:r w:rsidR="00E00187">
          <w:rPr>
            <w:noProof/>
            <w:webHidden/>
          </w:rPr>
          <w:t>30</w:t>
        </w:r>
        <w:r w:rsidR="00E00187">
          <w:rPr>
            <w:noProof/>
            <w:webHidden/>
          </w:rPr>
          <w:fldChar w:fldCharType="end"/>
        </w:r>
      </w:hyperlink>
    </w:p>
    <w:p w14:paraId="72096ADF" w14:textId="7B19A6E7" w:rsidR="00E00187" w:rsidRDefault="00A50234">
      <w:pPr>
        <w:pStyle w:val="Obsah2"/>
        <w:rPr>
          <w:rFonts w:asciiTheme="minorHAnsi" w:eastAsiaTheme="minorEastAsia" w:hAnsiTheme="minorHAnsi" w:cstheme="minorBidi"/>
          <w:noProof/>
          <w:sz w:val="22"/>
          <w:szCs w:val="22"/>
        </w:rPr>
      </w:pPr>
      <w:hyperlink w:anchor="_Toc57977309" w:history="1">
        <w:r w:rsidR="00E00187" w:rsidRPr="00FC357D">
          <w:rPr>
            <w:rStyle w:val="Hypertextovodkaz"/>
            <w:noProof/>
          </w:rPr>
          <w:t>24.3</w:t>
        </w:r>
        <w:r w:rsidR="00E00187">
          <w:rPr>
            <w:rFonts w:asciiTheme="minorHAnsi" w:eastAsiaTheme="minorEastAsia" w:hAnsiTheme="minorHAnsi" w:cstheme="minorBidi"/>
            <w:noProof/>
            <w:sz w:val="22"/>
            <w:szCs w:val="22"/>
          </w:rPr>
          <w:tab/>
        </w:r>
        <w:r w:rsidR="00E00187" w:rsidRPr="00FC357D">
          <w:rPr>
            <w:rStyle w:val="Hypertextovodkaz"/>
            <w:noProof/>
          </w:rPr>
          <w:t>Postoupení práv</w:t>
        </w:r>
        <w:r w:rsidR="00E00187">
          <w:rPr>
            <w:noProof/>
            <w:webHidden/>
          </w:rPr>
          <w:tab/>
        </w:r>
        <w:r w:rsidR="00E00187">
          <w:rPr>
            <w:noProof/>
            <w:webHidden/>
          </w:rPr>
          <w:fldChar w:fldCharType="begin"/>
        </w:r>
        <w:r w:rsidR="00E00187">
          <w:rPr>
            <w:noProof/>
            <w:webHidden/>
          </w:rPr>
          <w:instrText xml:space="preserve"> PAGEREF _Toc57977309 \h </w:instrText>
        </w:r>
        <w:r w:rsidR="00E00187">
          <w:rPr>
            <w:noProof/>
            <w:webHidden/>
          </w:rPr>
        </w:r>
        <w:r w:rsidR="00E00187">
          <w:rPr>
            <w:noProof/>
            <w:webHidden/>
          </w:rPr>
          <w:fldChar w:fldCharType="separate"/>
        </w:r>
        <w:r w:rsidR="00E00187">
          <w:rPr>
            <w:noProof/>
            <w:webHidden/>
          </w:rPr>
          <w:t>31</w:t>
        </w:r>
        <w:r w:rsidR="00E00187">
          <w:rPr>
            <w:noProof/>
            <w:webHidden/>
          </w:rPr>
          <w:fldChar w:fldCharType="end"/>
        </w:r>
      </w:hyperlink>
    </w:p>
    <w:p w14:paraId="6E55E199" w14:textId="6DE46E4B" w:rsidR="00E00187" w:rsidRDefault="00A50234">
      <w:pPr>
        <w:pStyle w:val="Obsah2"/>
        <w:rPr>
          <w:rFonts w:asciiTheme="minorHAnsi" w:eastAsiaTheme="minorEastAsia" w:hAnsiTheme="minorHAnsi" w:cstheme="minorBidi"/>
          <w:noProof/>
          <w:sz w:val="22"/>
          <w:szCs w:val="22"/>
        </w:rPr>
      </w:pPr>
      <w:hyperlink w:anchor="_Toc57977310" w:history="1">
        <w:r w:rsidR="00E00187" w:rsidRPr="00FC357D">
          <w:rPr>
            <w:rStyle w:val="Hypertextovodkaz"/>
            <w:noProof/>
          </w:rPr>
          <w:t>24.4</w:t>
        </w:r>
        <w:r w:rsidR="00E00187">
          <w:rPr>
            <w:rFonts w:asciiTheme="minorHAnsi" w:eastAsiaTheme="minorEastAsia" w:hAnsiTheme="minorHAnsi" w:cstheme="minorBidi"/>
            <w:noProof/>
            <w:sz w:val="22"/>
            <w:szCs w:val="22"/>
          </w:rPr>
          <w:tab/>
        </w:r>
        <w:r w:rsidR="00E00187" w:rsidRPr="00FC357D">
          <w:rPr>
            <w:rStyle w:val="Hypertextovodkaz"/>
            <w:noProof/>
          </w:rPr>
          <w:t>Salvátorská klauzule</w:t>
        </w:r>
        <w:r w:rsidR="00E00187">
          <w:rPr>
            <w:noProof/>
            <w:webHidden/>
          </w:rPr>
          <w:tab/>
        </w:r>
        <w:r w:rsidR="00E00187">
          <w:rPr>
            <w:noProof/>
            <w:webHidden/>
          </w:rPr>
          <w:fldChar w:fldCharType="begin"/>
        </w:r>
        <w:r w:rsidR="00E00187">
          <w:rPr>
            <w:noProof/>
            <w:webHidden/>
          </w:rPr>
          <w:instrText xml:space="preserve"> PAGEREF _Toc57977310 \h </w:instrText>
        </w:r>
        <w:r w:rsidR="00E00187">
          <w:rPr>
            <w:noProof/>
            <w:webHidden/>
          </w:rPr>
        </w:r>
        <w:r w:rsidR="00E00187">
          <w:rPr>
            <w:noProof/>
            <w:webHidden/>
          </w:rPr>
          <w:fldChar w:fldCharType="separate"/>
        </w:r>
        <w:r w:rsidR="00E00187">
          <w:rPr>
            <w:noProof/>
            <w:webHidden/>
          </w:rPr>
          <w:t>31</w:t>
        </w:r>
        <w:r w:rsidR="00E00187">
          <w:rPr>
            <w:noProof/>
            <w:webHidden/>
          </w:rPr>
          <w:fldChar w:fldCharType="end"/>
        </w:r>
      </w:hyperlink>
    </w:p>
    <w:p w14:paraId="6FBC9CB2" w14:textId="17223E3B" w:rsidR="00E00187" w:rsidRDefault="00A50234">
      <w:pPr>
        <w:pStyle w:val="Obsah2"/>
        <w:rPr>
          <w:rFonts w:asciiTheme="minorHAnsi" w:eastAsiaTheme="minorEastAsia" w:hAnsiTheme="minorHAnsi" w:cstheme="minorBidi"/>
          <w:noProof/>
          <w:sz w:val="22"/>
          <w:szCs w:val="22"/>
        </w:rPr>
      </w:pPr>
      <w:hyperlink w:anchor="_Toc57977311" w:history="1">
        <w:r w:rsidR="00E00187" w:rsidRPr="00FC357D">
          <w:rPr>
            <w:rStyle w:val="Hypertextovodkaz"/>
            <w:noProof/>
          </w:rPr>
          <w:t>24.5</w:t>
        </w:r>
        <w:r w:rsidR="00E00187">
          <w:rPr>
            <w:rFonts w:asciiTheme="minorHAnsi" w:eastAsiaTheme="minorEastAsia" w:hAnsiTheme="minorHAnsi" w:cstheme="minorBidi"/>
            <w:noProof/>
            <w:sz w:val="22"/>
            <w:szCs w:val="22"/>
          </w:rPr>
          <w:tab/>
        </w:r>
        <w:r w:rsidR="00E00187" w:rsidRPr="00FC357D">
          <w:rPr>
            <w:rStyle w:val="Hypertextovodkaz"/>
            <w:noProof/>
          </w:rPr>
          <w:t>Souhlas k uzavření Smlouvy</w:t>
        </w:r>
        <w:r w:rsidR="00E00187">
          <w:rPr>
            <w:noProof/>
            <w:webHidden/>
          </w:rPr>
          <w:tab/>
        </w:r>
        <w:r w:rsidR="00E00187">
          <w:rPr>
            <w:noProof/>
            <w:webHidden/>
          </w:rPr>
          <w:fldChar w:fldCharType="begin"/>
        </w:r>
        <w:r w:rsidR="00E00187">
          <w:rPr>
            <w:noProof/>
            <w:webHidden/>
          </w:rPr>
          <w:instrText xml:space="preserve"> PAGEREF _Toc57977311 \h </w:instrText>
        </w:r>
        <w:r w:rsidR="00E00187">
          <w:rPr>
            <w:noProof/>
            <w:webHidden/>
          </w:rPr>
        </w:r>
        <w:r w:rsidR="00E00187">
          <w:rPr>
            <w:noProof/>
            <w:webHidden/>
          </w:rPr>
          <w:fldChar w:fldCharType="separate"/>
        </w:r>
        <w:r w:rsidR="00E00187">
          <w:rPr>
            <w:noProof/>
            <w:webHidden/>
          </w:rPr>
          <w:t>31</w:t>
        </w:r>
        <w:r w:rsidR="00E00187">
          <w:rPr>
            <w:noProof/>
            <w:webHidden/>
          </w:rPr>
          <w:fldChar w:fldCharType="end"/>
        </w:r>
      </w:hyperlink>
    </w:p>
    <w:p w14:paraId="31D44B15" w14:textId="767C05F7" w:rsidR="00E00187" w:rsidRDefault="00A50234">
      <w:pPr>
        <w:pStyle w:val="Obsah2"/>
        <w:rPr>
          <w:rFonts w:asciiTheme="minorHAnsi" w:eastAsiaTheme="minorEastAsia" w:hAnsiTheme="minorHAnsi" w:cstheme="minorBidi"/>
          <w:noProof/>
          <w:sz w:val="22"/>
          <w:szCs w:val="22"/>
        </w:rPr>
      </w:pPr>
      <w:hyperlink w:anchor="_Toc57977312" w:history="1">
        <w:r w:rsidR="00E00187" w:rsidRPr="00FC357D">
          <w:rPr>
            <w:rStyle w:val="Hypertextovodkaz"/>
            <w:noProof/>
          </w:rPr>
          <w:t>24.6</w:t>
        </w:r>
        <w:r w:rsidR="00E00187">
          <w:rPr>
            <w:rFonts w:asciiTheme="minorHAnsi" w:eastAsiaTheme="minorEastAsia" w:hAnsiTheme="minorHAnsi" w:cstheme="minorBidi"/>
            <w:noProof/>
            <w:sz w:val="22"/>
            <w:szCs w:val="22"/>
          </w:rPr>
          <w:tab/>
        </w:r>
        <w:r w:rsidR="00E00187" w:rsidRPr="00FC357D">
          <w:rPr>
            <w:rStyle w:val="Hypertextovodkaz"/>
            <w:noProof/>
          </w:rPr>
          <w:t>Podpisy</w:t>
        </w:r>
        <w:r w:rsidR="00E00187">
          <w:rPr>
            <w:noProof/>
            <w:webHidden/>
          </w:rPr>
          <w:tab/>
        </w:r>
        <w:r w:rsidR="00E00187">
          <w:rPr>
            <w:noProof/>
            <w:webHidden/>
          </w:rPr>
          <w:fldChar w:fldCharType="begin"/>
        </w:r>
        <w:r w:rsidR="00E00187">
          <w:rPr>
            <w:noProof/>
            <w:webHidden/>
          </w:rPr>
          <w:instrText xml:space="preserve"> PAGEREF _Toc57977312 \h </w:instrText>
        </w:r>
        <w:r w:rsidR="00E00187">
          <w:rPr>
            <w:noProof/>
            <w:webHidden/>
          </w:rPr>
        </w:r>
        <w:r w:rsidR="00E00187">
          <w:rPr>
            <w:noProof/>
            <w:webHidden/>
          </w:rPr>
          <w:fldChar w:fldCharType="separate"/>
        </w:r>
        <w:r w:rsidR="00E00187">
          <w:rPr>
            <w:noProof/>
            <w:webHidden/>
          </w:rPr>
          <w:t>31</w:t>
        </w:r>
        <w:r w:rsidR="00E00187">
          <w:rPr>
            <w:noProof/>
            <w:webHidden/>
          </w:rPr>
          <w:fldChar w:fldCharType="end"/>
        </w:r>
      </w:hyperlink>
    </w:p>
    <w:p w14:paraId="38512631" w14:textId="7AB1810C" w:rsidR="00E00187" w:rsidRDefault="00A50234">
      <w:pPr>
        <w:pStyle w:val="Obsah1"/>
        <w:rPr>
          <w:rFonts w:asciiTheme="minorHAnsi" w:eastAsiaTheme="minorEastAsia" w:hAnsiTheme="minorHAnsi" w:cstheme="minorBidi"/>
          <w:b w:val="0"/>
          <w:noProof/>
          <w:szCs w:val="22"/>
        </w:rPr>
      </w:pPr>
      <w:hyperlink w:anchor="_Toc57977313" w:history="1">
        <w:r w:rsidR="00E00187" w:rsidRPr="00FC357D">
          <w:rPr>
            <w:rStyle w:val="Hypertextovodkaz"/>
            <w:noProof/>
          </w:rPr>
          <w:t>25</w:t>
        </w:r>
        <w:r w:rsidR="00E00187">
          <w:rPr>
            <w:rFonts w:asciiTheme="minorHAnsi" w:eastAsiaTheme="minorEastAsia" w:hAnsiTheme="minorHAnsi" w:cstheme="minorBidi"/>
            <w:b w:val="0"/>
            <w:noProof/>
            <w:szCs w:val="22"/>
          </w:rPr>
          <w:tab/>
        </w:r>
        <w:r w:rsidR="00E00187" w:rsidRPr="00FC357D">
          <w:rPr>
            <w:rStyle w:val="Hypertextovodkaz"/>
            <w:noProof/>
          </w:rPr>
          <w:t>Přílohy</w:t>
        </w:r>
        <w:r w:rsidR="00E00187">
          <w:rPr>
            <w:noProof/>
            <w:webHidden/>
          </w:rPr>
          <w:tab/>
        </w:r>
        <w:r w:rsidR="00E00187">
          <w:rPr>
            <w:noProof/>
            <w:webHidden/>
          </w:rPr>
          <w:fldChar w:fldCharType="begin"/>
        </w:r>
        <w:r w:rsidR="00E00187">
          <w:rPr>
            <w:noProof/>
            <w:webHidden/>
          </w:rPr>
          <w:instrText xml:space="preserve"> PAGEREF _Toc57977313 \h </w:instrText>
        </w:r>
        <w:r w:rsidR="00E00187">
          <w:rPr>
            <w:noProof/>
            <w:webHidden/>
          </w:rPr>
        </w:r>
        <w:r w:rsidR="00E00187">
          <w:rPr>
            <w:noProof/>
            <w:webHidden/>
          </w:rPr>
          <w:fldChar w:fldCharType="separate"/>
        </w:r>
        <w:r w:rsidR="00E00187">
          <w:rPr>
            <w:noProof/>
            <w:webHidden/>
          </w:rPr>
          <w:t>33</w:t>
        </w:r>
        <w:r w:rsidR="00E00187">
          <w:rPr>
            <w:noProof/>
            <w:webHidden/>
          </w:rPr>
          <w:fldChar w:fldCharType="end"/>
        </w:r>
      </w:hyperlink>
    </w:p>
    <w:p w14:paraId="1C32FD2B" w14:textId="1793DD8E" w:rsidR="00E00187" w:rsidRDefault="00A50234">
      <w:pPr>
        <w:pStyle w:val="Obsah2"/>
        <w:tabs>
          <w:tab w:val="left" w:pos="1680"/>
        </w:tabs>
        <w:rPr>
          <w:rFonts w:asciiTheme="minorHAnsi" w:eastAsiaTheme="minorEastAsia" w:hAnsiTheme="minorHAnsi" w:cstheme="minorBidi"/>
          <w:noProof/>
          <w:sz w:val="22"/>
          <w:szCs w:val="22"/>
        </w:rPr>
      </w:pPr>
      <w:hyperlink w:anchor="_Toc57977314" w:history="1">
        <w:r w:rsidR="00E00187" w:rsidRPr="00FC357D">
          <w:rPr>
            <w:rStyle w:val="Hypertextovodkaz"/>
            <w:noProof/>
          </w:rPr>
          <w:t>Příloha č. 1:</w:t>
        </w:r>
        <w:r w:rsidR="00E00187">
          <w:rPr>
            <w:rFonts w:asciiTheme="minorHAnsi" w:eastAsiaTheme="minorEastAsia" w:hAnsiTheme="minorHAnsi" w:cstheme="minorBidi"/>
            <w:noProof/>
            <w:sz w:val="22"/>
            <w:szCs w:val="22"/>
          </w:rPr>
          <w:tab/>
        </w:r>
        <w:r w:rsidR="00E00187" w:rsidRPr="00FC357D">
          <w:rPr>
            <w:rStyle w:val="Hypertextovodkaz"/>
            <w:noProof/>
          </w:rPr>
          <w:t>Vymezení předmětu pachtu (Majetku) – totožná s Přílohou č. 1 koncesní dokumentace</w:t>
        </w:r>
        <w:r w:rsidR="00E00187">
          <w:rPr>
            <w:noProof/>
            <w:webHidden/>
          </w:rPr>
          <w:tab/>
        </w:r>
        <w:r w:rsidR="00E00187">
          <w:rPr>
            <w:noProof/>
            <w:webHidden/>
          </w:rPr>
          <w:fldChar w:fldCharType="begin"/>
        </w:r>
        <w:r w:rsidR="00E00187">
          <w:rPr>
            <w:noProof/>
            <w:webHidden/>
          </w:rPr>
          <w:instrText xml:space="preserve"> PAGEREF _Toc57977314 \h </w:instrText>
        </w:r>
        <w:r w:rsidR="00E00187">
          <w:rPr>
            <w:noProof/>
            <w:webHidden/>
          </w:rPr>
        </w:r>
        <w:r w:rsidR="00E00187">
          <w:rPr>
            <w:noProof/>
            <w:webHidden/>
          </w:rPr>
          <w:fldChar w:fldCharType="separate"/>
        </w:r>
        <w:r w:rsidR="00E00187">
          <w:rPr>
            <w:noProof/>
            <w:webHidden/>
          </w:rPr>
          <w:t>33</w:t>
        </w:r>
        <w:r w:rsidR="00E00187">
          <w:rPr>
            <w:noProof/>
            <w:webHidden/>
          </w:rPr>
          <w:fldChar w:fldCharType="end"/>
        </w:r>
      </w:hyperlink>
    </w:p>
    <w:p w14:paraId="6B272C84" w14:textId="3F1CEE0D" w:rsidR="00E00187" w:rsidRDefault="00A50234">
      <w:pPr>
        <w:pStyle w:val="Obsah2"/>
        <w:tabs>
          <w:tab w:val="left" w:pos="1680"/>
        </w:tabs>
        <w:rPr>
          <w:rFonts w:asciiTheme="minorHAnsi" w:eastAsiaTheme="minorEastAsia" w:hAnsiTheme="minorHAnsi" w:cstheme="minorBidi"/>
          <w:noProof/>
          <w:sz w:val="22"/>
          <w:szCs w:val="22"/>
        </w:rPr>
      </w:pPr>
      <w:hyperlink w:anchor="_Toc57977315" w:history="1">
        <w:r w:rsidR="00E00187" w:rsidRPr="00FC357D">
          <w:rPr>
            <w:rStyle w:val="Hypertextovodkaz"/>
            <w:noProof/>
          </w:rPr>
          <w:t>Příloha č. 2:</w:t>
        </w:r>
        <w:r w:rsidR="00E00187">
          <w:rPr>
            <w:rFonts w:asciiTheme="minorHAnsi" w:eastAsiaTheme="minorEastAsia" w:hAnsiTheme="minorHAnsi" w:cstheme="minorBidi"/>
            <w:noProof/>
            <w:sz w:val="22"/>
            <w:szCs w:val="22"/>
          </w:rPr>
          <w:tab/>
        </w:r>
        <w:r w:rsidR="00E00187" w:rsidRPr="00FC357D">
          <w:rPr>
            <w:rStyle w:val="Hypertextovodkaz"/>
            <w:noProof/>
          </w:rPr>
          <w:t>Plán financování Obnovy vodovodů a kanalizací Vlastníka</w:t>
        </w:r>
        <w:r w:rsidR="00E00187">
          <w:rPr>
            <w:noProof/>
            <w:webHidden/>
          </w:rPr>
          <w:tab/>
        </w:r>
        <w:r w:rsidR="00E00187">
          <w:rPr>
            <w:noProof/>
            <w:webHidden/>
          </w:rPr>
          <w:fldChar w:fldCharType="begin"/>
        </w:r>
        <w:r w:rsidR="00E00187">
          <w:rPr>
            <w:noProof/>
            <w:webHidden/>
          </w:rPr>
          <w:instrText xml:space="preserve"> PAGEREF _Toc57977315 \h </w:instrText>
        </w:r>
        <w:r w:rsidR="00E00187">
          <w:rPr>
            <w:noProof/>
            <w:webHidden/>
          </w:rPr>
        </w:r>
        <w:r w:rsidR="00E00187">
          <w:rPr>
            <w:noProof/>
            <w:webHidden/>
          </w:rPr>
          <w:fldChar w:fldCharType="separate"/>
        </w:r>
        <w:r w:rsidR="00E00187">
          <w:rPr>
            <w:noProof/>
            <w:webHidden/>
          </w:rPr>
          <w:t>33</w:t>
        </w:r>
        <w:r w:rsidR="00E00187">
          <w:rPr>
            <w:noProof/>
            <w:webHidden/>
          </w:rPr>
          <w:fldChar w:fldCharType="end"/>
        </w:r>
      </w:hyperlink>
    </w:p>
    <w:p w14:paraId="58E3B23F" w14:textId="45ADB9AB" w:rsidR="00E00187" w:rsidRDefault="00A50234">
      <w:pPr>
        <w:pStyle w:val="Obsah2"/>
        <w:tabs>
          <w:tab w:val="left" w:pos="1680"/>
        </w:tabs>
        <w:rPr>
          <w:rFonts w:asciiTheme="minorHAnsi" w:eastAsiaTheme="minorEastAsia" w:hAnsiTheme="minorHAnsi" w:cstheme="minorBidi"/>
          <w:noProof/>
          <w:sz w:val="22"/>
          <w:szCs w:val="22"/>
        </w:rPr>
      </w:pPr>
      <w:hyperlink w:anchor="_Toc57977316" w:history="1">
        <w:r w:rsidR="00E00187" w:rsidRPr="00FC357D">
          <w:rPr>
            <w:rStyle w:val="Hypertextovodkaz"/>
            <w:noProof/>
          </w:rPr>
          <w:t>Příloha č. 3:</w:t>
        </w:r>
        <w:r w:rsidR="00E00187">
          <w:rPr>
            <w:rFonts w:asciiTheme="minorHAnsi" w:eastAsiaTheme="minorEastAsia" w:hAnsiTheme="minorHAnsi" w:cstheme="minorBidi"/>
            <w:noProof/>
            <w:sz w:val="22"/>
            <w:szCs w:val="22"/>
          </w:rPr>
          <w:tab/>
        </w:r>
        <w:r w:rsidR="00E00187" w:rsidRPr="00FC357D">
          <w:rPr>
            <w:rStyle w:val="Hypertextovodkaz"/>
            <w:noProof/>
          </w:rPr>
          <w:t>Výkonové ukazatele</w:t>
        </w:r>
        <w:r w:rsidR="00E00187">
          <w:rPr>
            <w:noProof/>
            <w:webHidden/>
          </w:rPr>
          <w:tab/>
        </w:r>
        <w:r w:rsidR="00E00187">
          <w:rPr>
            <w:noProof/>
            <w:webHidden/>
          </w:rPr>
          <w:fldChar w:fldCharType="begin"/>
        </w:r>
        <w:r w:rsidR="00E00187">
          <w:rPr>
            <w:noProof/>
            <w:webHidden/>
          </w:rPr>
          <w:instrText xml:space="preserve"> PAGEREF _Toc57977316 \h </w:instrText>
        </w:r>
        <w:r w:rsidR="00E00187">
          <w:rPr>
            <w:noProof/>
            <w:webHidden/>
          </w:rPr>
        </w:r>
        <w:r w:rsidR="00E00187">
          <w:rPr>
            <w:noProof/>
            <w:webHidden/>
          </w:rPr>
          <w:fldChar w:fldCharType="separate"/>
        </w:r>
        <w:r w:rsidR="00E00187">
          <w:rPr>
            <w:noProof/>
            <w:webHidden/>
          </w:rPr>
          <w:t>33</w:t>
        </w:r>
        <w:r w:rsidR="00E00187">
          <w:rPr>
            <w:noProof/>
            <w:webHidden/>
          </w:rPr>
          <w:fldChar w:fldCharType="end"/>
        </w:r>
      </w:hyperlink>
    </w:p>
    <w:p w14:paraId="323A031D" w14:textId="78E5D33F" w:rsidR="00E00187" w:rsidRDefault="00A50234">
      <w:pPr>
        <w:pStyle w:val="Obsah2"/>
        <w:tabs>
          <w:tab w:val="left" w:pos="1680"/>
        </w:tabs>
        <w:rPr>
          <w:rFonts w:asciiTheme="minorHAnsi" w:eastAsiaTheme="minorEastAsia" w:hAnsiTheme="minorHAnsi" w:cstheme="minorBidi"/>
          <w:noProof/>
          <w:sz w:val="22"/>
          <w:szCs w:val="22"/>
        </w:rPr>
      </w:pPr>
      <w:hyperlink w:anchor="_Toc57977317" w:history="1">
        <w:r w:rsidR="00E00187" w:rsidRPr="00FC357D">
          <w:rPr>
            <w:rStyle w:val="Hypertextovodkaz"/>
            <w:noProof/>
          </w:rPr>
          <w:t>Příloha č. 4:</w:t>
        </w:r>
        <w:r w:rsidR="00E00187">
          <w:rPr>
            <w:rFonts w:asciiTheme="minorHAnsi" w:eastAsiaTheme="minorEastAsia" w:hAnsiTheme="minorHAnsi" w:cstheme="minorBidi"/>
            <w:noProof/>
            <w:sz w:val="22"/>
            <w:szCs w:val="22"/>
          </w:rPr>
          <w:tab/>
        </w:r>
        <w:r w:rsidR="00E00187" w:rsidRPr="00FC357D">
          <w:rPr>
            <w:rStyle w:val="Hypertextovodkaz"/>
            <w:noProof/>
          </w:rPr>
          <w:t>Požadavky na obsah roční zprávy o provozování</w:t>
        </w:r>
        <w:r w:rsidR="00E00187">
          <w:rPr>
            <w:noProof/>
            <w:webHidden/>
          </w:rPr>
          <w:tab/>
        </w:r>
        <w:r w:rsidR="00E00187">
          <w:rPr>
            <w:noProof/>
            <w:webHidden/>
          </w:rPr>
          <w:fldChar w:fldCharType="begin"/>
        </w:r>
        <w:r w:rsidR="00E00187">
          <w:rPr>
            <w:noProof/>
            <w:webHidden/>
          </w:rPr>
          <w:instrText xml:space="preserve"> PAGEREF _Toc57977317 \h </w:instrText>
        </w:r>
        <w:r w:rsidR="00E00187">
          <w:rPr>
            <w:noProof/>
            <w:webHidden/>
          </w:rPr>
        </w:r>
        <w:r w:rsidR="00E00187">
          <w:rPr>
            <w:noProof/>
            <w:webHidden/>
          </w:rPr>
          <w:fldChar w:fldCharType="separate"/>
        </w:r>
        <w:r w:rsidR="00E00187">
          <w:rPr>
            <w:noProof/>
            <w:webHidden/>
          </w:rPr>
          <w:t>33</w:t>
        </w:r>
        <w:r w:rsidR="00E00187">
          <w:rPr>
            <w:noProof/>
            <w:webHidden/>
          </w:rPr>
          <w:fldChar w:fldCharType="end"/>
        </w:r>
      </w:hyperlink>
    </w:p>
    <w:p w14:paraId="76963C69" w14:textId="0550D6CC" w:rsidR="00E00187" w:rsidRDefault="00A50234">
      <w:pPr>
        <w:pStyle w:val="Obsah2"/>
        <w:tabs>
          <w:tab w:val="left" w:pos="1680"/>
        </w:tabs>
        <w:rPr>
          <w:rFonts w:asciiTheme="minorHAnsi" w:eastAsiaTheme="minorEastAsia" w:hAnsiTheme="minorHAnsi" w:cstheme="minorBidi"/>
          <w:noProof/>
          <w:sz w:val="22"/>
          <w:szCs w:val="22"/>
        </w:rPr>
      </w:pPr>
      <w:hyperlink w:anchor="_Toc57977318" w:history="1">
        <w:r w:rsidR="00E00187" w:rsidRPr="00FC357D">
          <w:rPr>
            <w:rStyle w:val="Hypertextovodkaz"/>
            <w:noProof/>
          </w:rPr>
          <w:t>Příloha č. 5:</w:t>
        </w:r>
        <w:r w:rsidR="00E00187">
          <w:rPr>
            <w:rFonts w:asciiTheme="minorHAnsi" w:eastAsiaTheme="minorEastAsia" w:hAnsiTheme="minorHAnsi" w:cstheme="minorBidi"/>
            <w:noProof/>
            <w:sz w:val="22"/>
            <w:szCs w:val="22"/>
          </w:rPr>
          <w:tab/>
        </w:r>
        <w:r w:rsidR="00E00187" w:rsidRPr="00FC357D">
          <w:rPr>
            <w:rStyle w:val="Hypertextovodkaz"/>
            <w:noProof/>
          </w:rPr>
          <w:t>Platební mechanismus</w:t>
        </w:r>
        <w:r w:rsidR="00E00187">
          <w:rPr>
            <w:noProof/>
            <w:webHidden/>
          </w:rPr>
          <w:tab/>
        </w:r>
        <w:r w:rsidR="00E00187">
          <w:rPr>
            <w:noProof/>
            <w:webHidden/>
          </w:rPr>
          <w:fldChar w:fldCharType="begin"/>
        </w:r>
        <w:r w:rsidR="00E00187">
          <w:rPr>
            <w:noProof/>
            <w:webHidden/>
          </w:rPr>
          <w:instrText xml:space="preserve"> PAGEREF _Toc57977318 \h </w:instrText>
        </w:r>
        <w:r w:rsidR="00E00187">
          <w:rPr>
            <w:noProof/>
            <w:webHidden/>
          </w:rPr>
        </w:r>
        <w:r w:rsidR="00E00187">
          <w:rPr>
            <w:noProof/>
            <w:webHidden/>
          </w:rPr>
          <w:fldChar w:fldCharType="separate"/>
        </w:r>
        <w:r w:rsidR="00E00187">
          <w:rPr>
            <w:noProof/>
            <w:webHidden/>
          </w:rPr>
          <w:t>33</w:t>
        </w:r>
        <w:r w:rsidR="00E00187">
          <w:rPr>
            <w:noProof/>
            <w:webHidden/>
          </w:rPr>
          <w:fldChar w:fldCharType="end"/>
        </w:r>
      </w:hyperlink>
    </w:p>
    <w:p w14:paraId="7C986FEB" w14:textId="2FE9E2F1" w:rsidR="00E00187" w:rsidRDefault="00A50234">
      <w:pPr>
        <w:pStyle w:val="Obsah2"/>
        <w:tabs>
          <w:tab w:val="left" w:pos="1680"/>
        </w:tabs>
        <w:rPr>
          <w:rFonts w:asciiTheme="minorHAnsi" w:eastAsiaTheme="minorEastAsia" w:hAnsiTheme="minorHAnsi" w:cstheme="minorBidi"/>
          <w:noProof/>
          <w:sz w:val="22"/>
          <w:szCs w:val="22"/>
        </w:rPr>
      </w:pPr>
      <w:hyperlink w:anchor="_Toc57977319" w:history="1">
        <w:r w:rsidR="00E00187" w:rsidRPr="00FC357D">
          <w:rPr>
            <w:rStyle w:val="Hypertextovodkaz"/>
            <w:noProof/>
          </w:rPr>
          <w:t>Příloha č. 6:</w:t>
        </w:r>
        <w:r w:rsidR="00E00187">
          <w:rPr>
            <w:rFonts w:asciiTheme="minorHAnsi" w:eastAsiaTheme="minorEastAsia" w:hAnsiTheme="minorHAnsi" w:cstheme="minorBidi"/>
            <w:noProof/>
            <w:sz w:val="22"/>
            <w:szCs w:val="22"/>
          </w:rPr>
          <w:tab/>
        </w:r>
        <w:r w:rsidR="00E00187" w:rsidRPr="00FC357D">
          <w:rPr>
            <w:rStyle w:val="Hypertextovodkaz"/>
            <w:noProof/>
          </w:rPr>
          <w:t>Podrobnější pravidla předávání a převzetí Majetku Smluvními Stranami</w:t>
        </w:r>
        <w:r w:rsidR="00E00187">
          <w:rPr>
            <w:noProof/>
            <w:webHidden/>
          </w:rPr>
          <w:tab/>
        </w:r>
        <w:r w:rsidR="00E00187">
          <w:rPr>
            <w:noProof/>
            <w:webHidden/>
          </w:rPr>
          <w:fldChar w:fldCharType="begin"/>
        </w:r>
        <w:r w:rsidR="00E00187">
          <w:rPr>
            <w:noProof/>
            <w:webHidden/>
          </w:rPr>
          <w:instrText xml:space="preserve"> PAGEREF _Toc57977319 \h </w:instrText>
        </w:r>
        <w:r w:rsidR="00E00187">
          <w:rPr>
            <w:noProof/>
            <w:webHidden/>
          </w:rPr>
        </w:r>
        <w:r w:rsidR="00E00187">
          <w:rPr>
            <w:noProof/>
            <w:webHidden/>
          </w:rPr>
          <w:fldChar w:fldCharType="separate"/>
        </w:r>
        <w:r w:rsidR="00E00187">
          <w:rPr>
            <w:noProof/>
            <w:webHidden/>
          </w:rPr>
          <w:t>33</w:t>
        </w:r>
        <w:r w:rsidR="00E00187">
          <w:rPr>
            <w:noProof/>
            <w:webHidden/>
          </w:rPr>
          <w:fldChar w:fldCharType="end"/>
        </w:r>
      </w:hyperlink>
    </w:p>
    <w:p w14:paraId="7F0A7A3C" w14:textId="6C361519" w:rsidR="00E00187" w:rsidRDefault="00A50234">
      <w:pPr>
        <w:pStyle w:val="Obsah2"/>
        <w:tabs>
          <w:tab w:val="left" w:pos="1680"/>
        </w:tabs>
        <w:rPr>
          <w:rFonts w:asciiTheme="minorHAnsi" w:eastAsiaTheme="minorEastAsia" w:hAnsiTheme="minorHAnsi" w:cstheme="minorBidi"/>
          <w:noProof/>
          <w:sz w:val="22"/>
          <w:szCs w:val="22"/>
        </w:rPr>
      </w:pPr>
      <w:hyperlink w:anchor="_Toc57977320" w:history="1">
        <w:r w:rsidR="00E00187" w:rsidRPr="00FC357D">
          <w:rPr>
            <w:rStyle w:val="Hypertextovodkaz"/>
            <w:noProof/>
          </w:rPr>
          <w:t>Příloha č. 7:</w:t>
        </w:r>
        <w:r w:rsidR="00E00187">
          <w:rPr>
            <w:rFonts w:asciiTheme="minorHAnsi" w:eastAsiaTheme="minorEastAsia" w:hAnsiTheme="minorHAnsi" w:cstheme="minorBidi"/>
            <w:noProof/>
            <w:sz w:val="22"/>
            <w:szCs w:val="22"/>
          </w:rPr>
          <w:tab/>
        </w:r>
        <w:r w:rsidR="00E00187" w:rsidRPr="00FC357D">
          <w:rPr>
            <w:rStyle w:val="Hypertextovodkaz"/>
            <w:noProof/>
          </w:rPr>
          <w:t>Požadavky Vlastníka na pojištění</w:t>
        </w:r>
        <w:r w:rsidR="00E00187">
          <w:rPr>
            <w:noProof/>
            <w:webHidden/>
          </w:rPr>
          <w:tab/>
        </w:r>
        <w:r w:rsidR="00E00187">
          <w:rPr>
            <w:noProof/>
            <w:webHidden/>
          </w:rPr>
          <w:fldChar w:fldCharType="begin"/>
        </w:r>
        <w:r w:rsidR="00E00187">
          <w:rPr>
            <w:noProof/>
            <w:webHidden/>
          </w:rPr>
          <w:instrText xml:space="preserve"> PAGEREF _Toc57977320 \h </w:instrText>
        </w:r>
        <w:r w:rsidR="00E00187">
          <w:rPr>
            <w:noProof/>
            <w:webHidden/>
          </w:rPr>
        </w:r>
        <w:r w:rsidR="00E00187">
          <w:rPr>
            <w:noProof/>
            <w:webHidden/>
          </w:rPr>
          <w:fldChar w:fldCharType="separate"/>
        </w:r>
        <w:r w:rsidR="00E00187">
          <w:rPr>
            <w:noProof/>
            <w:webHidden/>
          </w:rPr>
          <w:t>33</w:t>
        </w:r>
        <w:r w:rsidR="00E00187">
          <w:rPr>
            <w:noProof/>
            <w:webHidden/>
          </w:rPr>
          <w:fldChar w:fldCharType="end"/>
        </w:r>
      </w:hyperlink>
    </w:p>
    <w:p w14:paraId="50005757" w14:textId="320F9D8B" w:rsidR="00E00187" w:rsidRDefault="00A50234">
      <w:pPr>
        <w:pStyle w:val="Obsah2"/>
        <w:tabs>
          <w:tab w:val="left" w:pos="1680"/>
        </w:tabs>
        <w:rPr>
          <w:rFonts w:asciiTheme="minorHAnsi" w:eastAsiaTheme="minorEastAsia" w:hAnsiTheme="minorHAnsi" w:cstheme="minorBidi"/>
          <w:noProof/>
          <w:sz w:val="22"/>
          <w:szCs w:val="22"/>
        </w:rPr>
      </w:pPr>
      <w:hyperlink w:anchor="_Toc57977321" w:history="1">
        <w:r w:rsidR="00E00187" w:rsidRPr="00FC357D">
          <w:rPr>
            <w:rStyle w:val="Hypertextovodkaz"/>
            <w:noProof/>
          </w:rPr>
          <w:t>Příloha č. 8:</w:t>
        </w:r>
        <w:r w:rsidR="00E00187">
          <w:rPr>
            <w:rFonts w:asciiTheme="minorHAnsi" w:eastAsiaTheme="minorEastAsia" w:hAnsiTheme="minorHAnsi" w:cstheme="minorBidi"/>
            <w:noProof/>
            <w:sz w:val="22"/>
            <w:szCs w:val="22"/>
          </w:rPr>
          <w:tab/>
        </w:r>
        <w:r w:rsidR="00E00187" w:rsidRPr="00FC357D">
          <w:rPr>
            <w:rStyle w:val="Hypertextovodkaz"/>
            <w:noProof/>
          </w:rPr>
          <w:t>Požadavky Vlastníka na Jistotu</w:t>
        </w:r>
        <w:r w:rsidR="00E00187">
          <w:rPr>
            <w:noProof/>
            <w:webHidden/>
          </w:rPr>
          <w:tab/>
        </w:r>
        <w:r w:rsidR="00E00187">
          <w:rPr>
            <w:noProof/>
            <w:webHidden/>
          </w:rPr>
          <w:fldChar w:fldCharType="begin"/>
        </w:r>
        <w:r w:rsidR="00E00187">
          <w:rPr>
            <w:noProof/>
            <w:webHidden/>
          </w:rPr>
          <w:instrText xml:space="preserve"> PAGEREF _Toc57977321 \h </w:instrText>
        </w:r>
        <w:r w:rsidR="00E00187">
          <w:rPr>
            <w:noProof/>
            <w:webHidden/>
          </w:rPr>
        </w:r>
        <w:r w:rsidR="00E00187">
          <w:rPr>
            <w:noProof/>
            <w:webHidden/>
          </w:rPr>
          <w:fldChar w:fldCharType="separate"/>
        </w:r>
        <w:r w:rsidR="00E00187">
          <w:rPr>
            <w:noProof/>
            <w:webHidden/>
          </w:rPr>
          <w:t>33</w:t>
        </w:r>
        <w:r w:rsidR="00E00187">
          <w:rPr>
            <w:noProof/>
            <w:webHidden/>
          </w:rPr>
          <w:fldChar w:fldCharType="end"/>
        </w:r>
      </w:hyperlink>
    </w:p>
    <w:p w14:paraId="38239513" w14:textId="4E8A8A77" w:rsidR="00E00187" w:rsidRDefault="00A50234">
      <w:pPr>
        <w:pStyle w:val="Obsah2"/>
        <w:tabs>
          <w:tab w:val="left" w:pos="1680"/>
        </w:tabs>
        <w:rPr>
          <w:rFonts w:asciiTheme="minorHAnsi" w:eastAsiaTheme="minorEastAsia" w:hAnsiTheme="minorHAnsi" w:cstheme="minorBidi"/>
          <w:noProof/>
          <w:sz w:val="22"/>
          <w:szCs w:val="22"/>
        </w:rPr>
      </w:pPr>
      <w:hyperlink w:anchor="_Toc57977322" w:history="1">
        <w:r w:rsidR="00E00187" w:rsidRPr="00FC357D">
          <w:rPr>
            <w:rStyle w:val="Hypertextovodkaz"/>
            <w:noProof/>
          </w:rPr>
          <w:t>Příloha č. 9:</w:t>
        </w:r>
        <w:r w:rsidR="00E00187">
          <w:rPr>
            <w:rFonts w:asciiTheme="minorHAnsi" w:eastAsiaTheme="minorEastAsia" w:hAnsiTheme="minorHAnsi" w:cstheme="minorBidi"/>
            <w:noProof/>
            <w:sz w:val="22"/>
            <w:szCs w:val="22"/>
          </w:rPr>
          <w:tab/>
        </w:r>
        <w:r w:rsidR="00E00187" w:rsidRPr="00FC357D">
          <w:rPr>
            <w:rStyle w:val="Hypertextovodkaz"/>
            <w:noProof/>
          </w:rPr>
          <w:t>Vzor Smlouvy s Odběrateli</w:t>
        </w:r>
        <w:r w:rsidR="00E00187">
          <w:rPr>
            <w:noProof/>
            <w:webHidden/>
          </w:rPr>
          <w:tab/>
        </w:r>
        <w:r w:rsidR="00E00187">
          <w:rPr>
            <w:noProof/>
            <w:webHidden/>
          </w:rPr>
          <w:fldChar w:fldCharType="begin"/>
        </w:r>
        <w:r w:rsidR="00E00187">
          <w:rPr>
            <w:noProof/>
            <w:webHidden/>
          </w:rPr>
          <w:instrText xml:space="preserve"> PAGEREF _Toc57977322 \h </w:instrText>
        </w:r>
        <w:r w:rsidR="00E00187">
          <w:rPr>
            <w:noProof/>
            <w:webHidden/>
          </w:rPr>
        </w:r>
        <w:r w:rsidR="00E00187">
          <w:rPr>
            <w:noProof/>
            <w:webHidden/>
          </w:rPr>
          <w:fldChar w:fldCharType="separate"/>
        </w:r>
        <w:r w:rsidR="00E00187">
          <w:rPr>
            <w:noProof/>
            <w:webHidden/>
          </w:rPr>
          <w:t>33</w:t>
        </w:r>
        <w:r w:rsidR="00E00187">
          <w:rPr>
            <w:noProof/>
            <w:webHidden/>
          </w:rPr>
          <w:fldChar w:fldCharType="end"/>
        </w:r>
      </w:hyperlink>
    </w:p>
    <w:p w14:paraId="481AC608" w14:textId="09809E63" w:rsidR="00E00187" w:rsidRDefault="00A50234">
      <w:pPr>
        <w:pStyle w:val="Obsah2"/>
        <w:rPr>
          <w:rFonts w:asciiTheme="minorHAnsi" w:eastAsiaTheme="minorEastAsia" w:hAnsiTheme="minorHAnsi" w:cstheme="minorBidi"/>
          <w:noProof/>
          <w:sz w:val="22"/>
          <w:szCs w:val="22"/>
        </w:rPr>
      </w:pPr>
      <w:hyperlink w:anchor="_Toc57977323" w:history="1">
        <w:r w:rsidR="00E00187" w:rsidRPr="00FC357D">
          <w:rPr>
            <w:rStyle w:val="Hypertextovodkaz"/>
            <w:noProof/>
          </w:rPr>
          <w:t>Příloha č. 10: Podrobnější vymezení pojmu provozování</w:t>
        </w:r>
        <w:r w:rsidR="00E00187">
          <w:rPr>
            <w:noProof/>
            <w:webHidden/>
          </w:rPr>
          <w:tab/>
        </w:r>
        <w:r w:rsidR="00E00187">
          <w:rPr>
            <w:noProof/>
            <w:webHidden/>
          </w:rPr>
          <w:fldChar w:fldCharType="begin"/>
        </w:r>
        <w:r w:rsidR="00E00187">
          <w:rPr>
            <w:noProof/>
            <w:webHidden/>
          </w:rPr>
          <w:instrText xml:space="preserve"> PAGEREF _Toc57977323 \h </w:instrText>
        </w:r>
        <w:r w:rsidR="00E00187">
          <w:rPr>
            <w:noProof/>
            <w:webHidden/>
          </w:rPr>
        </w:r>
        <w:r w:rsidR="00E00187">
          <w:rPr>
            <w:noProof/>
            <w:webHidden/>
          </w:rPr>
          <w:fldChar w:fldCharType="separate"/>
        </w:r>
        <w:r w:rsidR="00E00187">
          <w:rPr>
            <w:noProof/>
            <w:webHidden/>
          </w:rPr>
          <w:t>33</w:t>
        </w:r>
        <w:r w:rsidR="00E00187">
          <w:rPr>
            <w:noProof/>
            <w:webHidden/>
          </w:rPr>
          <w:fldChar w:fldCharType="end"/>
        </w:r>
      </w:hyperlink>
    </w:p>
    <w:p w14:paraId="462BE95D" w14:textId="311B6D14" w:rsidR="00E00187" w:rsidRDefault="00A50234">
      <w:pPr>
        <w:pStyle w:val="Obsah2"/>
        <w:tabs>
          <w:tab w:val="left" w:pos="1680"/>
        </w:tabs>
        <w:rPr>
          <w:rFonts w:asciiTheme="minorHAnsi" w:eastAsiaTheme="minorEastAsia" w:hAnsiTheme="minorHAnsi" w:cstheme="minorBidi"/>
          <w:noProof/>
          <w:sz w:val="22"/>
          <w:szCs w:val="22"/>
        </w:rPr>
      </w:pPr>
      <w:hyperlink w:anchor="_Toc57977324" w:history="1">
        <w:r w:rsidR="00E00187" w:rsidRPr="00FC357D">
          <w:rPr>
            <w:rStyle w:val="Hypertextovodkaz"/>
            <w:noProof/>
          </w:rPr>
          <w:t>Příloha č. 11:</w:t>
        </w:r>
        <w:r w:rsidR="00E00187">
          <w:rPr>
            <w:rFonts w:asciiTheme="minorHAnsi" w:eastAsiaTheme="minorEastAsia" w:hAnsiTheme="minorHAnsi" w:cstheme="minorBidi"/>
            <w:noProof/>
            <w:sz w:val="22"/>
            <w:szCs w:val="22"/>
          </w:rPr>
          <w:tab/>
        </w:r>
        <w:r w:rsidR="00E00187" w:rsidRPr="00FC357D">
          <w:rPr>
            <w:rStyle w:val="Hypertextovodkaz"/>
            <w:noProof/>
          </w:rPr>
          <w:t>Seznam dohod vlastníků provozně souvisejících kanalizací o odvádění odpadní vody a souvisejících vzájemných právech a povinnostech</w:t>
        </w:r>
        <w:r w:rsidR="00E00187">
          <w:rPr>
            <w:noProof/>
            <w:webHidden/>
          </w:rPr>
          <w:tab/>
        </w:r>
        <w:r w:rsidR="00E00187">
          <w:rPr>
            <w:noProof/>
            <w:webHidden/>
          </w:rPr>
          <w:fldChar w:fldCharType="begin"/>
        </w:r>
        <w:r w:rsidR="00E00187">
          <w:rPr>
            <w:noProof/>
            <w:webHidden/>
          </w:rPr>
          <w:instrText xml:space="preserve"> PAGEREF _Toc57977324 \h </w:instrText>
        </w:r>
        <w:r w:rsidR="00E00187">
          <w:rPr>
            <w:noProof/>
            <w:webHidden/>
          </w:rPr>
        </w:r>
        <w:r w:rsidR="00E00187">
          <w:rPr>
            <w:noProof/>
            <w:webHidden/>
          </w:rPr>
          <w:fldChar w:fldCharType="separate"/>
        </w:r>
        <w:r w:rsidR="00E00187">
          <w:rPr>
            <w:noProof/>
            <w:webHidden/>
          </w:rPr>
          <w:t>33</w:t>
        </w:r>
        <w:r w:rsidR="00E00187">
          <w:rPr>
            <w:noProof/>
            <w:webHidden/>
          </w:rPr>
          <w:fldChar w:fldCharType="end"/>
        </w:r>
      </w:hyperlink>
    </w:p>
    <w:p w14:paraId="1DA46111" w14:textId="422C792F" w:rsidR="00E00187" w:rsidRDefault="00A50234">
      <w:pPr>
        <w:pStyle w:val="Obsah2"/>
        <w:rPr>
          <w:rFonts w:asciiTheme="minorHAnsi" w:eastAsiaTheme="minorEastAsia" w:hAnsiTheme="minorHAnsi" w:cstheme="minorBidi"/>
          <w:noProof/>
          <w:sz w:val="22"/>
          <w:szCs w:val="22"/>
        </w:rPr>
      </w:pPr>
      <w:hyperlink w:anchor="_Toc57977325" w:history="1">
        <w:r w:rsidR="00E00187" w:rsidRPr="00FC357D">
          <w:rPr>
            <w:rStyle w:val="Hypertextovodkaz"/>
            <w:noProof/>
          </w:rPr>
          <w:t>Příloha č. 12: Plná moc výkonu práv a povinností Vlastníka</w:t>
        </w:r>
        <w:r w:rsidR="00E00187">
          <w:rPr>
            <w:noProof/>
            <w:webHidden/>
          </w:rPr>
          <w:tab/>
        </w:r>
        <w:r w:rsidR="00E00187">
          <w:rPr>
            <w:noProof/>
            <w:webHidden/>
          </w:rPr>
          <w:fldChar w:fldCharType="begin"/>
        </w:r>
        <w:r w:rsidR="00E00187">
          <w:rPr>
            <w:noProof/>
            <w:webHidden/>
          </w:rPr>
          <w:instrText xml:space="preserve"> PAGEREF _Toc57977325 \h </w:instrText>
        </w:r>
        <w:r w:rsidR="00E00187">
          <w:rPr>
            <w:noProof/>
            <w:webHidden/>
          </w:rPr>
        </w:r>
        <w:r w:rsidR="00E00187">
          <w:rPr>
            <w:noProof/>
            <w:webHidden/>
          </w:rPr>
          <w:fldChar w:fldCharType="separate"/>
        </w:r>
        <w:r w:rsidR="00E00187">
          <w:rPr>
            <w:noProof/>
            <w:webHidden/>
          </w:rPr>
          <w:t>33</w:t>
        </w:r>
        <w:r w:rsidR="00E00187">
          <w:rPr>
            <w:noProof/>
            <w:webHidden/>
          </w:rPr>
          <w:fldChar w:fldCharType="end"/>
        </w:r>
      </w:hyperlink>
    </w:p>
    <w:p w14:paraId="462C7934" w14:textId="56DAC3FA" w:rsidR="00E00187" w:rsidRDefault="00A50234">
      <w:pPr>
        <w:pStyle w:val="Obsah2"/>
        <w:rPr>
          <w:rFonts w:asciiTheme="minorHAnsi" w:eastAsiaTheme="minorEastAsia" w:hAnsiTheme="minorHAnsi" w:cstheme="minorBidi"/>
          <w:noProof/>
          <w:sz w:val="22"/>
          <w:szCs w:val="22"/>
        </w:rPr>
      </w:pPr>
      <w:hyperlink w:anchor="_Toc57977326" w:history="1">
        <w:r w:rsidR="00E00187" w:rsidRPr="00FC357D">
          <w:rPr>
            <w:rStyle w:val="Hypertextovodkaz"/>
            <w:noProof/>
          </w:rPr>
          <w:t>Příloha č. 13: Plná moc</w:t>
        </w:r>
        <w:r w:rsidR="00E00187">
          <w:rPr>
            <w:noProof/>
            <w:webHidden/>
          </w:rPr>
          <w:tab/>
        </w:r>
        <w:r w:rsidR="00E00187">
          <w:rPr>
            <w:noProof/>
            <w:webHidden/>
          </w:rPr>
          <w:fldChar w:fldCharType="begin"/>
        </w:r>
        <w:r w:rsidR="00E00187">
          <w:rPr>
            <w:noProof/>
            <w:webHidden/>
          </w:rPr>
          <w:instrText xml:space="preserve"> PAGEREF _Toc57977326 \h </w:instrText>
        </w:r>
        <w:r w:rsidR="00E00187">
          <w:rPr>
            <w:noProof/>
            <w:webHidden/>
          </w:rPr>
        </w:r>
        <w:r w:rsidR="00E00187">
          <w:rPr>
            <w:noProof/>
            <w:webHidden/>
          </w:rPr>
          <w:fldChar w:fldCharType="separate"/>
        </w:r>
        <w:r w:rsidR="00E00187">
          <w:rPr>
            <w:noProof/>
            <w:webHidden/>
          </w:rPr>
          <w:t>33</w:t>
        </w:r>
        <w:r w:rsidR="00E00187">
          <w:rPr>
            <w:noProof/>
            <w:webHidden/>
          </w:rPr>
          <w:fldChar w:fldCharType="end"/>
        </w:r>
      </w:hyperlink>
    </w:p>
    <w:p w14:paraId="28A2E451" w14:textId="77777777" w:rsidR="00BE06DA" w:rsidRDefault="001033AC" w:rsidP="006F6215">
      <w:r>
        <w:fldChar w:fldCharType="end"/>
      </w:r>
    </w:p>
    <w:p w14:paraId="0C1DC37B" w14:textId="77777777" w:rsidR="00366E47" w:rsidRDefault="00366E47" w:rsidP="006F6215"/>
    <w:p w14:paraId="6CE1072B" w14:textId="77777777" w:rsidR="00366E47" w:rsidRDefault="00366E47" w:rsidP="006F6215"/>
    <w:p w14:paraId="0FDCF363" w14:textId="77777777" w:rsidR="001B1147" w:rsidRDefault="000677A2" w:rsidP="006E241D">
      <w:pPr>
        <w:jc w:val="center"/>
      </w:pPr>
      <w:r w:rsidRPr="00BE06DA">
        <w:br w:type="page"/>
      </w:r>
    </w:p>
    <w:p w14:paraId="2A71CCB2" w14:textId="66DE4755" w:rsidR="00DF558B" w:rsidRPr="006E241D" w:rsidRDefault="00DF558B" w:rsidP="006E241D">
      <w:pPr>
        <w:jc w:val="center"/>
        <w:rPr>
          <w:b/>
          <w:caps/>
          <w:sz w:val="28"/>
          <w:szCs w:val="28"/>
          <w:u w:val="single"/>
        </w:rPr>
      </w:pPr>
      <w:r w:rsidRPr="006E241D">
        <w:rPr>
          <w:b/>
          <w:caps/>
          <w:sz w:val="28"/>
          <w:szCs w:val="28"/>
          <w:u w:val="single"/>
        </w:rPr>
        <w:lastRenderedPageBreak/>
        <w:t xml:space="preserve">Smlouva o </w:t>
      </w:r>
      <w:r w:rsidR="006E3601">
        <w:rPr>
          <w:b/>
          <w:caps/>
          <w:sz w:val="28"/>
          <w:szCs w:val="28"/>
          <w:u w:val="single"/>
        </w:rPr>
        <w:t>PACHTU</w:t>
      </w:r>
      <w:r w:rsidR="006E3601" w:rsidRPr="006E241D">
        <w:rPr>
          <w:b/>
          <w:caps/>
          <w:sz w:val="28"/>
          <w:szCs w:val="28"/>
          <w:u w:val="single"/>
        </w:rPr>
        <w:t xml:space="preserve"> </w:t>
      </w:r>
      <w:r w:rsidRPr="006E241D">
        <w:rPr>
          <w:b/>
          <w:caps/>
          <w:sz w:val="28"/>
          <w:szCs w:val="28"/>
          <w:u w:val="single"/>
        </w:rPr>
        <w:t>a provozování kanalizací</w:t>
      </w:r>
    </w:p>
    <w:p w14:paraId="6AC69730" w14:textId="77777777" w:rsidR="00CF0BC2" w:rsidRDefault="003558C9" w:rsidP="006E241D">
      <w:pPr>
        <w:jc w:val="center"/>
        <w:rPr>
          <w:lang w:eastAsia="en-US"/>
        </w:rPr>
      </w:pPr>
      <w:r w:rsidRPr="006C327D">
        <w:rPr>
          <w:lang w:eastAsia="en-US"/>
        </w:rPr>
        <w:t>u</w:t>
      </w:r>
      <w:r w:rsidR="00DF558B" w:rsidRPr="006C327D">
        <w:rPr>
          <w:lang w:eastAsia="en-US"/>
        </w:rPr>
        <w:t xml:space="preserve">zavřená </w:t>
      </w:r>
      <w:r w:rsidR="00DF558B" w:rsidRPr="0083666F">
        <w:rPr>
          <w:lang w:eastAsia="en-US"/>
        </w:rPr>
        <w:t xml:space="preserve">podle § </w:t>
      </w:r>
      <w:r w:rsidR="00DB40E0" w:rsidRPr="0083666F">
        <w:rPr>
          <w:lang w:eastAsia="en-US"/>
        </w:rPr>
        <w:t>2201</w:t>
      </w:r>
      <w:r w:rsidR="00DF558B" w:rsidRPr="00C57487">
        <w:rPr>
          <w:lang w:eastAsia="en-US"/>
        </w:rPr>
        <w:t xml:space="preserve"> a násl. zákona č. </w:t>
      </w:r>
      <w:r w:rsidR="00DB40E0" w:rsidRPr="008B6512">
        <w:t>89/2012 Sb.</w:t>
      </w:r>
      <w:r w:rsidR="00DF558B" w:rsidRPr="00F90B30">
        <w:rPr>
          <w:lang w:eastAsia="en-US"/>
        </w:rPr>
        <w:t>., občanský zákoník, ve znění pozdějších předpisů</w:t>
      </w:r>
      <w:r w:rsidR="00DF558B" w:rsidRPr="006E241D">
        <w:rPr>
          <w:lang w:eastAsia="en-US"/>
        </w:rPr>
        <w:t xml:space="preserve"> </w:t>
      </w:r>
      <w:r w:rsidR="00EF2AC7">
        <w:rPr>
          <w:lang w:eastAsia="en-US"/>
        </w:rPr>
        <w:br/>
      </w:r>
      <w:r w:rsidR="00DF558B" w:rsidRPr="006E241D">
        <w:rPr>
          <w:lang w:eastAsia="en-US"/>
        </w:rPr>
        <w:t xml:space="preserve">a ustanovení § 8 odst. 2 Zákona o </w:t>
      </w:r>
      <w:r w:rsidR="00B364FA" w:rsidRPr="006E241D">
        <w:rPr>
          <w:lang w:eastAsia="en-US"/>
        </w:rPr>
        <w:t>Vodovodech a Kanalizacích</w:t>
      </w:r>
      <w:r w:rsidR="00CF0BC2">
        <w:rPr>
          <w:lang w:eastAsia="en-US"/>
        </w:rPr>
        <w:t xml:space="preserve"> </w:t>
      </w:r>
    </w:p>
    <w:p w14:paraId="5FA2F410" w14:textId="77777777" w:rsidR="00DF558B" w:rsidRPr="00DF558B" w:rsidRDefault="00CF0BC2" w:rsidP="006E241D">
      <w:pPr>
        <w:jc w:val="center"/>
        <w:rPr>
          <w:lang w:eastAsia="en-US"/>
        </w:rPr>
      </w:pPr>
      <w:r>
        <w:rPr>
          <w:lang w:eastAsia="en-US"/>
        </w:rPr>
        <w:t>(dále jen Smlouva)</w:t>
      </w:r>
    </w:p>
    <w:p w14:paraId="0979EBBF" w14:textId="77777777" w:rsidR="00D62A5C" w:rsidRPr="00215DE3" w:rsidRDefault="008377D1" w:rsidP="00496C92">
      <w:pPr>
        <w:pStyle w:val="Nadpis1"/>
      </w:pPr>
      <w:bookmarkStart w:id="0" w:name="_Toc57977214"/>
      <w:r>
        <w:t>SMLUVNÍ STRAN</w:t>
      </w:r>
      <w:r w:rsidR="00906DF2">
        <w:t>Y</w:t>
      </w:r>
      <w:bookmarkEnd w:id="0"/>
    </w:p>
    <w:p w14:paraId="39268F8C" w14:textId="77777777" w:rsidR="003710F1" w:rsidRPr="003710F1" w:rsidRDefault="003710F1" w:rsidP="003710F1">
      <w:pPr>
        <w:pStyle w:val="Nadpis3"/>
        <w:ind w:left="0"/>
        <w:rPr>
          <w:b/>
          <w:bCs w:val="0"/>
        </w:rPr>
      </w:pPr>
      <w:r w:rsidRPr="003710F1">
        <w:rPr>
          <w:b/>
          <w:bCs w:val="0"/>
        </w:rPr>
        <w:t>Město Kopřivnice</w:t>
      </w:r>
    </w:p>
    <w:p w14:paraId="175DCAEC" w14:textId="77777777" w:rsidR="003710F1" w:rsidRPr="00DF26E7" w:rsidRDefault="003710F1" w:rsidP="003710F1">
      <w:pPr>
        <w:jc w:val="both"/>
      </w:pPr>
      <w:r w:rsidRPr="00DF26E7">
        <w:t>se sídlem Štefánikova 1163/12, 742 21 Kopřivnice</w:t>
      </w:r>
    </w:p>
    <w:p w14:paraId="043E8A24" w14:textId="77777777" w:rsidR="003710F1" w:rsidRPr="00DF26E7" w:rsidRDefault="003710F1" w:rsidP="003710F1">
      <w:r w:rsidRPr="00DF26E7">
        <w:rPr>
          <w:rFonts w:cs="Arial"/>
          <w:lang w:eastAsia="en-US"/>
        </w:rPr>
        <w:t xml:space="preserve">DIČ: </w:t>
      </w:r>
      <w:r w:rsidRPr="00DF26E7">
        <w:rPr>
          <w:rFonts w:cs="Arial"/>
          <w:lang w:eastAsia="en-US"/>
        </w:rPr>
        <w:tab/>
      </w:r>
      <w:r w:rsidRPr="00DF26E7">
        <w:rPr>
          <w:rFonts w:cs="Arial"/>
          <w:lang w:eastAsia="en-US"/>
        </w:rPr>
        <w:tab/>
      </w:r>
      <w:r w:rsidRPr="00DF26E7">
        <w:rPr>
          <w:rFonts w:cs="Arial"/>
          <w:lang w:eastAsia="en-US"/>
        </w:rPr>
        <w:tab/>
      </w:r>
      <w:r w:rsidRPr="00DF26E7">
        <w:rPr>
          <w:rFonts w:cs="Arial"/>
          <w:lang w:eastAsia="en-US"/>
        </w:rPr>
        <w:tab/>
      </w:r>
      <w:r w:rsidRPr="00DF26E7">
        <w:t>CZ00298077</w:t>
      </w:r>
    </w:p>
    <w:p w14:paraId="6E4648B6" w14:textId="770B2237" w:rsidR="003710F1" w:rsidRPr="00DF26E7" w:rsidRDefault="003710F1" w:rsidP="003710F1">
      <w:r w:rsidRPr="00DF26E7">
        <w:t>IČ</w:t>
      </w:r>
      <w:r w:rsidR="006E3601">
        <w:t>O</w:t>
      </w:r>
      <w:r w:rsidRPr="00DF26E7">
        <w:t xml:space="preserve">: </w:t>
      </w:r>
      <w:r w:rsidRPr="00DF26E7">
        <w:tab/>
      </w:r>
      <w:r w:rsidRPr="00DF26E7">
        <w:tab/>
      </w:r>
      <w:r w:rsidRPr="00DF26E7">
        <w:tab/>
      </w:r>
      <w:r w:rsidRPr="00DF26E7">
        <w:tab/>
        <w:t>00298077</w:t>
      </w:r>
    </w:p>
    <w:p w14:paraId="196072D1" w14:textId="77777777" w:rsidR="003710F1" w:rsidRPr="00DF26E7" w:rsidRDefault="003710F1" w:rsidP="003710F1">
      <w:pPr>
        <w:jc w:val="both"/>
        <w:rPr>
          <w:rFonts w:cs="Arial"/>
          <w:lang w:eastAsia="en-US"/>
        </w:rPr>
      </w:pPr>
      <w:r w:rsidRPr="00DF26E7">
        <w:rPr>
          <w:rFonts w:cs="Arial"/>
          <w:lang w:eastAsia="en-US"/>
        </w:rPr>
        <w:t xml:space="preserve">Bankovní spojení: </w:t>
      </w:r>
      <w:r w:rsidRPr="00DF26E7">
        <w:rPr>
          <w:rFonts w:cs="Arial"/>
          <w:lang w:eastAsia="en-US"/>
        </w:rPr>
        <w:tab/>
      </w:r>
      <w:r w:rsidRPr="00DF26E7">
        <w:rPr>
          <w:rFonts w:cs="Arial"/>
          <w:lang w:eastAsia="en-US"/>
        </w:rPr>
        <w:tab/>
        <w:t>1767241349/0800</w:t>
      </w:r>
    </w:p>
    <w:p w14:paraId="242189C7" w14:textId="77777777" w:rsidR="003710F1" w:rsidRPr="00DF26E7" w:rsidRDefault="003710F1" w:rsidP="003710F1">
      <w:pPr>
        <w:jc w:val="both"/>
        <w:rPr>
          <w:rFonts w:cs="Arial"/>
          <w:lang w:eastAsia="en-US"/>
        </w:rPr>
      </w:pPr>
      <w:r w:rsidRPr="00DF26E7">
        <w:rPr>
          <w:rFonts w:cs="Arial"/>
          <w:lang w:eastAsia="en-US"/>
        </w:rPr>
        <w:t>Číslo účtu:</w:t>
      </w:r>
      <w:r w:rsidRPr="00DF26E7">
        <w:rPr>
          <w:rFonts w:cs="Arial"/>
          <w:lang w:eastAsia="en-US"/>
        </w:rPr>
        <w:tab/>
      </w:r>
      <w:r w:rsidRPr="00DF26E7">
        <w:rPr>
          <w:rFonts w:cs="Arial"/>
          <w:lang w:eastAsia="en-US"/>
        </w:rPr>
        <w:tab/>
      </w:r>
      <w:r w:rsidRPr="00DF26E7">
        <w:rPr>
          <w:rFonts w:cs="Arial"/>
          <w:lang w:eastAsia="en-US"/>
        </w:rPr>
        <w:tab/>
        <w:t>Česká spořitelna, a.s., pobočka Kopřivnice</w:t>
      </w:r>
    </w:p>
    <w:p w14:paraId="35AF6691" w14:textId="1D34A1A2" w:rsidR="003710F1" w:rsidRPr="00DF26E7" w:rsidRDefault="003710F1" w:rsidP="003710F1">
      <w:r>
        <w:t xml:space="preserve">zastoupené: </w:t>
      </w:r>
      <w:r>
        <w:tab/>
      </w:r>
      <w:r w:rsidR="006E3601">
        <w:t xml:space="preserve">                        </w:t>
      </w:r>
      <w:r>
        <w:t>Ing. Miroslav</w:t>
      </w:r>
      <w:r w:rsidR="006E3601">
        <w:t>em</w:t>
      </w:r>
      <w:r>
        <w:t xml:space="preserve"> Kopečný</w:t>
      </w:r>
      <w:r w:rsidR="006E3601">
        <w:t>m</w:t>
      </w:r>
      <w:r w:rsidRPr="00DF26E7">
        <w:t>, starost</w:t>
      </w:r>
      <w:r w:rsidR="006E3601">
        <w:t>ou</w:t>
      </w:r>
    </w:p>
    <w:p w14:paraId="24FEA943" w14:textId="77777777" w:rsidR="003710F1" w:rsidRPr="00DF26E7" w:rsidRDefault="003710F1" w:rsidP="003710F1">
      <w:r w:rsidRPr="00DF26E7">
        <w:t>a</w:t>
      </w:r>
    </w:p>
    <w:p w14:paraId="58B027FC" w14:textId="77777777" w:rsidR="003710F1" w:rsidRPr="006225E4" w:rsidRDefault="003710F1" w:rsidP="003710F1">
      <w:pPr>
        <w:rPr>
          <w:b/>
        </w:rPr>
      </w:pPr>
      <w:r w:rsidRPr="006225E4">
        <w:rPr>
          <w:b/>
        </w:rPr>
        <w:t>Město Nový Jičín</w:t>
      </w:r>
    </w:p>
    <w:p w14:paraId="78FAD4AC" w14:textId="77777777" w:rsidR="003710F1" w:rsidRPr="00DF26E7" w:rsidRDefault="003710F1" w:rsidP="003710F1">
      <w:pPr>
        <w:jc w:val="both"/>
      </w:pPr>
      <w:r w:rsidRPr="00DF26E7">
        <w:t>se sídlem Masarykovo náměstí 1, 741 01 Nový Jičín</w:t>
      </w:r>
    </w:p>
    <w:p w14:paraId="49BDBA6D" w14:textId="77777777" w:rsidR="003710F1" w:rsidRPr="00DF26E7" w:rsidRDefault="003710F1" w:rsidP="003710F1">
      <w:r w:rsidRPr="00DF26E7">
        <w:rPr>
          <w:rFonts w:cs="Arial"/>
          <w:lang w:eastAsia="en-US"/>
        </w:rPr>
        <w:t xml:space="preserve">DIČ: </w:t>
      </w:r>
      <w:r w:rsidRPr="00DF26E7">
        <w:rPr>
          <w:rFonts w:cs="Arial"/>
          <w:lang w:eastAsia="en-US"/>
        </w:rPr>
        <w:tab/>
      </w:r>
      <w:r w:rsidRPr="00DF26E7">
        <w:rPr>
          <w:rFonts w:cs="Arial"/>
          <w:lang w:eastAsia="en-US"/>
        </w:rPr>
        <w:tab/>
      </w:r>
      <w:r w:rsidRPr="00DF26E7">
        <w:rPr>
          <w:rFonts w:cs="Arial"/>
          <w:lang w:eastAsia="en-US"/>
        </w:rPr>
        <w:tab/>
      </w:r>
      <w:r w:rsidRPr="00DF26E7">
        <w:rPr>
          <w:rFonts w:cs="Arial"/>
          <w:lang w:eastAsia="en-US"/>
        </w:rPr>
        <w:tab/>
      </w:r>
      <w:r w:rsidRPr="00DF26E7">
        <w:t>CZ00298212</w:t>
      </w:r>
    </w:p>
    <w:p w14:paraId="0EA5CFD4" w14:textId="012C8E85" w:rsidR="003710F1" w:rsidRPr="00DF26E7" w:rsidRDefault="003710F1" w:rsidP="003710F1">
      <w:r w:rsidRPr="00DF26E7">
        <w:t>IČ</w:t>
      </w:r>
      <w:r w:rsidR="006E3601">
        <w:t>O</w:t>
      </w:r>
      <w:r w:rsidRPr="00DF26E7">
        <w:t xml:space="preserve">: </w:t>
      </w:r>
      <w:r w:rsidRPr="00DF26E7">
        <w:tab/>
      </w:r>
      <w:r w:rsidRPr="00DF26E7">
        <w:tab/>
      </w:r>
      <w:r w:rsidRPr="00DF26E7">
        <w:tab/>
      </w:r>
      <w:r w:rsidRPr="00DF26E7">
        <w:tab/>
        <w:t>00298212</w:t>
      </w:r>
    </w:p>
    <w:p w14:paraId="0A229E88" w14:textId="77777777" w:rsidR="003710F1" w:rsidRPr="00DF26E7" w:rsidRDefault="003710F1" w:rsidP="003710F1">
      <w:pPr>
        <w:jc w:val="both"/>
      </w:pPr>
      <w:r w:rsidRPr="00DF26E7">
        <w:rPr>
          <w:rFonts w:cs="Arial"/>
          <w:lang w:eastAsia="en-US"/>
        </w:rPr>
        <w:t>Bankovní spojení:</w:t>
      </w:r>
      <w:r w:rsidRPr="00DF26E7">
        <w:t xml:space="preserve"> </w:t>
      </w:r>
      <w:r w:rsidRPr="00DF26E7">
        <w:tab/>
      </w:r>
      <w:r w:rsidRPr="00DF26E7">
        <w:tab/>
        <w:t xml:space="preserve">Komerční banka, a.s., pobočka Nový Jičín </w:t>
      </w:r>
    </w:p>
    <w:p w14:paraId="6D2888D1" w14:textId="77777777" w:rsidR="003710F1" w:rsidRPr="00DF26E7" w:rsidRDefault="003710F1" w:rsidP="003710F1">
      <w:pPr>
        <w:jc w:val="both"/>
        <w:rPr>
          <w:rFonts w:cs="Arial"/>
          <w:sz w:val="20"/>
        </w:rPr>
      </w:pPr>
      <w:r w:rsidRPr="00DF26E7">
        <w:rPr>
          <w:rFonts w:cs="Arial"/>
          <w:lang w:eastAsia="en-US"/>
        </w:rPr>
        <w:t>Číslo účtu:</w:t>
      </w:r>
      <w:r w:rsidRPr="00DF26E7">
        <w:rPr>
          <w:rFonts w:cs="Arial"/>
          <w:lang w:eastAsia="en-US"/>
        </w:rPr>
        <w:tab/>
      </w:r>
      <w:r w:rsidRPr="00DF26E7">
        <w:rPr>
          <w:rFonts w:cs="Arial"/>
          <w:lang w:eastAsia="en-US"/>
        </w:rPr>
        <w:tab/>
      </w:r>
      <w:r w:rsidRPr="00DF26E7">
        <w:rPr>
          <w:rFonts w:cs="Arial"/>
          <w:lang w:eastAsia="en-US"/>
        </w:rPr>
        <w:tab/>
        <w:t>19-326801 / 0100</w:t>
      </w:r>
    </w:p>
    <w:p w14:paraId="4715A9B8" w14:textId="0327B634" w:rsidR="003710F1" w:rsidRPr="00DF26E7" w:rsidRDefault="003710F1" w:rsidP="003710F1">
      <w:r w:rsidRPr="00DF26E7">
        <w:t>zas</w:t>
      </w:r>
      <w:r>
        <w:t xml:space="preserve">toupené: </w:t>
      </w:r>
      <w:r>
        <w:tab/>
      </w:r>
      <w:r w:rsidR="006E3601">
        <w:t xml:space="preserve">                        Mgr</w:t>
      </w:r>
      <w:r>
        <w:t>. Stanislav</w:t>
      </w:r>
      <w:r w:rsidR="006E3601">
        <w:t>em</w:t>
      </w:r>
      <w:r>
        <w:t xml:space="preserve"> Kopecký</w:t>
      </w:r>
      <w:r w:rsidR="006E3601">
        <w:t>m</w:t>
      </w:r>
      <w:r w:rsidRPr="00DF26E7">
        <w:t>, starost</w:t>
      </w:r>
      <w:r w:rsidR="006E3601">
        <w:t>ou</w:t>
      </w:r>
    </w:p>
    <w:p w14:paraId="251CD1FC" w14:textId="77777777" w:rsidR="003710F1" w:rsidRPr="00DF26E7" w:rsidRDefault="003710F1" w:rsidP="003710F1">
      <w:r w:rsidRPr="00DF26E7">
        <w:t>a</w:t>
      </w:r>
    </w:p>
    <w:p w14:paraId="5DB077BA" w14:textId="77777777" w:rsidR="003710F1" w:rsidRPr="006225E4" w:rsidRDefault="003710F1" w:rsidP="003710F1">
      <w:pPr>
        <w:rPr>
          <w:b/>
        </w:rPr>
      </w:pPr>
      <w:r w:rsidRPr="006225E4">
        <w:rPr>
          <w:b/>
        </w:rPr>
        <w:t>Obec Mořkov</w:t>
      </w:r>
    </w:p>
    <w:p w14:paraId="55EE09D6" w14:textId="77777777" w:rsidR="003710F1" w:rsidRPr="00DF26E7" w:rsidRDefault="003710F1" w:rsidP="003710F1">
      <w:pPr>
        <w:jc w:val="both"/>
      </w:pPr>
      <w:r w:rsidRPr="00DF26E7">
        <w:t>se sídlem Horní 10, 742 72 Mořkov</w:t>
      </w:r>
    </w:p>
    <w:p w14:paraId="27FC4CD5" w14:textId="77777777" w:rsidR="003710F1" w:rsidRPr="00DF26E7" w:rsidRDefault="003710F1" w:rsidP="003710F1">
      <w:r w:rsidRPr="00DF26E7">
        <w:rPr>
          <w:rFonts w:cs="Arial"/>
          <w:lang w:eastAsia="en-US"/>
        </w:rPr>
        <w:t xml:space="preserve">DIČ: </w:t>
      </w:r>
      <w:r w:rsidRPr="00DF26E7">
        <w:rPr>
          <w:rFonts w:cs="Arial"/>
          <w:lang w:eastAsia="en-US"/>
        </w:rPr>
        <w:tab/>
      </w:r>
      <w:r w:rsidRPr="00DF26E7">
        <w:rPr>
          <w:rFonts w:cs="Arial"/>
          <w:lang w:eastAsia="en-US"/>
        </w:rPr>
        <w:tab/>
      </w:r>
      <w:r w:rsidRPr="00DF26E7">
        <w:rPr>
          <w:rFonts w:cs="Arial"/>
          <w:lang w:eastAsia="en-US"/>
        </w:rPr>
        <w:tab/>
      </w:r>
      <w:r w:rsidRPr="00DF26E7">
        <w:rPr>
          <w:rFonts w:cs="Arial"/>
          <w:lang w:eastAsia="en-US"/>
        </w:rPr>
        <w:tab/>
      </w:r>
      <w:r w:rsidRPr="00DF26E7">
        <w:t>CZ00298191</w:t>
      </w:r>
    </w:p>
    <w:p w14:paraId="151C450C" w14:textId="7E0AC2A5" w:rsidR="003710F1" w:rsidRPr="00DF26E7" w:rsidRDefault="003710F1" w:rsidP="003710F1">
      <w:r w:rsidRPr="00DF26E7">
        <w:t>IČ</w:t>
      </w:r>
      <w:r w:rsidR="006E3601">
        <w:t>O</w:t>
      </w:r>
      <w:r w:rsidRPr="00DF26E7">
        <w:t xml:space="preserve">: </w:t>
      </w:r>
      <w:r w:rsidRPr="00DF26E7">
        <w:tab/>
      </w:r>
      <w:r w:rsidRPr="00DF26E7">
        <w:tab/>
      </w:r>
      <w:r w:rsidRPr="00DF26E7">
        <w:tab/>
      </w:r>
      <w:r w:rsidRPr="00DF26E7">
        <w:tab/>
        <w:t>00298191</w:t>
      </w:r>
    </w:p>
    <w:p w14:paraId="7891A3A4" w14:textId="77777777" w:rsidR="003710F1" w:rsidRPr="00DF26E7" w:rsidRDefault="003710F1" w:rsidP="003710F1">
      <w:pPr>
        <w:jc w:val="both"/>
      </w:pPr>
      <w:r w:rsidRPr="00DF26E7">
        <w:rPr>
          <w:rFonts w:cs="Arial"/>
          <w:lang w:eastAsia="en-US"/>
        </w:rPr>
        <w:t>Bankovní spojení:</w:t>
      </w:r>
      <w:r w:rsidRPr="00DF26E7">
        <w:t xml:space="preserve"> </w:t>
      </w:r>
      <w:r w:rsidRPr="00DF26E7">
        <w:tab/>
      </w:r>
      <w:r w:rsidRPr="00DF26E7">
        <w:tab/>
        <w:t>Česká spořitelna, a.s., pobočka Nový Jičín</w:t>
      </w:r>
    </w:p>
    <w:p w14:paraId="063FB2F5" w14:textId="77777777" w:rsidR="003710F1" w:rsidRPr="00DF26E7" w:rsidRDefault="003710F1" w:rsidP="003710F1">
      <w:pPr>
        <w:jc w:val="both"/>
        <w:rPr>
          <w:rFonts w:cs="Arial"/>
          <w:sz w:val="20"/>
        </w:rPr>
      </w:pPr>
      <w:r w:rsidRPr="00DF26E7">
        <w:rPr>
          <w:rFonts w:cs="Arial"/>
          <w:lang w:eastAsia="en-US"/>
        </w:rPr>
        <w:t>Číslo účtu:</w:t>
      </w:r>
      <w:r w:rsidRPr="00DF26E7">
        <w:rPr>
          <w:rFonts w:cs="Arial"/>
          <w:lang w:eastAsia="en-US"/>
        </w:rPr>
        <w:tab/>
      </w:r>
      <w:r w:rsidRPr="00DF26E7">
        <w:rPr>
          <w:rFonts w:cs="Arial"/>
          <w:lang w:eastAsia="en-US"/>
        </w:rPr>
        <w:tab/>
      </w:r>
      <w:r w:rsidRPr="00DF26E7">
        <w:rPr>
          <w:rFonts w:cs="Arial"/>
          <w:lang w:eastAsia="en-US"/>
        </w:rPr>
        <w:tab/>
      </w:r>
      <w:r w:rsidRPr="00DF26E7">
        <w:rPr>
          <w:rFonts w:cs="Arial"/>
          <w:bCs/>
          <w:lang w:eastAsia="en-US"/>
        </w:rPr>
        <w:t>1765767339 / 0800</w:t>
      </w:r>
    </w:p>
    <w:p w14:paraId="54C11587" w14:textId="2F6906CD" w:rsidR="003710F1" w:rsidRPr="00DF26E7" w:rsidRDefault="003710F1" w:rsidP="003710F1">
      <w:r w:rsidRPr="00DF26E7">
        <w:t>zastoupen</w:t>
      </w:r>
      <w:r w:rsidR="006E3601">
        <w:t>á</w:t>
      </w:r>
      <w:r w:rsidRPr="00DF26E7">
        <w:t xml:space="preserve"> : </w:t>
      </w:r>
      <w:r>
        <w:tab/>
      </w:r>
      <w:r w:rsidR="006E3601">
        <w:t xml:space="preserve">                       </w:t>
      </w:r>
      <w:r w:rsidRPr="00DF26E7">
        <w:t>Ivan</w:t>
      </w:r>
      <w:r w:rsidR="006E3601">
        <w:t>ou</w:t>
      </w:r>
      <w:r w:rsidRPr="00DF26E7">
        <w:t xml:space="preserve"> Váňov</w:t>
      </w:r>
      <w:r w:rsidR="006E3601">
        <w:t>ou</w:t>
      </w:r>
      <w:r>
        <w:t>, MBA</w:t>
      </w:r>
      <w:r w:rsidRPr="00DF26E7">
        <w:t>, starostk</w:t>
      </w:r>
      <w:r w:rsidR="006E3601">
        <w:t>ou</w:t>
      </w:r>
    </w:p>
    <w:p w14:paraId="0E63C28C" w14:textId="77777777" w:rsidR="003710F1" w:rsidRPr="00DF26E7" w:rsidRDefault="003710F1" w:rsidP="003710F1">
      <w:r w:rsidRPr="00DF26E7">
        <w:t>a</w:t>
      </w:r>
    </w:p>
    <w:p w14:paraId="242B3AEB" w14:textId="77777777" w:rsidR="003710F1" w:rsidRPr="006225E4" w:rsidRDefault="003710F1" w:rsidP="003710F1">
      <w:pPr>
        <w:rPr>
          <w:b/>
        </w:rPr>
      </w:pPr>
      <w:r w:rsidRPr="006225E4">
        <w:rPr>
          <w:b/>
        </w:rPr>
        <w:t xml:space="preserve">Obec Životice u Nového Jičína </w:t>
      </w:r>
    </w:p>
    <w:p w14:paraId="29801CD8" w14:textId="77777777" w:rsidR="003710F1" w:rsidRPr="00DF26E7" w:rsidRDefault="003710F1" w:rsidP="003710F1">
      <w:pPr>
        <w:jc w:val="both"/>
      </w:pPr>
      <w:r w:rsidRPr="00DF26E7">
        <w:t>se sídlem Životice u Nového Jičína 128, p. 742 72 Mořkov</w:t>
      </w:r>
    </w:p>
    <w:p w14:paraId="32DF4B48" w14:textId="77777777" w:rsidR="003710F1" w:rsidRPr="00DF26E7" w:rsidRDefault="003710F1" w:rsidP="003710F1">
      <w:r w:rsidRPr="00DF26E7">
        <w:rPr>
          <w:rFonts w:cs="Arial"/>
          <w:lang w:eastAsia="en-US"/>
        </w:rPr>
        <w:t xml:space="preserve">DIČ: </w:t>
      </w:r>
      <w:r w:rsidRPr="00DF26E7">
        <w:rPr>
          <w:rFonts w:cs="Arial"/>
          <w:lang w:eastAsia="en-US"/>
        </w:rPr>
        <w:tab/>
      </w:r>
      <w:r w:rsidRPr="00DF26E7">
        <w:rPr>
          <w:rFonts w:cs="Arial"/>
          <w:lang w:eastAsia="en-US"/>
        </w:rPr>
        <w:tab/>
      </w:r>
      <w:r w:rsidRPr="00DF26E7">
        <w:rPr>
          <w:rFonts w:cs="Arial"/>
          <w:lang w:eastAsia="en-US"/>
        </w:rPr>
        <w:tab/>
      </w:r>
      <w:r w:rsidRPr="00DF26E7">
        <w:rPr>
          <w:rFonts w:cs="Arial"/>
          <w:lang w:eastAsia="en-US"/>
        </w:rPr>
        <w:tab/>
      </w:r>
      <w:r>
        <w:t>CZ48804711</w:t>
      </w:r>
    </w:p>
    <w:p w14:paraId="3B57E791" w14:textId="7A19F97D" w:rsidR="003710F1" w:rsidRPr="00DF26E7" w:rsidRDefault="003710F1" w:rsidP="003710F1">
      <w:r w:rsidRPr="00DF26E7">
        <w:t>IČ</w:t>
      </w:r>
      <w:r w:rsidR="006E3601">
        <w:t>O</w:t>
      </w:r>
      <w:r w:rsidRPr="00DF26E7">
        <w:t xml:space="preserve">: </w:t>
      </w:r>
      <w:r w:rsidRPr="00DF26E7">
        <w:tab/>
      </w:r>
      <w:r w:rsidRPr="00DF26E7">
        <w:tab/>
      </w:r>
      <w:r w:rsidRPr="00DF26E7">
        <w:tab/>
      </w:r>
      <w:r w:rsidRPr="00DF26E7">
        <w:tab/>
      </w:r>
      <w:r>
        <w:t>48804711</w:t>
      </w:r>
    </w:p>
    <w:p w14:paraId="365B7A6C" w14:textId="77777777" w:rsidR="003710F1" w:rsidRPr="00DF26E7" w:rsidRDefault="003710F1" w:rsidP="003710F1">
      <w:pPr>
        <w:jc w:val="both"/>
      </w:pPr>
      <w:r w:rsidRPr="00DF26E7">
        <w:rPr>
          <w:rFonts w:cs="Arial"/>
          <w:lang w:eastAsia="en-US"/>
        </w:rPr>
        <w:t>Bankovní spojení:</w:t>
      </w:r>
      <w:r w:rsidRPr="00DF26E7">
        <w:t xml:space="preserve"> </w:t>
      </w:r>
      <w:r w:rsidRPr="00DF26E7">
        <w:tab/>
      </w:r>
      <w:r w:rsidRPr="00DF26E7">
        <w:tab/>
      </w:r>
      <w:r>
        <w:rPr>
          <w:rStyle w:val="preformatted"/>
        </w:rPr>
        <w:t>MONETA Money Bank, a.s.</w:t>
      </w:r>
      <w:r w:rsidRPr="00DF26E7">
        <w:t>, pobočka Nový Jičín</w:t>
      </w:r>
    </w:p>
    <w:p w14:paraId="6E74456B" w14:textId="77777777" w:rsidR="003710F1" w:rsidRPr="00DF26E7" w:rsidRDefault="003710F1" w:rsidP="003710F1">
      <w:pPr>
        <w:jc w:val="both"/>
        <w:rPr>
          <w:rFonts w:cs="Arial"/>
          <w:sz w:val="20"/>
        </w:rPr>
      </w:pPr>
      <w:r w:rsidRPr="00DF26E7">
        <w:rPr>
          <w:rFonts w:cs="Arial"/>
          <w:lang w:eastAsia="en-US"/>
        </w:rPr>
        <w:t>Číslo účtu:</w:t>
      </w:r>
      <w:r w:rsidRPr="00DF26E7">
        <w:rPr>
          <w:rFonts w:cs="Arial"/>
          <w:lang w:eastAsia="en-US"/>
        </w:rPr>
        <w:tab/>
      </w:r>
      <w:r w:rsidRPr="00DF26E7">
        <w:rPr>
          <w:rFonts w:cs="Arial"/>
          <w:lang w:eastAsia="en-US"/>
        </w:rPr>
        <w:tab/>
      </w:r>
      <w:r w:rsidRPr="00DF26E7">
        <w:rPr>
          <w:rFonts w:cs="Arial"/>
          <w:lang w:eastAsia="en-US"/>
        </w:rPr>
        <w:tab/>
        <w:t>529764 / 0600</w:t>
      </w:r>
    </w:p>
    <w:p w14:paraId="7D97FEF2" w14:textId="3D0083AE" w:rsidR="003710F1" w:rsidRDefault="003710F1" w:rsidP="003710F1">
      <w:pPr>
        <w:rPr>
          <w:rFonts w:cs="Arial"/>
          <w:lang w:eastAsia="en-US"/>
        </w:rPr>
      </w:pPr>
      <w:r w:rsidRPr="00DF26E7">
        <w:rPr>
          <w:rFonts w:cs="Arial"/>
          <w:lang w:eastAsia="en-US"/>
        </w:rPr>
        <w:t>zastoupen</w:t>
      </w:r>
      <w:r w:rsidR="006E3601">
        <w:rPr>
          <w:rFonts w:cs="Arial"/>
          <w:lang w:eastAsia="en-US"/>
        </w:rPr>
        <w:t>á</w:t>
      </w:r>
      <w:r w:rsidRPr="00DF26E7">
        <w:rPr>
          <w:rFonts w:cs="Arial"/>
          <w:lang w:eastAsia="en-US"/>
        </w:rPr>
        <w:t xml:space="preserve">: </w:t>
      </w:r>
      <w:r w:rsidRPr="00DF26E7">
        <w:rPr>
          <w:rFonts w:cs="Arial"/>
          <w:lang w:eastAsia="en-US"/>
        </w:rPr>
        <w:tab/>
      </w:r>
      <w:r w:rsidR="006E3601">
        <w:rPr>
          <w:rFonts w:cs="Arial"/>
          <w:lang w:eastAsia="en-US"/>
        </w:rPr>
        <w:t xml:space="preserve">                       </w:t>
      </w:r>
      <w:r w:rsidRPr="00DF26E7">
        <w:rPr>
          <w:rFonts w:cs="Arial"/>
          <w:lang w:eastAsia="en-US"/>
        </w:rPr>
        <w:t>Pavl</w:t>
      </w:r>
      <w:r w:rsidR="006E3601">
        <w:rPr>
          <w:rFonts w:cs="Arial"/>
          <w:lang w:eastAsia="en-US"/>
        </w:rPr>
        <w:t>em</w:t>
      </w:r>
      <w:r w:rsidRPr="00DF26E7">
        <w:rPr>
          <w:rFonts w:cs="Arial"/>
          <w:lang w:eastAsia="en-US"/>
        </w:rPr>
        <w:t xml:space="preserve"> Hasalík</w:t>
      </w:r>
      <w:r w:rsidR="006E3601">
        <w:rPr>
          <w:rFonts w:cs="Arial"/>
          <w:lang w:eastAsia="en-US"/>
        </w:rPr>
        <w:t>em</w:t>
      </w:r>
      <w:r w:rsidRPr="00DF26E7">
        <w:rPr>
          <w:rFonts w:cs="Arial"/>
          <w:lang w:eastAsia="en-US"/>
        </w:rPr>
        <w:t>, starost</w:t>
      </w:r>
      <w:r w:rsidR="006E3601">
        <w:rPr>
          <w:rFonts w:cs="Arial"/>
          <w:lang w:eastAsia="en-US"/>
        </w:rPr>
        <w:t>ou</w:t>
      </w:r>
    </w:p>
    <w:p w14:paraId="4B1C8B77" w14:textId="77777777" w:rsidR="003710F1" w:rsidRPr="00DF26E7" w:rsidRDefault="003710F1" w:rsidP="003710F1">
      <w:pPr>
        <w:rPr>
          <w:rFonts w:cs="Arial"/>
          <w:lang w:eastAsia="en-US"/>
        </w:rPr>
      </w:pPr>
    </w:p>
    <w:p w14:paraId="211F3052" w14:textId="6766179B" w:rsidR="003710F1" w:rsidRPr="00DF26E7" w:rsidRDefault="003710F1" w:rsidP="003710F1">
      <w:pPr>
        <w:jc w:val="both"/>
      </w:pPr>
      <w:r w:rsidRPr="00DF26E7">
        <w:t>jako vlastníci kanalizací pro veřejnou potřebu (dále</w:t>
      </w:r>
      <w:r w:rsidR="006E3601">
        <w:t xml:space="preserve"> všichni společně i každý jednotlivě </w:t>
      </w:r>
      <w:r w:rsidRPr="00DF26E7">
        <w:t xml:space="preserve">jen „Vlastník“) v rozsahu uvedeném v Příloze č. 1 k této Smlouvě, </w:t>
      </w:r>
      <w:r w:rsidR="006E3601">
        <w:t>všichni</w:t>
      </w:r>
      <w:r w:rsidR="00124D0F">
        <w:t xml:space="preserve"> ve všech věcech realizace této smlouvy</w:t>
      </w:r>
      <w:r w:rsidR="006E3601">
        <w:t xml:space="preserve"> </w:t>
      </w:r>
      <w:r w:rsidRPr="00DF26E7">
        <w:t>zastoupení:</w:t>
      </w:r>
    </w:p>
    <w:p w14:paraId="448D7655" w14:textId="77777777" w:rsidR="003710F1" w:rsidRPr="00DF26E7" w:rsidRDefault="003710F1" w:rsidP="003710F1">
      <w:pPr>
        <w:rPr>
          <w:b/>
        </w:rPr>
      </w:pPr>
      <w:r w:rsidRPr="00DF26E7">
        <w:rPr>
          <w:b/>
        </w:rPr>
        <w:t>Svazkem obcí regionu Novojičínska</w:t>
      </w:r>
      <w:r w:rsidRPr="00DF26E7" w:rsidDel="00B85E42">
        <w:rPr>
          <w:b/>
        </w:rPr>
        <w:t xml:space="preserve"> </w:t>
      </w:r>
    </w:p>
    <w:p w14:paraId="02016BBB" w14:textId="77777777" w:rsidR="003710F1" w:rsidRPr="00DF26E7" w:rsidRDefault="003710F1" w:rsidP="003710F1">
      <w:pPr>
        <w:jc w:val="both"/>
      </w:pPr>
      <w:r w:rsidRPr="00DF26E7">
        <w:t>se sídlem Masarykovo náměstí 1, 741 01 Nový Jičín</w:t>
      </w:r>
    </w:p>
    <w:p w14:paraId="0B8E980A" w14:textId="77777777" w:rsidR="003710F1" w:rsidRPr="00DF26E7" w:rsidRDefault="003710F1" w:rsidP="003710F1">
      <w:r w:rsidRPr="00DF26E7">
        <w:rPr>
          <w:rFonts w:cs="Arial"/>
          <w:lang w:eastAsia="en-US"/>
        </w:rPr>
        <w:t xml:space="preserve">DIČ: </w:t>
      </w:r>
      <w:r w:rsidRPr="00DF26E7">
        <w:rPr>
          <w:rFonts w:cs="Arial"/>
          <w:lang w:eastAsia="en-US"/>
        </w:rPr>
        <w:tab/>
      </w:r>
      <w:r w:rsidRPr="00DF26E7">
        <w:rPr>
          <w:rFonts w:cs="Arial"/>
          <w:lang w:eastAsia="en-US"/>
        </w:rPr>
        <w:tab/>
      </w:r>
      <w:r w:rsidRPr="00DF26E7">
        <w:rPr>
          <w:rFonts w:cs="Arial"/>
          <w:lang w:eastAsia="en-US"/>
        </w:rPr>
        <w:tab/>
      </w:r>
      <w:r w:rsidRPr="00DF26E7">
        <w:rPr>
          <w:rFonts w:cs="Arial"/>
          <w:lang w:eastAsia="en-US"/>
        </w:rPr>
        <w:tab/>
      </w:r>
      <w:r w:rsidRPr="00DF26E7">
        <w:t>CZ71240357</w:t>
      </w:r>
    </w:p>
    <w:p w14:paraId="786B6676" w14:textId="3F88BE56" w:rsidR="003710F1" w:rsidRPr="00DF26E7" w:rsidRDefault="003710F1" w:rsidP="003710F1">
      <w:r w:rsidRPr="00DF26E7">
        <w:t>IČ</w:t>
      </w:r>
      <w:r w:rsidR="006E3601">
        <w:t>O</w:t>
      </w:r>
      <w:r w:rsidRPr="00DF26E7">
        <w:t xml:space="preserve">: </w:t>
      </w:r>
      <w:r w:rsidRPr="00DF26E7">
        <w:tab/>
      </w:r>
      <w:r w:rsidRPr="00DF26E7">
        <w:tab/>
      </w:r>
      <w:r w:rsidRPr="00DF26E7">
        <w:tab/>
      </w:r>
      <w:r w:rsidRPr="00DF26E7">
        <w:tab/>
        <w:t>71240357</w:t>
      </w:r>
    </w:p>
    <w:p w14:paraId="4B46C1DB" w14:textId="77777777" w:rsidR="003710F1" w:rsidRPr="00DF26E7" w:rsidRDefault="003710F1" w:rsidP="003710F1">
      <w:pPr>
        <w:jc w:val="both"/>
      </w:pPr>
      <w:r w:rsidRPr="00DF26E7">
        <w:rPr>
          <w:rFonts w:cs="Arial"/>
          <w:lang w:eastAsia="en-US"/>
        </w:rPr>
        <w:t>Bankovní spojení:</w:t>
      </w:r>
      <w:r w:rsidRPr="00DF26E7">
        <w:t xml:space="preserve"> </w:t>
      </w:r>
      <w:r w:rsidRPr="00DF26E7">
        <w:tab/>
      </w:r>
      <w:r w:rsidRPr="00DF26E7">
        <w:tab/>
        <w:t>Česká spořitelna, a.s. (pobočka Nový Jičín)</w:t>
      </w:r>
    </w:p>
    <w:p w14:paraId="7487C8FF" w14:textId="77777777" w:rsidR="003710F1" w:rsidRPr="00DF26E7" w:rsidRDefault="003710F1" w:rsidP="003710F1">
      <w:pPr>
        <w:jc w:val="both"/>
        <w:rPr>
          <w:rFonts w:cs="Arial"/>
          <w:sz w:val="20"/>
        </w:rPr>
      </w:pPr>
      <w:r w:rsidRPr="00DF26E7">
        <w:rPr>
          <w:rFonts w:cs="Arial"/>
          <w:lang w:eastAsia="en-US"/>
        </w:rPr>
        <w:t>Číslo účtu:</w:t>
      </w:r>
      <w:r w:rsidRPr="00DF26E7">
        <w:rPr>
          <w:rFonts w:cs="Arial"/>
          <w:lang w:eastAsia="en-US"/>
        </w:rPr>
        <w:tab/>
      </w:r>
      <w:r w:rsidRPr="00DF26E7">
        <w:rPr>
          <w:rFonts w:cs="Arial"/>
          <w:lang w:eastAsia="en-US"/>
        </w:rPr>
        <w:tab/>
      </w:r>
      <w:r w:rsidRPr="00DF26E7">
        <w:rPr>
          <w:rFonts w:cs="Arial"/>
          <w:lang w:eastAsia="en-US"/>
        </w:rPr>
        <w:tab/>
      </w:r>
      <w:r w:rsidRPr="00DF26E7">
        <w:t>1877699369 / 0800</w:t>
      </w:r>
    </w:p>
    <w:p w14:paraId="1836C1B2" w14:textId="5AF0E795" w:rsidR="003710F1" w:rsidRPr="00184098" w:rsidRDefault="003710F1" w:rsidP="003710F1">
      <w:r w:rsidRPr="00DF26E7">
        <w:t>zastoupený</w:t>
      </w:r>
      <w:r w:rsidR="006E3601">
        <w:t>m</w:t>
      </w:r>
      <w:r w:rsidRPr="00DF26E7">
        <w:t xml:space="preserve">: </w:t>
      </w:r>
      <w:r w:rsidRPr="00DF26E7">
        <w:tab/>
      </w:r>
      <w:r w:rsidR="006E3601">
        <w:t xml:space="preserve">            </w:t>
      </w:r>
      <w:r w:rsidRPr="00DF26E7">
        <w:t>Ivan</w:t>
      </w:r>
      <w:r w:rsidR="006E3601">
        <w:t>ou</w:t>
      </w:r>
      <w:r w:rsidRPr="00DF26E7">
        <w:t xml:space="preserve"> Váňov</w:t>
      </w:r>
      <w:r w:rsidR="006E3601">
        <w:t>ou</w:t>
      </w:r>
      <w:r w:rsidRPr="00DF26E7">
        <w:t xml:space="preserve"> MBA, předsed</w:t>
      </w:r>
      <w:r w:rsidR="006E3601">
        <w:t>ou</w:t>
      </w:r>
      <w:r w:rsidRPr="00DF26E7">
        <w:t xml:space="preserve"> rady Svazku</w:t>
      </w:r>
    </w:p>
    <w:p w14:paraId="6107CA9E" w14:textId="77777777" w:rsidR="00D62A5C" w:rsidRDefault="00D62A5C" w:rsidP="000D2992"/>
    <w:p w14:paraId="02F4E8A4" w14:textId="77777777" w:rsidR="00D62A5C" w:rsidRDefault="00D62A5C" w:rsidP="000D2992">
      <w:r w:rsidRPr="000D2992">
        <w:t>a</w:t>
      </w:r>
    </w:p>
    <w:p w14:paraId="088D9BDF" w14:textId="77777777" w:rsidR="000D2992" w:rsidRPr="000D2992" w:rsidRDefault="000D2992" w:rsidP="000D2992"/>
    <w:p w14:paraId="3BA167A5" w14:textId="1DA471E5" w:rsidR="00D62A5C" w:rsidRPr="00184098" w:rsidRDefault="00D62A5C" w:rsidP="00184098">
      <w:r w:rsidRPr="00184098">
        <w:rPr>
          <w:highlight w:val="yellow"/>
        </w:rPr>
        <w:t>[…]</w:t>
      </w:r>
      <w:r w:rsidRPr="00184098">
        <w:t xml:space="preserve"> IČ</w:t>
      </w:r>
      <w:r w:rsidR="006E3601">
        <w:t>O</w:t>
      </w:r>
      <w:r w:rsidRPr="00184098">
        <w:t xml:space="preserve">: </w:t>
      </w:r>
      <w:r w:rsidRPr="00184098">
        <w:rPr>
          <w:highlight w:val="yellow"/>
        </w:rPr>
        <w:t>[…]</w:t>
      </w:r>
    </w:p>
    <w:p w14:paraId="3A12072A" w14:textId="77777777" w:rsidR="00D62A5C" w:rsidRPr="00184098" w:rsidRDefault="00D62A5C" w:rsidP="00184098">
      <w:r w:rsidRPr="00184098">
        <w:t xml:space="preserve">se sídlem </w:t>
      </w:r>
      <w:r w:rsidRPr="00184098">
        <w:rPr>
          <w:highlight w:val="yellow"/>
        </w:rPr>
        <w:t>[…]</w:t>
      </w:r>
    </w:p>
    <w:p w14:paraId="60A9A5D4" w14:textId="50D21B84" w:rsidR="00D62A5C" w:rsidRPr="00184098" w:rsidRDefault="00D62A5C" w:rsidP="00184098">
      <w:r w:rsidRPr="00184098">
        <w:t xml:space="preserve">zapsaný v obchodním rejstříku vedeném </w:t>
      </w:r>
      <w:r w:rsidRPr="00184098">
        <w:rPr>
          <w:highlight w:val="yellow"/>
        </w:rPr>
        <w:t>[…]</w:t>
      </w:r>
      <w:r w:rsidRPr="00184098">
        <w:t xml:space="preserve"> soudem v </w:t>
      </w:r>
      <w:r w:rsidRPr="00184098">
        <w:rPr>
          <w:highlight w:val="yellow"/>
        </w:rPr>
        <w:t>[…]</w:t>
      </w:r>
      <w:r w:rsidRPr="00184098">
        <w:t xml:space="preserve">, </w:t>
      </w:r>
      <w:r w:rsidR="006E3601">
        <w:t xml:space="preserve">pod sp. zn. </w:t>
      </w:r>
      <w:r w:rsidRPr="00184098">
        <w:rPr>
          <w:highlight w:val="yellow"/>
        </w:rPr>
        <w:t>[…]</w:t>
      </w:r>
    </w:p>
    <w:p w14:paraId="674BB278" w14:textId="77777777" w:rsidR="00D62A5C" w:rsidRPr="00184098" w:rsidRDefault="00D62A5C" w:rsidP="00184098">
      <w:r w:rsidRPr="00184098">
        <w:t xml:space="preserve">zastoupený / jednající </w:t>
      </w:r>
      <w:r w:rsidRPr="00184098">
        <w:rPr>
          <w:highlight w:val="yellow"/>
        </w:rPr>
        <w:t>[…]</w:t>
      </w:r>
    </w:p>
    <w:p w14:paraId="5E0A9A7B" w14:textId="77777777" w:rsidR="00D62A5C" w:rsidRPr="00184098" w:rsidRDefault="00D62A5C" w:rsidP="00184098">
      <w:r w:rsidRPr="00184098">
        <w:t>na straně druhé (dále jen „</w:t>
      </w:r>
      <w:r w:rsidRPr="00215DE3">
        <w:rPr>
          <w:b/>
          <w:bCs/>
        </w:rPr>
        <w:t>Provozovatel</w:t>
      </w:r>
      <w:r w:rsidRPr="00184098">
        <w:t>“)</w:t>
      </w:r>
      <w:r w:rsidR="00184098">
        <w:t>;</w:t>
      </w:r>
    </w:p>
    <w:p w14:paraId="57D5484F" w14:textId="77777777" w:rsidR="00D62A5C" w:rsidRPr="000D2992" w:rsidRDefault="00D62A5C" w:rsidP="000D2992">
      <w:r w:rsidRPr="000D2992">
        <w:t xml:space="preserve">(Vlastník a Provozovatel společně dále </w:t>
      </w:r>
      <w:r w:rsidR="00DF558B" w:rsidRPr="000D2992">
        <w:t xml:space="preserve">jako </w:t>
      </w:r>
      <w:r w:rsidRPr="000D2992">
        <w:t>„Smluvní Strany“</w:t>
      </w:r>
      <w:r w:rsidR="00DF558B" w:rsidRPr="000D2992">
        <w:t xml:space="preserve"> nebo každý jednotlivě jako „Smluvní Strana“</w:t>
      </w:r>
      <w:r w:rsidRPr="000D2992">
        <w:t>)</w:t>
      </w:r>
    </w:p>
    <w:p w14:paraId="2C43E08F" w14:textId="77777777" w:rsidR="00D62A5C" w:rsidRPr="00215DE3" w:rsidRDefault="00D376E8" w:rsidP="00496C92">
      <w:pPr>
        <w:pStyle w:val="Nadpis1"/>
      </w:pPr>
      <w:r>
        <w:br w:type="page"/>
      </w:r>
      <w:bookmarkStart w:id="1" w:name="_Toc57977215"/>
      <w:r w:rsidR="008377D1">
        <w:lastRenderedPageBreak/>
        <w:t>DEFINICE</w:t>
      </w:r>
      <w:bookmarkEnd w:id="1"/>
      <w:r w:rsidR="00D62A5C" w:rsidRPr="00215DE3">
        <w:tab/>
      </w:r>
    </w:p>
    <w:tbl>
      <w:tblPr>
        <w:tblW w:w="10908" w:type="dxa"/>
        <w:tblBorders>
          <w:insideV w:val="single" w:sz="12" w:space="0" w:color="auto"/>
        </w:tblBorders>
        <w:tblLook w:val="00A0" w:firstRow="1" w:lastRow="0" w:firstColumn="1" w:lastColumn="0" w:noHBand="0" w:noVBand="0"/>
      </w:tblPr>
      <w:tblGrid>
        <w:gridCol w:w="2448"/>
        <w:gridCol w:w="8460"/>
      </w:tblGrid>
      <w:tr w:rsidR="00C564B5" w:rsidRPr="00184098" w14:paraId="074FCBFF" w14:textId="77777777" w:rsidTr="0080208E">
        <w:trPr>
          <w:trHeight w:val="284"/>
        </w:trPr>
        <w:tc>
          <w:tcPr>
            <w:tcW w:w="2448" w:type="dxa"/>
            <w:tcBorders>
              <w:right w:val="single" w:sz="6" w:space="0" w:color="auto"/>
            </w:tcBorders>
          </w:tcPr>
          <w:p w14:paraId="430A89F8" w14:textId="77777777" w:rsidR="00C564B5" w:rsidRPr="00493AE8" w:rsidRDefault="00C564B5" w:rsidP="00EF3761">
            <w:pPr>
              <w:spacing w:before="120"/>
              <w:jc w:val="right"/>
              <w:rPr>
                <w:b/>
                <w:highlight w:val="yellow"/>
              </w:rPr>
            </w:pPr>
            <w:r>
              <w:rPr>
                <w:b/>
              </w:rPr>
              <w:t>Cena pro Stočné</w:t>
            </w:r>
          </w:p>
        </w:tc>
        <w:tc>
          <w:tcPr>
            <w:tcW w:w="8460" w:type="dxa"/>
            <w:tcBorders>
              <w:left w:val="single" w:sz="6" w:space="0" w:color="auto"/>
            </w:tcBorders>
          </w:tcPr>
          <w:p w14:paraId="065BB588" w14:textId="77777777" w:rsidR="00C564B5" w:rsidRPr="00184098" w:rsidRDefault="00C564B5" w:rsidP="00EF3761">
            <w:pPr>
              <w:spacing w:before="120"/>
              <w:jc w:val="both"/>
              <w:rPr>
                <w:highlight w:val="yellow"/>
              </w:rPr>
            </w:pPr>
            <w:r w:rsidRPr="00184098">
              <w:t>znamená částku v Kč za 1 m</w:t>
            </w:r>
            <w:r w:rsidRPr="00DF558B">
              <w:rPr>
                <w:vertAlign w:val="superscript"/>
              </w:rPr>
              <w:t>3</w:t>
            </w:r>
            <w:r w:rsidRPr="00184098">
              <w:t xml:space="preserve"> (jednotková cena) v jednosložkové formě, na </w:t>
            </w:r>
            <w:r w:rsidR="00D376E8" w:rsidRPr="00184098">
              <w:t>základě,</w:t>
            </w:r>
            <w:r w:rsidRPr="00184098">
              <w:t xml:space="preserve"> které Odběratelé platí stočné a která je vypočtena postupem podle této Smlouvy.</w:t>
            </w:r>
          </w:p>
        </w:tc>
      </w:tr>
      <w:tr w:rsidR="00C564B5" w:rsidRPr="00184098" w14:paraId="07C19E41" w14:textId="77777777" w:rsidTr="0080208E">
        <w:trPr>
          <w:trHeight w:val="284"/>
        </w:trPr>
        <w:tc>
          <w:tcPr>
            <w:tcW w:w="2448" w:type="dxa"/>
            <w:tcBorders>
              <w:right w:val="single" w:sz="6" w:space="0" w:color="auto"/>
            </w:tcBorders>
          </w:tcPr>
          <w:p w14:paraId="1B51A1D9" w14:textId="77777777" w:rsidR="00C564B5" w:rsidRPr="00493AE8" w:rsidRDefault="00C564B5" w:rsidP="00EF3761">
            <w:pPr>
              <w:spacing w:before="120"/>
              <w:jc w:val="right"/>
              <w:rPr>
                <w:b/>
                <w:highlight w:val="yellow"/>
              </w:rPr>
            </w:pPr>
            <w:r w:rsidRPr="00493AE8">
              <w:rPr>
                <w:b/>
              </w:rPr>
              <w:t>Den Skončení</w:t>
            </w:r>
          </w:p>
        </w:tc>
        <w:tc>
          <w:tcPr>
            <w:tcW w:w="8460" w:type="dxa"/>
            <w:tcBorders>
              <w:left w:val="single" w:sz="6" w:space="0" w:color="auto"/>
            </w:tcBorders>
          </w:tcPr>
          <w:p w14:paraId="25BABBC1" w14:textId="77777777" w:rsidR="00C564B5" w:rsidRPr="00184098" w:rsidRDefault="00C564B5" w:rsidP="00EF3761">
            <w:pPr>
              <w:spacing w:before="120"/>
              <w:jc w:val="both"/>
              <w:rPr>
                <w:highlight w:val="yellow"/>
              </w:rPr>
            </w:pPr>
            <w:r w:rsidRPr="00184098">
              <w:t>znamená den, kdy skončí povinnost a oprávnění Provozovatele Provozovat Kanalizace</w:t>
            </w:r>
            <w:r w:rsidR="00C46519">
              <w:t xml:space="preserve"> uplynutím Doby Provozování</w:t>
            </w:r>
            <w:r w:rsidR="00E4758C">
              <w:t xml:space="preserve"> dle čl. 22.3 této Smlouvy</w:t>
            </w:r>
            <w:r w:rsidR="00C46519">
              <w:t xml:space="preserve"> nebo předčasně z důvodů uvedených v této Smlouvě.</w:t>
            </w:r>
          </w:p>
        </w:tc>
      </w:tr>
      <w:tr w:rsidR="00C564B5" w:rsidRPr="00184098" w14:paraId="001D76EF" w14:textId="77777777" w:rsidTr="0080208E">
        <w:trPr>
          <w:trHeight w:val="284"/>
        </w:trPr>
        <w:tc>
          <w:tcPr>
            <w:tcW w:w="2448" w:type="dxa"/>
            <w:tcBorders>
              <w:right w:val="single" w:sz="6" w:space="0" w:color="auto"/>
            </w:tcBorders>
          </w:tcPr>
          <w:p w14:paraId="29E0CD80" w14:textId="77777777" w:rsidR="00C564B5" w:rsidRPr="00493AE8" w:rsidRDefault="00C564B5" w:rsidP="00EF3761">
            <w:pPr>
              <w:spacing w:before="120"/>
              <w:jc w:val="right"/>
              <w:rPr>
                <w:b/>
              </w:rPr>
            </w:pPr>
            <w:r w:rsidRPr="00493AE8">
              <w:rPr>
                <w:b/>
              </w:rPr>
              <w:t>Den Vypořádání</w:t>
            </w:r>
          </w:p>
        </w:tc>
        <w:tc>
          <w:tcPr>
            <w:tcW w:w="8460" w:type="dxa"/>
            <w:tcBorders>
              <w:left w:val="single" w:sz="6" w:space="0" w:color="auto"/>
            </w:tcBorders>
          </w:tcPr>
          <w:p w14:paraId="30386F95" w14:textId="77777777" w:rsidR="00C564B5" w:rsidRPr="00184098" w:rsidRDefault="00C564B5" w:rsidP="00EF3761">
            <w:pPr>
              <w:spacing w:before="120"/>
              <w:jc w:val="both"/>
            </w:pPr>
            <w:r w:rsidRPr="00184098">
              <w:t>znamená den, kdy mezi Smluvními Stranami nebudou existovat žádné existující Spory či nevypořádaná práva či povinnosti vyplývající z této Smlouvy, nejdříve však 1 (slovy: jeden) rok po Dni Skončení, nebude-li mezi Smluvními Stranami písemně dohodnuto jinak.</w:t>
            </w:r>
          </w:p>
        </w:tc>
      </w:tr>
      <w:tr w:rsidR="00C564B5" w:rsidRPr="00184098" w14:paraId="15F893A6" w14:textId="77777777" w:rsidTr="0080208E">
        <w:trPr>
          <w:trHeight w:val="284"/>
        </w:trPr>
        <w:tc>
          <w:tcPr>
            <w:tcW w:w="2448" w:type="dxa"/>
            <w:tcBorders>
              <w:right w:val="single" w:sz="6" w:space="0" w:color="auto"/>
            </w:tcBorders>
          </w:tcPr>
          <w:p w14:paraId="05684D19" w14:textId="77777777" w:rsidR="00C564B5" w:rsidRPr="00493AE8" w:rsidRDefault="00C564B5" w:rsidP="00EF3761">
            <w:pPr>
              <w:spacing w:before="120"/>
              <w:jc w:val="right"/>
              <w:rPr>
                <w:b/>
              </w:rPr>
            </w:pPr>
            <w:r w:rsidRPr="00493AE8">
              <w:rPr>
                <w:b/>
              </w:rPr>
              <w:t>Den Zahájení Provozování</w:t>
            </w:r>
          </w:p>
        </w:tc>
        <w:tc>
          <w:tcPr>
            <w:tcW w:w="8460" w:type="dxa"/>
            <w:tcBorders>
              <w:left w:val="single" w:sz="6" w:space="0" w:color="auto"/>
            </w:tcBorders>
          </w:tcPr>
          <w:p w14:paraId="0D627A40" w14:textId="77777777" w:rsidR="00C564B5" w:rsidRPr="00184098" w:rsidRDefault="00C564B5" w:rsidP="00ED718D">
            <w:pPr>
              <w:spacing w:before="120"/>
              <w:jc w:val="both"/>
              <w:rPr>
                <w:highlight w:val="yellow"/>
              </w:rPr>
            </w:pPr>
            <w:r w:rsidRPr="00184098">
              <w:t xml:space="preserve">znamená </w:t>
            </w:r>
            <w:r w:rsidR="00ED718D" w:rsidRPr="00FD7856">
              <w:t xml:space="preserve">den </w:t>
            </w:r>
            <w:r w:rsidR="009D7DC6" w:rsidRPr="00FD7856">
              <w:t xml:space="preserve">1. </w:t>
            </w:r>
            <w:r w:rsidR="007E11C0">
              <w:t>1</w:t>
            </w:r>
            <w:r w:rsidR="009D7DC6" w:rsidRPr="00FD7856">
              <w:t>. 20</w:t>
            </w:r>
            <w:r w:rsidR="007E11C0">
              <w:t>2</w:t>
            </w:r>
            <w:r w:rsidR="00A503E5">
              <w:t>2</w:t>
            </w:r>
            <w:r w:rsidR="009D7DC6" w:rsidRPr="00FD7856">
              <w:t>,</w:t>
            </w:r>
            <w:r w:rsidRPr="00184098">
              <w:t xml:space="preserve"> </w:t>
            </w:r>
            <w:r w:rsidR="00ED718D">
              <w:t>od kterého</w:t>
            </w:r>
            <w:r w:rsidR="00ED718D" w:rsidRPr="00184098">
              <w:t xml:space="preserve"> </w:t>
            </w:r>
            <w:r w:rsidRPr="00184098">
              <w:t>je Provozovatel povinen a současně oprávněn zahájit Provozování Kanalizací a plnit ostatní související povinnosti stanovené Smlouvou.</w:t>
            </w:r>
          </w:p>
        </w:tc>
      </w:tr>
      <w:tr w:rsidR="00C564B5" w:rsidRPr="00184098" w14:paraId="1532FD28" w14:textId="77777777" w:rsidTr="0080208E">
        <w:trPr>
          <w:trHeight w:val="284"/>
        </w:trPr>
        <w:tc>
          <w:tcPr>
            <w:tcW w:w="2448" w:type="dxa"/>
            <w:tcBorders>
              <w:right w:val="single" w:sz="6" w:space="0" w:color="auto"/>
            </w:tcBorders>
          </w:tcPr>
          <w:p w14:paraId="7C4502E8" w14:textId="77777777" w:rsidR="00C564B5" w:rsidRPr="00493AE8" w:rsidRDefault="00C564B5" w:rsidP="00EF3761">
            <w:pPr>
              <w:spacing w:before="120"/>
              <w:jc w:val="right"/>
              <w:rPr>
                <w:b/>
              </w:rPr>
            </w:pPr>
            <w:r w:rsidRPr="00493AE8">
              <w:rPr>
                <w:b/>
              </w:rPr>
              <w:t>Doba Provozování</w:t>
            </w:r>
          </w:p>
        </w:tc>
        <w:tc>
          <w:tcPr>
            <w:tcW w:w="8460" w:type="dxa"/>
            <w:tcBorders>
              <w:left w:val="single" w:sz="6" w:space="0" w:color="auto"/>
            </w:tcBorders>
          </w:tcPr>
          <w:p w14:paraId="7E8D7E4B" w14:textId="77777777" w:rsidR="00C564B5" w:rsidRPr="00184098" w:rsidRDefault="00C564B5" w:rsidP="00EF3761">
            <w:pPr>
              <w:spacing w:before="120"/>
              <w:jc w:val="both"/>
            </w:pPr>
            <w:r w:rsidRPr="00184098">
              <w:t xml:space="preserve">znamená období, po které je Provozovatel povinen </w:t>
            </w:r>
            <w:r w:rsidR="00ED718D">
              <w:t xml:space="preserve">a současně oprávněn </w:t>
            </w:r>
            <w:r w:rsidRPr="00184098">
              <w:t xml:space="preserve">Provozovat Kanalizace podle této Smlouvy a </w:t>
            </w:r>
            <w:r w:rsidR="00C46519">
              <w:t xml:space="preserve">obě </w:t>
            </w:r>
            <w:r w:rsidR="00580DBF">
              <w:t>S</w:t>
            </w:r>
            <w:r w:rsidR="00C46519">
              <w:t xml:space="preserve">mluvní </w:t>
            </w:r>
            <w:r w:rsidR="00580DBF">
              <w:t>S</w:t>
            </w:r>
            <w:r w:rsidR="00C46519">
              <w:t xml:space="preserve">trany </w:t>
            </w:r>
            <w:r w:rsidRPr="00184098">
              <w:t xml:space="preserve">plnit ostatní povinnosti stanovené Smlouvou týkající se Provozování a které začíná Dnem Zahájení Provozování a </w:t>
            </w:r>
            <w:r w:rsidR="00580DBF">
              <w:t xml:space="preserve">končí </w:t>
            </w:r>
            <w:r w:rsidRPr="00184098">
              <w:t>Dnem Skončení.</w:t>
            </w:r>
          </w:p>
        </w:tc>
      </w:tr>
      <w:tr w:rsidR="00C564B5" w:rsidRPr="00184098" w14:paraId="2FE33DB5" w14:textId="77777777" w:rsidTr="0080208E">
        <w:trPr>
          <w:trHeight w:val="284"/>
        </w:trPr>
        <w:tc>
          <w:tcPr>
            <w:tcW w:w="2448" w:type="dxa"/>
            <w:tcBorders>
              <w:right w:val="single" w:sz="6" w:space="0" w:color="auto"/>
            </w:tcBorders>
          </w:tcPr>
          <w:p w14:paraId="6026AF63" w14:textId="77777777" w:rsidR="00C564B5" w:rsidRPr="00493AE8" w:rsidRDefault="00C564B5" w:rsidP="00EF3761">
            <w:pPr>
              <w:spacing w:before="120"/>
              <w:jc w:val="right"/>
              <w:rPr>
                <w:b/>
              </w:rPr>
            </w:pPr>
            <w:r w:rsidRPr="00493AE8">
              <w:rPr>
                <w:b/>
              </w:rPr>
              <w:t>Expert</w:t>
            </w:r>
          </w:p>
        </w:tc>
        <w:tc>
          <w:tcPr>
            <w:tcW w:w="8460" w:type="dxa"/>
            <w:tcBorders>
              <w:left w:val="single" w:sz="6" w:space="0" w:color="auto"/>
            </w:tcBorders>
          </w:tcPr>
          <w:p w14:paraId="47234A39" w14:textId="2DA11C3A" w:rsidR="00C564B5" w:rsidRPr="00184098" w:rsidRDefault="00C564B5" w:rsidP="00EF3761">
            <w:pPr>
              <w:spacing w:before="120"/>
              <w:jc w:val="both"/>
            </w:pPr>
            <w:r w:rsidRPr="00184098">
              <w:t xml:space="preserve">znamená nezávislou třetí osobu určenou postupem </w:t>
            </w:r>
            <w:r w:rsidRPr="009D7DC6">
              <w:t xml:space="preserve">dle čl. </w:t>
            </w:r>
            <w:r w:rsidR="001033AC" w:rsidRPr="009D7DC6">
              <w:fldChar w:fldCharType="begin"/>
            </w:r>
            <w:r w:rsidR="00BE2C05" w:rsidRPr="009D7DC6">
              <w:instrText xml:space="preserve"> REF _Ref268766770 \w \h </w:instrText>
            </w:r>
            <w:r w:rsidR="00EF3761" w:rsidRPr="009D7DC6">
              <w:instrText xml:space="preserve"> \* MERGEFORMAT </w:instrText>
            </w:r>
            <w:r w:rsidR="001033AC" w:rsidRPr="009D7DC6">
              <w:fldChar w:fldCharType="separate"/>
            </w:r>
            <w:r w:rsidR="001D152C">
              <w:t>23.4</w:t>
            </w:r>
            <w:r w:rsidR="001033AC" w:rsidRPr="009D7DC6">
              <w:fldChar w:fldCharType="end"/>
            </w:r>
            <w:r w:rsidRPr="00184098">
              <w:t xml:space="preserve"> této Smlouvy k rozhodnutí Sporu.</w:t>
            </w:r>
          </w:p>
        </w:tc>
      </w:tr>
      <w:tr w:rsidR="00C564B5" w:rsidRPr="00184098" w14:paraId="04F20469" w14:textId="77777777" w:rsidTr="0080208E">
        <w:trPr>
          <w:trHeight w:val="284"/>
        </w:trPr>
        <w:tc>
          <w:tcPr>
            <w:tcW w:w="2448" w:type="dxa"/>
            <w:tcBorders>
              <w:right w:val="single" w:sz="6" w:space="0" w:color="auto"/>
            </w:tcBorders>
          </w:tcPr>
          <w:p w14:paraId="3BC309CB" w14:textId="77777777" w:rsidR="00C564B5" w:rsidRPr="00493AE8" w:rsidRDefault="00C564B5" w:rsidP="00EF3761">
            <w:pPr>
              <w:spacing w:before="120"/>
              <w:jc w:val="right"/>
              <w:rPr>
                <w:b/>
              </w:rPr>
            </w:pPr>
            <w:r w:rsidRPr="00493AE8">
              <w:rPr>
                <w:b/>
              </w:rPr>
              <w:t>Havárie</w:t>
            </w:r>
          </w:p>
        </w:tc>
        <w:tc>
          <w:tcPr>
            <w:tcW w:w="8460" w:type="dxa"/>
            <w:tcBorders>
              <w:left w:val="single" w:sz="6" w:space="0" w:color="auto"/>
            </w:tcBorders>
          </w:tcPr>
          <w:p w14:paraId="445B7DB3" w14:textId="27766C4C" w:rsidR="00C564B5" w:rsidRPr="00184098" w:rsidRDefault="00C564B5" w:rsidP="00EF3761">
            <w:pPr>
              <w:spacing w:before="120"/>
              <w:jc w:val="both"/>
            </w:pPr>
            <w:r w:rsidRPr="00184098">
              <w:t>znamená jakoukoliv neplánovanou událost, která způsobí ztrátu funkčnosti Kanalizace, přičemž dojde k omezení odvádění odpadních vod a/nebo ohrožení života, a/</w:t>
            </w:r>
            <w:r w:rsidR="00D376E8" w:rsidRPr="00184098">
              <w:t>nebo ohrožení</w:t>
            </w:r>
            <w:r w:rsidRPr="00184098">
              <w:t xml:space="preserve"> zdraví, a/nebo ohrožení majetku a/nebo ohrožení životního prostředí. Jedná se o stav Kanalizace, po kterém je možný pouze omezený, nouzový nebo žádný provoz v postiženém místě a v</w:t>
            </w:r>
            <w:r w:rsidR="0080208E">
              <w:t> </w:t>
            </w:r>
            <w:r w:rsidRPr="00184098">
              <w:t xml:space="preserve">úsecích navazujících, případně je doprovázený únikem média do podloží nebo ovzduší či do vodoteče s případným následným porušením statiky a/nebo životního prostředí. </w:t>
            </w:r>
          </w:p>
        </w:tc>
      </w:tr>
      <w:tr w:rsidR="00BF715F" w:rsidRPr="00184098" w14:paraId="7D8219B0" w14:textId="77777777" w:rsidTr="0080208E">
        <w:trPr>
          <w:trHeight w:val="284"/>
        </w:trPr>
        <w:tc>
          <w:tcPr>
            <w:tcW w:w="2448" w:type="dxa"/>
            <w:tcBorders>
              <w:right w:val="single" w:sz="6" w:space="0" w:color="auto"/>
            </w:tcBorders>
          </w:tcPr>
          <w:p w14:paraId="539FF574" w14:textId="77777777" w:rsidR="00BF715F" w:rsidRPr="00493AE8" w:rsidRDefault="00BF715F" w:rsidP="00EF3761">
            <w:pPr>
              <w:spacing w:before="120"/>
              <w:jc w:val="right"/>
              <w:rPr>
                <w:b/>
              </w:rPr>
            </w:pPr>
            <w:r>
              <w:rPr>
                <w:b/>
              </w:rPr>
              <w:t xml:space="preserve">Hrubé Porušení Smlouvy </w:t>
            </w:r>
          </w:p>
        </w:tc>
        <w:tc>
          <w:tcPr>
            <w:tcW w:w="8460" w:type="dxa"/>
            <w:tcBorders>
              <w:left w:val="single" w:sz="6" w:space="0" w:color="auto"/>
            </w:tcBorders>
          </w:tcPr>
          <w:p w14:paraId="3A983DA8" w14:textId="656FBE69" w:rsidR="00BF715F" w:rsidRPr="00184098" w:rsidRDefault="00BF715F" w:rsidP="00EF3761">
            <w:pPr>
              <w:spacing w:before="120"/>
              <w:jc w:val="both"/>
            </w:pPr>
            <w:r w:rsidRPr="00184098">
              <w:t>má význam uvedený v</w:t>
            </w:r>
            <w:r>
              <w:t> </w:t>
            </w:r>
            <w:r w:rsidRPr="00C90155">
              <w:t xml:space="preserve">článku </w:t>
            </w:r>
            <w:r w:rsidR="001033AC" w:rsidRPr="00C90155">
              <w:fldChar w:fldCharType="begin"/>
            </w:r>
            <w:r w:rsidR="00BE06DA" w:rsidRPr="00C90155">
              <w:instrText xml:space="preserve"> REF _Ref269907199 \r \h  \* MERGEFORMAT </w:instrText>
            </w:r>
            <w:r w:rsidR="001033AC" w:rsidRPr="00C90155">
              <w:fldChar w:fldCharType="separate"/>
            </w:r>
            <w:r w:rsidR="001D152C">
              <w:t>15.3</w:t>
            </w:r>
            <w:r w:rsidR="001033AC" w:rsidRPr="00C90155">
              <w:fldChar w:fldCharType="end"/>
            </w:r>
            <w:r w:rsidRPr="00C90155">
              <w:t xml:space="preserve"> a </w:t>
            </w:r>
            <w:r w:rsidR="00FD772A">
              <w:fldChar w:fldCharType="begin"/>
            </w:r>
            <w:r w:rsidR="00FD772A">
              <w:instrText xml:space="preserve"> REF _Ref268767772 \w \h  \* MERGEFORMAT </w:instrText>
            </w:r>
            <w:r w:rsidR="00FD772A">
              <w:fldChar w:fldCharType="separate"/>
            </w:r>
            <w:r w:rsidR="001D152C">
              <w:t>20.2</w:t>
            </w:r>
            <w:r w:rsidR="00FD772A">
              <w:fldChar w:fldCharType="end"/>
            </w:r>
            <w:r w:rsidRPr="00C90155">
              <w:t xml:space="preserve"> této</w:t>
            </w:r>
            <w:r w:rsidRPr="00184098">
              <w:t xml:space="preserve"> Smlouvy.</w:t>
            </w:r>
          </w:p>
        </w:tc>
      </w:tr>
      <w:tr w:rsidR="00C564B5" w:rsidRPr="00184098" w14:paraId="17B466AF" w14:textId="77777777" w:rsidTr="0080208E">
        <w:trPr>
          <w:trHeight w:val="284"/>
        </w:trPr>
        <w:tc>
          <w:tcPr>
            <w:tcW w:w="2448" w:type="dxa"/>
            <w:tcBorders>
              <w:right w:val="single" w:sz="6" w:space="0" w:color="auto"/>
            </w:tcBorders>
          </w:tcPr>
          <w:p w14:paraId="032075F8" w14:textId="77777777" w:rsidR="00C564B5" w:rsidRPr="00493AE8" w:rsidRDefault="00C564B5" w:rsidP="00EF3761">
            <w:pPr>
              <w:spacing w:before="120"/>
              <w:jc w:val="right"/>
              <w:rPr>
                <w:b/>
              </w:rPr>
            </w:pPr>
            <w:r w:rsidRPr="00493AE8">
              <w:rPr>
                <w:b/>
              </w:rPr>
              <w:t>Investice</w:t>
            </w:r>
          </w:p>
        </w:tc>
        <w:tc>
          <w:tcPr>
            <w:tcW w:w="8460" w:type="dxa"/>
            <w:tcBorders>
              <w:left w:val="single" w:sz="6" w:space="0" w:color="auto"/>
            </w:tcBorders>
          </w:tcPr>
          <w:p w14:paraId="0F5A567B" w14:textId="77777777" w:rsidR="00C564B5" w:rsidRPr="00184098" w:rsidRDefault="00C564B5" w:rsidP="00EF3761">
            <w:pPr>
              <w:spacing w:before="120"/>
              <w:jc w:val="both"/>
            </w:pPr>
            <w:r w:rsidRPr="00184098">
              <w:t>znamená pořízení nového Majetku.</w:t>
            </w:r>
          </w:p>
        </w:tc>
      </w:tr>
      <w:tr w:rsidR="00C564B5" w:rsidRPr="00184098" w14:paraId="42FE628D" w14:textId="77777777" w:rsidTr="0080208E">
        <w:trPr>
          <w:trHeight w:val="284"/>
        </w:trPr>
        <w:tc>
          <w:tcPr>
            <w:tcW w:w="2448" w:type="dxa"/>
            <w:tcBorders>
              <w:right w:val="single" w:sz="6" w:space="0" w:color="auto"/>
            </w:tcBorders>
          </w:tcPr>
          <w:p w14:paraId="7ED40251" w14:textId="77777777" w:rsidR="00C564B5" w:rsidRPr="00493AE8" w:rsidRDefault="00C564B5" w:rsidP="00EF3761">
            <w:pPr>
              <w:spacing w:before="120"/>
              <w:jc w:val="right"/>
              <w:rPr>
                <w:b/>
              </w:rPr>
            </w:pPr>
            <w:r w:rsidRPr="00493AE8">
              <w:rPr>
                <w:b/>
              </w:rPr>
              <w:t>Jistota</w:t>
            </w:r>
          </w:p>
        </w:tc>
        <w:tc>
          <w:tcPr>
            <w:tcW w:w="8460" w:type="dxa"/>
            <w:tcBorders>
              <w:left w:val="single" w:sz="6" w:space="0" w:color="auto"/>
            </w:tcBorders>
          </w:tcPr>
          <w:p w14:paraId="2669C6DA" w14:textId="1CCB3526" w:rsidR="00C564B5" w:rsidRPr="00C90155" w:rsidRDefault="00C564B5" w:rsidP="00EF3761">
            <w:pPr>
              <w:spacing w:before="120"/>
              <w:jc w:val="both"/>
            </w:pPr>
            <w:r w:rsidRPr="00C90155">
              <w:t xml:space="preserve">znamená zajišťovací instrument plnění povinností Provozovatele, jehož povaha, úprava a výše je upravena v článku </w:t>
            </w:r>
            <w:r w:rsidR="001033AC" w:rsidRPr="00C90155">
              <w:fldChar w:fldCharType="begin"/>
            </w:r>
            <w:r w:rsidR="00BE2C05" w:rsidRPr="00C90155">
              <w:instrText xml:space="preserve"> REF _Ref268766786 \w \h </w:instrText>
            </w:r>
            <w:r w:rsidR="00EF3761" w:rsidRPr="00C90155">
              <w:instrText xml:space="preserve"> \* MERGEFORMAT </w:instrText>
            </w:r>
            <w:r w:rsidR="001033AC" w:rsidRPr="00C90155">
              <w:fldChar w:fldCharType="separate"/>
            </w:r>
            <w:r w:rsidR="001D152C">
              <w:t>19.3</w:t>
            </w:r>
            <w:r w:rsidR="001033AC" w:rsidRPr="00C90155">
              <w:fldChar w:fldCharType="end"/>
            </w:r>
            <w:r w:rsidRPr="00C90155">
              <w:t xml:space="preserve"> Smlouvy a s povinným obsahem dle Přílohy č. </w:t>
            </w:r>
            <w:r w:rsidR="00923EB9" w:rsidRPr="00C90155">
              <w:t>8</w:t>
            </w:r>
            <w:r w:rsidR="00C546EF" w:rsidRPr="00C90155">
              <w:t xml:space="preserve"> </w:t>
            </w:r>
            <w:r w:rsidRPr="00C90155">
              <w:t>k této Smlouvě.</w:t>
            </w:r>
          </w:p>
        </w:tc>
      </w:tr>
      <w:tr w:rsidR="00C564B5" w:rsidRPr="00184098" w14:paraId="55DA962B" w14:textId="77777777" w:rsidTr="0080208E">
        <w:trPr>
          <w:trHeight w:val="284"/>
        </w:trPr>
        <w:tc>
          <w:tcPr>
            <w:tcW w:w="2448" w:type="dxa"/>
            <w:tcBorders>
              <w:right w:val="single" w:sz="6" w:space="0" w:color="auto"/>
            </w:tcBorders>
          </w:tcPr>
          <w:p w14:paraId="34178E65" w14:textId="77777777" w:rsidR="00C564B5" w:rsidRPr="00493AE8" w:rsidRDefault="00C564B5" w:rsidP="00EF3761">
            <w:pPr>
              <w:spacing w:before="120"/>
              <w:jc w:val="right"/>
              <w:rPr>
                <w:b/>
              </w:rPr>
            </w:pPr>
            <w:r w:rsidRPr="00493AE8">
              <w:rPr>
                <w:b/>
              </w:rPr>
              <w:t>Kanalizace</w:t>
            </w:r>
          </w:p>
        </w:tc>
        <w:tc>
          <w:tcPr>
            <w:tcW w:w="8460" w:type="dxa"/>
            <w:tcBorders>
              <w:left w:val="single" w:sz="6" w:space="0" w:color="auto"/>
            </w:tcBorders>
          </w:tcPr>
          <w:p w14:paraId="06BE8400" w14:textId="090D29D3" w:rsidR="00C564B5" w:rsidRPr="00C90155" w:rsidRDefault="00C564B5" w:rsidP="006E3601">
            <w:pPr>
              <w:spacing w:before="120"/>
              <w:jc w:val="both"/>
            </w:pPr>
            <w:r w:rsidRPr="00C90155">
              <w:t xml:space="preserve">znamená kanalizace ve smyslu ustanovení § 2 odst. 2 ZoVaK v rozsahu uvedeném v Příloze č. </w:t>
            </w:r>
            <w:r w:rsidR="00BE2C05" w:rsidRPr="00C90155">
              <w:t>1</w:t>
            </w:r>
            <w:r w:rsidRPr="00C90155">
              <w:t xml:space="preserve"> k této Smlouvě nebo který se stane součástí </w:t>
            </w:r>
            <w:r w:rsidR="006E3601">
              <w:t>pachtu</w:t>
            </w:r>
            <w:r w:rsidR="006E3601" w:rsidRPr="00C90155">
              <w:t xml:space="preserve"> </w:t>
            </w:r>
            <w:r w:rsidRPr="00C90155">
              <w:t>a Provozování v</w:t>
            </w:r>
            <w:r w:rsidR="0080208E" w:rsidRPr="00C90155">
              <w:t> </w:t>
            </w:r>
            <w:r w:rsidRPr="00C90155">
              <w:t xml:space="preserve">souladu s touto Smlouvou do Dne Skončení. </w:t>
            </w:r>
          </w:p>
        </w:tc>
      </w:tr>
      <w:tr w:rsidR="007F3A0D" w:rsidRPr="00184098" w14:paraId="1DFB7225" w14:textId="77777777" w:rsidTr="0080208E">
        <w:trPr>
          <w:trHeight w:val="284"/>
        </w:trPr>
        <w:tc>
          <w:tcPr>
            <w:tcW w:w="2448" w:type="dxa"/>
            <w:tcBorders>
              <w:right w:val="single" w:sz="6" w:space="0" w:color="auto"/>
            </w:tcBorders>
          </w:tcPr>
          <w:p w14:paraId="3DBFC2DE" w14:textId="77777777" w:rsidR="007F3A0D" w:rsidRPr="00493AE8" w:rsidRDefault="007F3A0D" w:rsidP="00EF3761">
            <w:pPr>
              <w:spacing w:before="120"/>
              <w:jc w:val="right"/>
              <w:rPr>
                <w:b/>
              </w:rPr>
            </w:pPr>
            <w:r>
              <w:rPr>
                <w:b/>
              </w:rPr>
              <w:t>Liberační Událost</w:t>
            </w:r>
          </w:p>
        </w:tc>
        <w:tc>
          <w:tcPr>
            <w:tcW w:w="8460" w:type="dxa"/>
            <w:tcBorders>
              <w:left w:val="single" w:sz="6" w:space="0" w:color="auto"/>
            </w:tcBorders>
          </w:tcPr>
          <w:p w14:paraId="00A390ED" w14:textId="57CB3154" w:rsidR="007F3A0D" w:rsidRPr="00C90155" w:rsidRDefault="007F3A0D" w:rsidP="00EF3761">
            <w:pPr>
              <w:spacing w:before="120"/>
              <w:jc w:val="both"/>
            </w:pPr>
            <w:r w:rsidRPr="00C90155">
              <w:t xml:space="preserve">má význam uvedený v článku </w:t>
            </w:r>
            <w:r w:rsidR="001033AC" w:rsidRPr="00C90155">
              <w:fldChar w:fldCharType="begin"/>
            </w:r>
            <w:r w:rsidR="00BE2C05" w:rsidRPr="00C90155">
              <w:instrText xml:space="preserve"> REF _Ref268766858 \w \h </w:instrText>
            </w:r>
            <w:r w:rsidR="00EF3761" w:rsidRPr="00C90155">
              <w:instrText xml:space="preserve"> \* MERGEFORMAT </w:instrText>
            </w:r>
            <w:r w:rsidR="001033AC" w:rsidRPr="00C90155">
              <w:fldChar w:fldCharType="separate"/>
            </w:r>
            <w:r w:rsidR="001D152C">
              <w:t>18.1</w:t>
            </w:r>
            <w:r w:rsidR="001033AC" w:rsidRPr="00C90155">
              <w:fldChar w:fldCharType="end"/>
            </w:r>
            <w:r w:rsidRPr="00C90155">
              <w:t xml:space="preserve"> této Smlouvy.</w:t>
            </w:r>
          </w:p>
        </w:tc>
      </w:tr>
      <w:tr w:rsidR="008D36EB" w:rsidRPr="00184098" w14:paraId="6F458DA7" w14:textId="77777777" w:rsidTr="0080208E">
        <w:trPr>
          <w:trHeight w:val="284"/>
        </w:trPr>
        <w:tc>
          <w:tcPr>
            <w:tcW w:w="2448" w:type="dxa"/>
            <w:tcBorders>
              <w:right w:val="single" w:sz="6" w:space="0" w:color="auto"/>
            </w:tcBorders>
          </w:tcPr>
          <w:p w14:paraId="2C476844" w14:textId="579FB4CE" w:rsidR="008D36EB" w:rsidRDefault="008D36EB" w:rsidP="008D36EB">
            <w:pPr>
              <w:spacing w:before="120"/>
              <w:jc w:val="right"/>
              <w:rPr>
                <w:b/>
              </w:rPr>
            </w:pPr>
            <w:r>
              <w:rPr>
                <w:b/>
              </w:rPr>
              <w:t>Vlastník</w:t>
            </w:r>
          </w:p>
        </w:tc>
        <w:tc>
          <w:tcPr>
            <w:tcW w:w="8460" w:type="dxa"/>
            <w:tcBorders>
              <w:left w:val="single" w:sz="6" w:space="0" w:color="auto"/>
            </w:tcBorders>
          </w:tcPr>
          <w:p w14:paraId="4A77C175" w14:textId="24E82CB6" w:rsidR="008D36EB" w:rsidRPr="00C90155" w:rsidRDefault="008D36EB" w:rsidP="008D36EB">
            <w:pPr>
              <w:spacing w:before="120"/>
              <w:jc w:val="both"/>
            </w:pPr>
            <w:r>
              <w:t>znamená město Kopřivnice, město Nový Jičín, obec Mořkov a obec Životice u Nového Jičína, a to každý jako výlučný vlastník části Kanalizace specifikované v Příloze č. 1.</w:t>
            </w:r>
          </w:p>
        </w:tc>
      </w:tr>
      <w:tr w:rsidR="008D36EB" w:rsidRPr="00184098" w14:paraId="62A25BAA" w14:textId="77777777" w:rsidTr="0080208E">
        <w:trPr>
          <w:trHeight w:val="284"/>
        </w:trPr>
        <w:tc>
          <w:tcPr>
            <w:tcW w:w="2448" w:type="dxa"/>
            <w:tcBorders>
              <w:right w:val="single" w:sz="6" w:space="0" w:color="auto"/>
            </w:tcBorders>
          </w:tcPr>
          <w:p w14:paraId="5256C910" w14:textId="77777777" w:rsidR="008D36EB" w:rsidRPr="00493AE8" w:rsidRDefault="008D36EB" w:rsidP="008D36EB">
            <w:pPr>
              <w:spacing w:before="120"/>
              <w:jc w:val="right"/>
              <w:rPr>
                <w:b/>
              </w:rPr>
            </w:pPr>
            <w:r w:rsidRPr="00493AE8">
              <w:rPr>
                <w:b/>
              </w:rPr>
              <w:t>Majetek</w:t>
            </w:r>
          </w:p>
        </w:tc>
        <w:tc>
          <w:tcPr>
            <w:tcW w:w="8460" w:type="dxa"/>
            <w:tcBorders>
              <w:left w:val="single" w:sz="6" w:space="0" w:color="auto"/>
            </w:tcBorders>
          </w:tcPr>
          <w:p w14:paraId="666C4510" w14:textId="77777777" w:rsidR="008D36EB" w:rsidRPr="00C90155" w:rsidRDefault="008D36EB" w:rsidP="008D36EB">
            <w:pPr>
              <w:spacing w:before="120"/>
              <w:jc w:val="both"/>
            </w:pPr>
            <w:r w:rsidRPr="00C90155">
              <w:t xml:space="preserve">znamená jakýkoliv majetek Vlastníka, který je Provozovatel oprávněn užívat na základě této Smlouvy; včetně Kanalizací a práv duševního vlastnictví, jak je </w:t>
            </w:r>
            <w:r w:rsidRPr="00C90155">
              <w:lastRenderedPageBreak/>
              <w:t>specifikován v příslušných přílohách této Smlouvy. Rozsah Majetku je podrobně specifikován v Příloze č. 1 k této Smlouvě.</w:t>
            </w:r>
          </w:p>
        </w:tc>
      </w:tr>
      <w:tr w:rsidR="008D36EB" w:rsidRPr="00184098" w14:paraId="44D254AB" w14:textId="77777777" w:rsidTr="0080208E">
        <w:trPr>
          <w:trHeight w:val="284"/>
        </w:trPr>
        <w:tc>
          <w:tcPr>
            <w:tcW w:w="2448" w:type="dxa"/>
            <w:tcBorders>
              <w:right w:val="single" w:sz="6" w:space="0" w:color="auto"/>
            </w:tcBorders>
          </w:tcPr>
          <w:p w14:paraId="09A37555" w14:textId="77777777" w:rsidR="008D36EB" w:rsidRPr="00493AE8" w:rsidRDefault="008D36EB" w:rsidP="008D36EB">
            <w:pPr>
              <w:spacing w:before="120"/>
              <w:jc w:val="right"/>
              <w:rPr>
                <w:b/>
              </w:rPr>
            </w:pPr>
            <w:r w:rsidRPr="00493AE8">
              <w:rPr>
                <w:b/>
              </w:rPr>
              <w:lastRenderedPageBreak/>
              <w:t>Majetková Evidence</w:t>
            </w:r>
          </w:p>
        </w:tc>
        <w:tc>
          <w:tcPr>
            <w:tcW w:w="8460" w:type="dxa"/>
            <w:tcBorders>
              <w:left w:val="single" w:sz="6" w:space="0" w:color="auto"/>
            </w:tcBorders>
          </w:tcPr>
          <w:p w14:paraId="5ED8F8EC" w14:textId="77777777" w:rsidR="008D36EB" w:rsidRPr="00C90155" w:rsidRDefault="008D36EB" w:rsidP="008D36EB">
            <w:pPr>
              <w:spacing w:before="120"/>
              <w:jc w:val="both"/>
            </w:pPr>
            <w:r w:rsidRPr="00C90155">
              <w:t>znamená majetkovou evidenci Kanalizací ve smyslu ustanovení § 5 odst. 1 ZoVaK, přičemž tato majetková evidence musí být vedena tak, aby z ní bylo možné poskytnout vybrané údaje majetkové evidence ve smyslu ustanovení § 5 odst. 3 ZoVaK a prováděcích předpisů.</w:t>
            </w:r>
          </w:p>
        </w:tc>
      </w:tr>
      <w:tr w:rsidR="008D36EB" w:rsidRPr="00184098" w14:paraId="56E1EF42" w14:textId="77777777" w:rsidTr="0080208E">
        <w:trPr>
          <w:trHeight w:val="284"/>
        </w:trPr>
        <w:tc>
          <w:tcPr>
            <w:tcW w:w="2448" w:type="dxa"/>
            <w:tcBorders>
              <w:right w:val="single" w:sz="6" w:space="0" w:color="auto"/>
            </w:tcBorders>
          </w:tcPr>
          <w:p w14:paraId="54070347" w14:textId="77777777" w:rsidR="008D36EB" w:rsidRPr="00493AE8" w:rsidRDefault="008D36EB" w:rsidP="008D36EB">
            <w:pPr>
              <w:spacing w:before="120"/>
              <w:jc w:val="right"/>
              <w:rPr>
                <w:b/>
              </w:rPr>
            </w:pPr>
            <w:r w:rsidRPr="00493AE8">
              <w:rPr>
                <w:b/>
              </w:rPr>
              <w:t>Model</w:t>
            </w:r>
          </w:p>
        </w:tc>
        <w:tc>
          <w:tcPr>
            <w:tcW w:w="8460" w:type="dxa"/>
            <w:tcBorders>
              <w:left w:val="single" w:sz="6" w:space="0" w:color="auto"/>
            </w:tcBorders>
          </w:tcPr>
          <w:p w14:paraId="2C15AEDC" w14:textId="77777777" w:rsidR="008D36EB" w:rsidRPr="00C90155" w:rsidRDefault="008D36EB" w:rsidP="008D36EB">
            <w:pPr>
              <w:spacing w:before="120"/>
              <w:jc w:val="both"/>
            </w:pPr>
            <w:r w:rsidRPr="00C90155">
              <w:t>je definován v Příloze č. 5 k této Smlouvě.</w:t>
            </w:r>
          </w:p>
        </w:tc>
      </w:tr>
      <w:tr w:rsidR="008D36EB" w:rsidRPr="00184098" w14:paraId="71E6481A" w14:textId="77777777" w:rsidTr="0080208E">
        <w:trPr>
          <w:trHeight w:val="284"/>
        </w:trPr>
        <w:tc>
          <w:tcPr>
            <w:tcW w:w="2448" w:type="dxa"/>
            <w:tcBorders>
              <w:right w:val="single" w:sz="6" w:space="0" w:color="auto"/>
            </w:tcBorders>
          </w:tcPr>
          <w:p w14:paraId="34A49FCD" w14:textId="55E6079E" w:rsidR="008D36EB" w:rsidRPr="00493AE8" w:rsidRDefault="008D36EB" w:rsidP="008D36EB">
            <w:pPr>
              <w:spacing w:before="120"/>
              <w:jc w:val="right"/>
              <w:rPr>
                <w:b/>
              </w:rPr>
            </w:pPr>
            <w:r>
              <w:rPr>
                <w:b/>
              </w:rPr>
              <w:t>Pachtovné</w:t>
            </w:r>
          </w:p>
        </w:tc>
        <w:tc>
          <w:tcPr>
            <w:tcW w:w="8460" w:type="dxa"/>
            <w:tcBorders>
              <w:left w:val="single" w:sz="6" w:space="0" w:color="auto"/>
            </w:tcBorders>
          </w:tcPr>
          <w:p w14:paraId="2A9359BC" w14:textId="77777777" w:rsidR="008D36EB" w:rsidRPr="00184098" w:rsidRDefault="008D36EB" w:rsidP="008D36EB">
            <w:pPr>
              <w:spacing w:before="120"/>
              <w:jc w:val="both"/>
            </w:pPr>
            <w:r w:rsidRPr="00184098">
              <w:t>znamená částku placenou Provozovatelem Vlastníkovi za užívání</w:t>
            </w:r>
            <w:r>
              <w:t> </w:t>
            </w:r>
            <w:r w:rsidRPr="00184098">
              <w:t>Kanalizací, jakož i dalšího Majetku uvedeného v této Smlouvě určeného k užívání Provozovatelem za účelem Provozování Kanalizací dle příslušných ustanovení Smlouvy.</w:t>
            </w:r>
          </w:p>
        </w:tc>
      </w:tr>
      <w:tr w:rsidR="008D36EB" w:rsidRPr="00184098" w14:paraId="0301C7C9" w14:textId="77777777" w:rsidTr="0080208E">
        <w:trPr>
          <w:trHeight w:val="284"/>
        </w:trPr>
        <w:tc>
          <w:tcPr>
            <w:tcW w:w="2448" w:type="dxa"/>
            <w:tcBorders>
              <w:right w:val="single" w:sz="6" w:space="0" w:color="auto"/>
            </w:tcBorders>
          </w:tcPr>
          <w:p w14:paraId="2A69003D" w14:textId="77777777" w:rsidR="008D36EB" w:rsidRPr="00493AE8" w:rsidRDefault="008D36EB" w:rsidP="008D36EB">
            <w:pPr>
              <w:spacing w:before="120"/>
              <w:jc w:val="right"/>
              <w:rPr>
                <w:b/>
              </w:rPr>
            </w:pPr>
            <w:r w:rsidRPr="00493AE8">
              <w:rPr>
                <w:b/>
              </w:rPr>
              <w:t>Nástroj</w:t>
            </w:r>
          </w:p>
        </w:tc>
        <w:tc>
          <w:tcPr>
            <w:tcW w:w="8460" w:type="dxa"/>
            <w:tcBorders>
              <w:left w:val="single" w:sz="6" w:space="0" w:color="auto"/>
            </w:tcBorders>
          </w:tcPr>
          <w:p w14:paraId="193AE221" w14:textId="77777777" w:rsidR="008D36EB" w:rsidRPr="00184098" w:rsidRDefault="008D36EB" w:rsidP="008D36EB">
            <w:pPr>
              <w:spacing w:before="120"/>
              <w:jc w:val="both"/>
            </w:pPr>
            <w:r w:rsidRPr="00184098">
              <w:t>je definován v Příloze č</w:t>
            </w:r>
            <w:r w:rsidRPr="00C90155">
              <w:t>. 5 k této</w:t>
            </w:r>
            <w:r w:rsidRPr="00184098">
              <w:t xml:space="preserve"> Smlouvě.</w:t>
            </w:r>
          </w:p>
        </w:tc>
      </w:tr>
      <w:tr w:rsidR="008D36EB" w:rsidRPr="00184098" w14:paraId="13F6CE83" w14:textId="77777777" w:rsidTr="0080208E">
        <w:trPr>
          <w:trHeight w:val="284"/>
        </w:trPr>
        <w:tc>
          <w:tcPr>
            <w:tcW w:w="2448" w:type="dxa"/>
            <w:tcBorders>
              <w:right w:val="single" w:sz="6" w:space="0" w:color="auto"/>
            </w:tcBorders>
          </w:tcPr>
          <w:p w14:paraId="765A1B8B" w14:textId="77777777" w:rsidR="008D36EB" w:rsidRPr="00493AE8" w:rsidRDefault="008D36EB" w:rsidP="008D36EB">
            <w:pPr>
              <w:spacing w:before="120"/>
              <w:jc w:val="right"/>
              <w:rPr>
                <w:b/>
              </w:rPr>
            </w:pPr>
            <w:r w:rsidRPr="00493AE8">
              <w:rPr>
                <w:b/>
              </w:rPr>
              <w:t>Obnova</w:t>
            </w:r>
          </w:p>
        </w:tc>
        <w:tc>
          <w:tcPr>
            <w:tcW w:w="8460" w:type="dxa"/>
            <w:tcBorders>
              <w:left w:val="single" w:sz="6" w:space="0" w:color="auto"/>
            </w:tcBorders>
          </w:tcPr>
          <w:p w14:paraId="79DFA62C" w14:textId="77777777" w:rsidR="008D36EB" w:rsidRPr="00184098" w:rsidRDefault="008D36EB" w:rsidP="008D36EB">
            <w:pPr>
              <w:spacing w:before="120"/>
              <w:jc w:val="both"/>
            </w:pPr>
            <w:r w:rsidRPr="00184098">
              <w:t>znamená realizac</w:t>
            </w:r>
            <w:r>
              <w:t>i</w:t>
            </w:r>
            <w:r w:rsidRPr="00184098">
              <w:t xml:space="preserve"> takových opatření, která odstraňují částečné nebo úplné morální a fyzické opotřebení, čímž se zajistí zachování původních užitných hodnot hmotného i nehmotného majetku. Údaje o Obnově budou v Plánu Financování Obnovy, jakož i při jejich vykazování, uváděny za agregované skupiny dle majetkové evidence </w:t>
            </w:r>
            <w:r>
              <w:t>ve smyslu § 5 odst. 1 ZoVaK</w:t>
            </w:r>
            <w:r w:rsidRPr="00184098">
              <w:t>. Obnova je realizována ve formě Investic, Oprav nebo Technického zhodnocení a pro účely daňové a účetní je vždy ve vazbě na konkrétní inventární předmět veden</w:t>
            </w:r>
            <w:r>
              <w:t>á</w:t>
            </w:r>
            <w:r w:rsidRPr="00184098">
              <w:t xml:space="preserve"> v</w:t>
            </w:r>
            <w:r>
              <w:t> evidenci M</w:t>
            </w:r>
            <w:r w:rsidRPr="00184098">
              <w:t xml:space="preserve">ajetku </w:t>
            </w:r>
            <w:r>
              <w:t>Vlastníka</w:t>
            </w:r>
            <w:r w:rsidRPr="00184098">
              <w:t>.</w:t>
            </w:r>
          </w:p>
        </w:tc>
      </w:tr>
      <w:tr w:rsidR="008D36EB" w:rsidRPr="00184098" w14:paraId="7378A480" w14:textId="77777777" w:rsidTr="0080208E">
        <w:trPr>
          <w:trHeight w:val="284"/>
        </w:trPr>
        <w:tc>
          <w:tcPr>
            <w:tcW w:w="2448" w:type="dxa"/>
            <w:tcBorders>
              <w:right w:val="single" w:sz="6" w:space="0" w:color="auto"/>
            </w:tcBorders>
          </w:tcPr>
          <w:p w14:paraId="7E5D3A0C" w14:textId="77777777" w:rsidR="008D36EB" w:rsidRPr="00493AE8" w:rsidRDefault="008D36EB" w:rsidP="008D36EB">
            <w:pPr>
              <w:spacing w:before="120"/>
              <w:jc w:val="right"/>
              <w:rPr>
                <w:b/>
              </w:rPr>
            </w:pPr>
            <w:r w:rsidRPr="00493AE8">
              <w:rPr>
                <w:b/>
              </w:rPr>
              <w:t>Odběratel</w:t>
            </w:r>
          </w:p>
        </w:tc>
        <w:tc>
          <w:tcPr>
            <w:tcW w:w="8460" w:type="dxa"/>
            <w:tcBorders>
              <w:left w:val="single" w:sz="6" w:space="0" w:color="auto"/>
            </w:tcBorders>
          </w:tcPr>
          <w:p w14:paraId="5988E2FB" w14:textId="77777777" w:rsidR="008D36EB" w:rsidRPr="00184098" w:rsidRDefault="008D36EB" w:rsidP="008D36EB">
            <w:pPr>
              <w:spacing w:before="120"/>
              <w:jc w:val="both"/>
              <w:rPr>
                <w:highlight w:val="yellow"/>
              </w:rPr>
            </w:pPr>
            <w:r w:rsidRPr="00184098">
              <w:t>znamená stávající i budoucí odběratele ve smyslu ustanovení § 2 odst. 5 ZoVaK.</w:t>
            </w:r>
          </w:p>
        </w:tc>
      </w:tr>
      <w:tr w:rsidR="008D36EB" w:rsidRPr="00184098" w14:paraId="724DF540" w14:textId="77777777" w:rsidTr="0080208E">
        <w:trPr>
          <w:trHeight w:val="284"/>
        </w:trPr>
        <w:tc>
          <w:tcPr>
            <w:tcW w:w="2448" w:type="dxa"/>
            <w:tcBorders>
              <w:right w:val="single" w:sz="6" w:space="0" w:color="auto"/>
            </w:tcBorders>
          </w:tcPr>
          <w:p w14:paraId="764BC339" w14:textId="77777777" w:rsidR="008D36EB" w:rsidRPr="00493AE8" w:rsidRDefault="008D36EB" w:rsidP="008D36EB">
            <w:pPr>
              <w:spacing w:before="120"/>
              <w:jc w:val="right"/>
              <w:rPr>
                <w:b/>
              </w:rPr>
            </w:pPr>
            <w:r w:rsidRPr="00493AE8">
              <w:rPr>
                <w:b/>
              </w:rPr>
              <w:t>Odstranění Havárie a Poruchy</w:t>
            </w:r>
          </w:p>
        </w:tc>
        <w:tc>
          <w:tcPr>
            <w:tcW w:w="8460" w:type="dxa"/>
            <w:tcBorders>
              <w:left w:val="single" w:sz="6" w:space="0" w:color="auto"/>
            </w:tcBorders>
          </w:tcPr>
          <w:p w14:paraId="538D644E" w14:textId="77777777" w:rsidR="008D36EB" w:rsidRPr="00184098" w:rsidRDefault="008D36EB" w:rsidP="008D36EB">
            <w:pPr>
              <w:spacing w:before="120"/>
              <w:jc w:val="both"/>
            </w:pPr>
            <w:r>
              <w:t>z</w:t>
            </w:r>
            <w:r w:rsidRPr="00184098">
              <w:t xml:space="preserve">namená činnost Provozovatele v souladu s touto Smlouvou odstraňující důsledky Havárie nebo Poruchy a obnovující funkčnost Kanalizace. </w:t>
            </w:r>
          </w:p>
        </w:tc>
      </w:tr>
      <w:tr w:rsidR="008D36EB" w:rsidRPr="00184098" w14:paraId="1A32F8AD" w14:textId="77777777" w:rsidTr="0080208E">
        <w:trPr>
          <w:trHeight w:val="284"/>
        </w:trPr>
        <w:tc>
          <w:tcPr>
            <w:tcW w:w="2448" w:type="dxa"/>
            <w:tcBorders>
              <w:right w:val="single" w:sz="6" w:space="0" w:color="auto"/>
            </w:tcBorders>
          </w:tcPr>
          <w:p w14:paraId="33C68E30" w14:textId="77777777" w:rsidR="008D36EB" w:rsidRPr="00493AE8" w:rsidRDefault="008D36EB" w:rsidP="008D36EB">
            <w:pPr>
              <w:spacing w:before="120"/>
              <w:jc w:val="right"/>
              <w:rPr>
                <w:b/>
              </w:rPr>
            </w:pPr>
            <w:r w:rsidRPr="00493AE8">
              <w:rPr>
                <w:b/>
              </w:rPr>
              <w:t>Oprava</w:t>
            </w:r>
          </w:p>
        </w:tc>
        <w:tc>
          <w:tcPr>
            <w:tcW w:w="8460" w:type="dxa"/>
            <w:tcBorders>
              <w:left w:val="single" w:sz="6" w:space="0" w:color="auto"/>
            </w:tcBorders>
          </w:tcPr>
          <w:p w14:paraId="63499DAE" w14:textId="77777777" w:rsidR="008D36EB" w:rsidRPr="00184098" w:rsidRDefault="008D36EB" w:rsidP="008D36EB">
            <w:pPr>
              <w:spacing w:before="120"/>
              <w:jc w:val="both"/>
              <w:rPr>
                <w:highlight w:val="yellow"/>
              </w:rPr>
            </w:pPr>
            <w:r w:rsidRPr="00184098">
              <w:t xml:space="preserve">znamená činnosti, které odstraňují účinky částečného fyzického opotřebení nebo poškození za účelem uvedení do předchozího nebo provozuschopného stavu. Uvedením do provozuschopného stavu se rozumí provedení opravy i s použitím jiných než původních materiálů, dílů, součástí nebo technologií, pokud tím nedojde k Technickému </w:t>
            </w:r>
            <w:r>
              <w:t>Z</w:t>
            </w:r>
            <w:r w:rsidRPr="00184098">
              <w:t>hodnocení.</w:t>
            </w:r>
          </w:p>
        </w:tc>
      </w:tr>
      <w:tr w:rsidR="008D36EB" w:rsidRPr="00184098" w14:paraId="058C28F4" w14:textId="77777777" w:rsidTr="0080208E">
        <w:trPr>
          <w:trHeight w:val="284"/>
        </w:trPr>
        <w:tc>
          <w:tcPr>
            <w:tcW w:w="2448" w:type="dxa"/>
            <w:tcBorders>
              <w:right w:val="single" w:sz="6" w:space="0" w:color="auto"/>
            </w:tcBorders>
          </w:tcPr>
          <w:p w14:paraId="307ABDDF" w14:textId="77777777" w:rsidR="008D36EB" w:rsidRPr="00493AE8" w:rsidRDefault="008D36EB" w:rsidP="008D36EB">
            <w:pPr>
              <w:spacing w:before="120"/>
              <w:jc w:val="right"/>
              <w:rPr>
                <w:b/>
              </w:rPr>
            </w:pPr>
            <w:r>
              <w:rPr>
                <w:b/>
              </w:rPr>
              <w:t>OPŽP</w:t>
            </w:r>
          </w:p>
        </w:tc>
        <w:tc>
          <w:tcPr>
            <w:tcW w:w="8460" w:type="dxa"/>
            <w:tcBorders>
              <w:left w:val="single" w:sz="6" w:space="0" w:color="auto"/>
            </w:tcBorders>
          </w:tcPr>
          <w:p w14:paraId="6FD2D040" w14:textId="77777777" w:rsidR="008D36EB" w:rsidRPr="00184098" w:rsidRDefault="008D36EB" w:rsidP="008D36EB">
            <w:pPr>
              <w:spacing w:before="120"/>
              <w:jc w:val="both"/>
            </w:pPr>
            <w:r>
              <w:t>Operační program Životní prostředí pro období 2007-2013 nebo 2014-2020.</w:t>
            </w:r>
          </w:p>
        </w:tc>
      </w:tr>
      <w:tr w:rsidR="008D36EB" w:rsidRPr="00184098" w14:paraId="15954EF7" w14:textId="77777777" w:rsidTr="0080208E">
        <w:trPr>
          <w:trHeight w:val="284"/>
        </w:trPr>
        <w:tc>
          <w:tcPr>
            <w:tcW w:w="2448" w:type="dxa"/>
            <w:tcBorders>
              <w:right w:val="single" w:sz="6" w:space="0" w:color="auto"/>
            </w:tcBorders>
          </w:tcPr>
          <w:p w14:paraId="6D0BDC4C" w14:textId="77777777" w:rsidR="008D36EB" w:rsidRDefault="008D36EB" w:rsidP="008D36EB">
            <w:pPr>
              <w:spacing w:before="120"/>
              <w:jc w:val="right"/>
              <w:rPr>
                <w:b/>
              </w:rPr>
            </w:pPr>
            <w:r>
              <w:rPr>
                <w:b/>
              </w:rPr>
              <w:t>Plán Investic</w:t>
            </w:r>
          </w:p>
        </w:tc>
        <w:tc>
          <w:tcPr>
            <w:tcW w:w="8460" w:type="dxa"/>
            <w:tcBorders>
              <w:left w:val="single" w:sz="6" w:space="0" w:color="auto"/>
            </w:tcBorders>
          </w:tcPr>
          <w:p w14:paraId="7B0F50A2" w14:textId="3BF08F3F" w:rsidR="008D36EB" w:rsidRPr="00FC159B" w:rsidRDefault="008D36EB" w:rsidP="008D36EB">
            <w:pPr>
              <w:spacing w:before="120"/>
              <w:jc w:val="both"/>
            </w:pPr>
            <w:r w:rsidRPr="00FC159B">
              <w:t xml:space="preserve">znamená pravidelný plán Investic do Kanalizace(í) pro každý kalendářní rok sestavený podle článku </w:t>
            </w:r>
            <w:r>
              <w:fldChar w:fldCharType="begin"/>
            </w:r>
            <w:r>
              <w:instrText xml:space="preserve"> REF _Ref268767727 \w \h  \* MERGEFORMAT </w:instrText>
            </w:r>
            <w:r>
              <w:fldChar w:fldCharType="separate"/>
            </w:r>
            <w:r>
              <w:t>11.1</w:t>
            </w:r>
            <w:r>
              <w:fldChar w:fldCharType="end"/>
            </w:r>
            <w:r w:rsidRPr="00FC159B">
              <w:t xml:space="preserve"> této Smlouvy.</w:t>
            </w:r>
          </w:p>
        </w:tc>
      </w:tr>
      <w:tr w:rsidR="008D36EB" w:rsidRPr="00184098" w14:paraId="60B972DD" w14:textId="77777777" w:rsidTr="0080208E">
        <w:trPr>
          <w:trHeight w:val="284"/>
        </w:trPr>
        <w:tc>
          <w:tcPr>
            <w:tcW w:w="2448" w:type="dxa"/>
            <w:tcBorders>
              <w:right w:val="single" w:sz="6" w:space="0" w:color="auto"/>
            </w:tcBorders>
          </w:tcPr>
          <w:p w14:paraId="1C0313CD" w14:textId="77777777" w:rsidR="008D36EB" w:rsidRPr="00493AE8" w:rsidRDefault="008D36EB" w:rsidP="008D36EB">
            <w:pPr>
              <w:spacing w:before="120"/>
              <w:jc w:val="right"/>
              <w:rPr>
                <w:b/>
              </w:rPr>
            </w:pPr>
            <w:r w:rsidRPr="00493AE8">
              <w:rPr>
                <w:b/>
              </w:rPr>
              <w:t>Plán Financování Obnovy</w:t>
            </w:r>
          </w:p>
        </w:tc>
        <w:tc>
          <w:tcPr>
            <w:tcW w:w="8460" w:type="dxa"/>
            <w:tcBorders>
              <w:left w:val="single" w:sz="6" w:space="0" w:color="auto"/>
            </w:tcBorders>
          </w:tcPr>
          <w:p w14:paraId="3D1B708C" w14:textId="77777777" w:rsidR="008D36EB" w:rsidRPr="00FC159B" w:rsidRDefault="008D36EB" w:rsidP="008D36EB">
            <w:pPr>
              <w:spacing w:before="120"/>
              <w:jc w:val="both"/>
            </w:pPr>
            <w:r w:rsidRPr="00FC159B">
              <w:t>znamená plán financování Obnovy Kanalizací ve smyslu ustanovení § 8 odst. 11 ZoVaK, který je obsahem Přílohy č. 2 k této Smlouvě.</w:t>
            </w:r>
          </w:p>
        </w:tc>
      </w:tr>
      <w:tr w:rsidR="008D36EB" w:rsidRPr="00184098" w14:paraId="5C0F1AD6" w14:textId="77777777" w:rsidTr="0080208E">
        <w:trPr>
          <w:trHeight w:val="284"/>
        </w:trPr>
        <w:tc>
          <w:tcPr>
            <w:tcW w:w="2448" w:type="dxa"/>
            <w:tcBorders>
              <w:right w:val="single" w:sz="6" w:space="0" w:color="auto"/>
            </w:tcBorders>
          </w:tcPr>
          <w:p w14:paraId="4578777B" w14:textId="77777777" w:rsidR="008D36EB" w:rsidRDefault="008D36EB" w:rsidP="008D36EB">
            <w:pPr>
              <w:spacing w:before="120"/>
              <w:jc w:val="right"/>
              <w:rPr>
                <w:b/>
              </w:rPr>
            </w:pPr>
            <w:r w:rsidRPr="00493AE8">
              <w:rPr>
                <w:b/>
              </w:rPr>
              <w:t>Plán Obnovy</w:t>
            </w:r>
          </w:p>
        </w:tc>
        <w:tc>
          <w:tcPr>
            <w:tcW w:w="8460" w:type="dxa"/>
            <w:tcBorders>
              <w:left w:val="single" w:sz="6" w:space="0" w:color="auto"/>
            </w:tcBorders>
          </w:tcPr>
          <w:p w14:paraId="398C7271" w14:textId="1B719D17" w:rsidR="008D36EB" w:rsidRPr="00FC159B" w:rsidRDefault="008D36EB" w:rsidP="008D36EB">
            <w:pPr>
              <w:spacing w:before="120"/>
              <w:jc w:val="both"/>
            </w:pPr>
            <w:r w:rsidRPr="00FC159B">
              <w:t xml:space="preserve">znamená pravidelný plán Obnovy Kanalizace(í) pro každý kalendářní rok sestavený podle článku </w:t>
            </w:r>
            <w:r>
              <w:fldChar w:fldCharType="begin"/>
            </w:r>
            <w:r>
              <w:instrText xml:space="preserve"> REF _Ref268767727 \w \h  \* MERGEFORMAT </w:instrText>
            </w:r>
            <w:r>
              <w:fldChar w:fldCharType="separate"/>
            </w:r>
            <w:r>
              <w:t>11.1</w:t>
            </w:r>
            <w:r>
              <w:fldChar w:fldCharType="end"/>
            </w:r>
            <w:r w:rsidRPr="00FC159B">
              <w:t xml:space="preserve"> této Smlouvy. </w:t>
            </w:r>
          </w:p>
        </w:tc>
      </w:tr>
      <w:tr w:rsidR="008D36EB" w:rsidRPr="00184098" w14:paraId="0176C8F8" w14:textId="77777777" w:rsidTr="0080208E">
        <w:trPr>
          <w:trHeight w:val="284"/>
        </w:trPr>
        <w:tc>
          <w:tcPr>
            <w:tcW w:w="2448" w:type="dxa"/>
            <w:tcBorders>
              <w:right w:val="single" w:sz="6" w:space="0" w:color="auto"/>
            </w:tcBorders>
          </w:tcPr>
          <w:p w14:paraId="4A857003" w14:textId="77777777" w:rsidR="008D36EB" w:rsidRDefault="008D36EB" w:rsidP="008D36EB">
            <w:pPr>
              <w:spacing w:before="120"/>
              <w:jc w:val="right"/>
              <w:rPr>
                <w:b/>
              </w:rPr>
            </w:pPr>
            <w:r w:rsidRPr="00493AE8">
              <w:rPr>
                <w:b/>
              </w:rPr>
              <w:t>Plán Údržby</w:t>
            </w:r>
          </w:p>
        </w:tc>
        <w:tc>
          <w:tcPr>
            <w:tcW w:w="8460" w:type="dxa"/>
            <w:tcBorders>
              <w:left w:val="single" w:sz="6" w:space="0" w:color="auto"/>
            </w:tcBorders>
          </w:tcPr>
          <w:p w14:paraId="7C270EFC" w14:textId="77777777" w:rsidR="008D36EB" w:rsidRPr="00FC159B" w:rsidRDefault="008D36EB" w:rsidP="008D36EB">
            <w:pPr>
              <w:spacing w:before="120"/>
              <w:jc w:val="both"/>
            </w:pPr>
            <w:r w:rsidRPr="00FC159B">
              <w:t xml:space="preserve">znamená plán pravidelné Údržby Kanalizace(í) pro každý kalendářní rok sestavený podle článku 13.2(d) této Smlouvy. </w:t>
            </w:r>
          </w:p>
        </w:tc>
      </w:tr>
      <w:tr w:rsidR="008D36EB" w:rsidRPr="00184098" w14:paraId="3C5DC449" w14:textId="77777777" w:rsidTr="0080208E">
        <w:trPr>
          <w:trHeight w:val="284"/>
        </w:trPr>
        <w:tc>
          <w:tcPr>
            <w:tcW w:w="2448" w:type="dxa"/>
            <w:tcBorders>
              <w:right w:val="single" w:sz="6" w:space="0" w:color="auto"/>
            </w:tcBorders>
          </w:tcPr>
          <w:p w14:paraId="45088977" w14:textId="77777777" w:rsidR="008D36EB" w:rsidRPr="00493AE8" w:rsidRDefault="008D36EB" w:rsidP="008D36EB">
            <w:pPr>
              <w:spacing w:before="120"/>
              <w:jc w:val="right"/>
              <w:rPr>
                <w:b/>
              </w:rPr>
            </w:pPr>
            <w:r w:rsidRPr="00493AE8">
              <w:rPr>
                <w:b/>
              </w:rPr>
              <w:t>Porucha</w:t>
            </w:r>
          </w:p>
        </w:tc>
        <w:tc>
          <w:tcPr>
            <w:tcW w:w="8460" w:type="dxa"/>
            <w:tcBorders>
              <w:left w:val="single" w:sz="6" w:space="0" w:color="auto"/>
            </w:tcBorders>
          </w:tcPr>
          <w:p w14:paraId="738E7CFC" w14:textId="77777777" w:rsidR="008D36EB" w:rsidRPr="00184098" w:rsidRDefault="008D36EB" w:rsidP="008D36EB">
            <w:pPr>
              <w:spacing w:before="120"/>
              <w:jc w:val="both"/>
            </w:pPr>
            <w:r w:rsidRPr="00184098">
              <w:t>znamená náhlé, nepředvídatelné a podstatné zhoršení technického stavu či funkčnosti Kanalizace, přičemž tento stav či ztráta funkčnosti není Havárií</w:t>
            </w:r>
            <w:r>
              <w:t>.</w:t>
            </w:r>
          </w:p>
        </w:tc>
      </w:tr>
      <w:tr w:rsidR="008D36EB" w:rsidRPr="00184098" w14:paraId="6D812F41" w14:textId="77777777" w:rsidTr="0080208E">
        <w:trPr>
          <w:trHeight w:val="284"/>
        </w:trPr>
        <w:tc>
          <w:tcPr>
            <w:tcW w:w="2448" w:type="dxa"/>
            <w:tcBorders>
              <w:right w:val="single" w:sz="6" w:space="0" w:color="auto"/>
            </w:tcBorders>
          </w:tcPr>
          <w:p w14:paraId="743FFE5B" w14:textId="77777777" w:rsidR="008D36EB" w:rsidRPr="00493AE8" w:rsidRDefault="008D36EB" w:rsidP="008D36EB">
            <w:pPr>
              <w:spacing w:before="120"/>
              <w:jc w:val="right"/>
              <w:rPr>
                <w:b/>
              </w:rPr>
            </w:pPr>
            <w:r w:rsidRPr="00493AE8">
              <w:rPr>
                <w:b/>
              </w:rPr>
              <w:t>Provozní Evidence</w:t>
            </w:r>
          </w:p>
        </w:tc>
        <w:tc>
          <w:tcPr>
            <w:tcW w:w="8460" w:type="dxa"/>
            <w:tcBorders>
              <w:left w:val="single" w:sz="6" w:space="0" w:color="auto"/>
            </w:tcBorders>
          </w:tcPr>
          <w:p w14:paraId="560DE118" w14:textId="77777777" w:rsidR="008D36EB" w:rsidRPr="00184098" w:rsidRDefault="008D36EB" w:rsidP="008D36EB">
            <w:pPr>
              <w:spacing w:before="120"/>
              <w:jc w:val="both"/>
              <w:rPr>
                <w:highlight w:val="yellow"/>
              </w:rPr>
            </w:pPr>
            <w:r w:rsidRPr="00184098">
              <w:t xml:space="preserve">znamená provozní evidenci Kanalizací ve smyslu ustanovení § 5 odst. 2 ZoVaK v rozsahu dle prováděcích předpisů, přičemž tato provozní evidence musí být vedena </w:t>
            </w:r>
            <w:r w:rsidRPr="00184098">
              <w:lastRenderedPageBreak/>
              <w:t>tak, aby z ní bylo možné poskytnout vybrané údaje z provozní evidence ve smyslu ustanovení § 5 odst. 3 ZoVaK a prováděcích předpisů.</w:t>
            </w:r>
          </w:p>
        </w:tc>
      </w:tr>
      <w:tr w:rsidR="008D36EB" w:rsidRPr="00184098" w14:paraId="408C6053" w14:textId="77777777" w:rsidTr="0080208E">
        <w:trPr>
          <w:trHeight w:val="284"/>
        </w:trPr>
        <w:tc>
          <w:tcPr>
            <w:tcW w:w="2448" w:type="dxa"/>
            <w:tcBorders>
              <w:right w:val="single" w:sz="6" w:space="0" w:color="auto"/>
            </w:tcBorders>
          </w:tcPr>
          <w:p w14:paraId="0FFED324" w14:textId="77777777" w:rsidR="008D36EB" w:rsidRPr="00493AE8" w:rsidRDefault="008D36EB" w:rsidP="008D36EB">
            <w:pPr>
              <w:spacing w:before="120"/>
              <w:jc w:val="right"/>
              <w:rPr>
                <w:b/>
              </w:rPr>
            </w:pPr>
            <w:r w:rsidRPr="00493AE8">
              <w:rPr>
                <w:b/>
              </w:rPr>
              <w:lastRenderedPageBreak/>
              <w:t>Provozování nebo Provozovat</w:t>
            </w:r>
          </w:p>
        </w:tc>
        <w:tc>
          <w:tcPr>
            <w:tcW w:w="8460" w:type="dxa"/>
            <w:tcBorders>
              <w:left w:val="single" w:sz="6" w:space="0" w:color="auto"/>
            </w:tcBorders>
          </w:tcPr>
          <w:p w14:paraId="3DF6CFBD" w14:textId="47EAFAF3" w:rsidR="008D36EB" w:rsidRPr="00184098" w:rsidRDefault="008D36EB" w:rsidP="008D36EB">
            <w:pPr>
              <w:spacing w:before="120"/>
              <w:jc w:val="both"/>
            </w:pPr>
            <w:r w:rsidRPr="00184098">
              <w:t xml:space="preserve">znamená souhrn činností, kterými se zajišťuje odvádění odpadních vod. Rozumí se jím zejména dodržování technologických postupů při odvádění odpadních vod, dodržování provozních nebo manipulačních řádů, kanalizačního řádu, vedení provozní dokumentace, provozní a fakturační měření, dohled nad provozuschopností kanalizací, příprava podkladů pro výpočet </w:t>
            </w:r>
            <w:r>
              <w:t>Ceny pro S</w:t>
            </w:r>
            <w:r w:rsidRPr="00184098">
              <w:t>točné a</w:t>
            </w:r>
            <w:r>
              <w:t> </w:t>
            </w:r>
            <w:r w:rsidRPr="00184098">
              <w:t>d</w:t>
            </w:r>
            <w:r w:rsidRPr="00FD7856">
              <w:t>alší související činnosti</w:t>
            </w:r>
            <w:r>
              <w:t>,</w:t>
            </w:r>
            <w:r w:rsidRPr="00FD7856">
              <w:t xml:space="preserve"> jejichž příkladný výčet je uveden v Příloze č. 10 k této Smlouvě;</w:t>
            </w:r>
            <w:r w:rsidRPr="00184098">
              <w:t xml:space="preserve"> není jím správa kanalizací ani jejich rozvoj (viz ustanovení § 2 odst. 3 ZoVaK).</w:t>
            </w:r>
          </w:p>
        </w:tc>
      </w:tr>
      <w:tr w:rsidR="008D36EB" w:rsidRPr="00184098" w14:paraId="1E4E8B55" w14:textId="77777777" w:rsidTr="0080208E">
        <w:trPr>
          <w:trHeight w:val="284"/>
        </w:trPr>
        <w:tc>
          <w:tcPr>
            <w:tcW w:w="2448" w:type="dxa"/>
            <w:tcBorders>
              <w:right w:val="single" w:sz="6" w:space="0" w:color="auto"/>
            </w:tcBorders>
          </w:tcPr>
          <w:p w14:paraId="645821BF" w14:textId="77777777" w:rsidR="008D36EB" w:rsidRPr="00493AE8" w:rsidRDefault="008D36EB" w:rsidP="008D36EB">
            <w:pPr>
              <w:spacing w:before="120"/>
              <w:jc w:val="right"/>
              <w:rPr>
                <w:b/>
              </w:rPr>
            </w:pPr>
            <w:r w:rsidRPr="00493AE8">
              <w:rPr>
                <w:b/>
              </w:rPr>
              <w:t>Příloha</w:t>
            </w:r>
          </w:p>
        </w:tc>
        <w:tc>
          <w:tcPr>
            <w:tcW w:w="8460" w:type="dxa"/>
            <w:tcBorders>
              <w:left w:val="single" w:sz="6" w:space="0" w:color="auto"/>
            </w:tcBorders>
          </w:tcPr>
          <w:p w14:paraId="2413952C" w14:textId="77777777" w:rsidR="008D36EB" w:rsidRPr="00184098" w:rsidRDefault="008D36EB" w:rsidP="008D36EB">
            <w:pPr>
              <w:spacing w:before="120"/>
              <w:jc w:val="both"/>
            </w:pPr>
            <w:r w:rsidRPr="00184098">
              <w:t xml:space="preserve">znamená přílohu </w:t>
            </w:r>
            <w:r>
              <w:t xml:space="preserve">k </w:t>
            </w:r>
            <w:r w:rsidRPr="00184098">
              <w:t>této Smlouv</w:t>
            </w:r>
            <w:r>
              <w:t>ě</w:t>
            </w:r>
            <w:r w:rsidRPr="00184098">
              <w:t xml:space="preserve">. Přílohy </w:t>
            </w:r>
            <w:r>
              <w:t xml:space="preserve">k </w:t>
            </w:r>
            <w:r w:rsidRPr="00184098">
              <w:t>této Smlouv</w:t>
            </w:r>
            <w:r>
              <w:t>ě</w:t>
            </w:r>
            <w:r w:rsidRPr="00184098">
              <w:t xml:space="preserve"> jsou její nedílnou součástí.</w:t>
            </w:r>
          </w:p>
        </w:tc>
      </w:tr>
      <w:tr w:rsidR="008D36EB" w:rsidRPr="00184098" w14:paraId="6E849D71" w14:textId="77777777" w:rsidTr="0080208E">
        <w:trPr>
          <w:trHeight w:val="284"/>
        </w:trPr>
        <w:tc>
          <w:tcPr>
            <w:tcW w:w="2448" w:type="dxa"/>
            <w:tcBorders>
              <w:right w:val="single" w:sz="6" w:space="0" w:color="auto"/>
            </w:tcBorders>
          </w:tcPr>
          <w:p w14:paraId="46440742" w14:textId="77777777" w:rsidR="008D36EB" w:rsidRPr="00493AE8" w:rsidRDefault="008D36EB" w:rsidP="008D36EB">
            <w:pPr>
              <w:spacing w:before="120"/>
              <w:jc w:val="right"/>
              <w:rPr>
                <w:b/>
              </w:rPr>
            </w:pPr>
            <w:r w:rsidRPr="00493AE8">
              <w:rPr>
                <w:b/>
              </w:rPr>
              <w:t>Smlouva s Odběratelem</w:t>
            </w:r>
          </w:p>
        </w:tc>
        <w:tc>
          <w:tcPr>
            <w:tcW w:w="8460" w:type="dxa"/>
            <w:tcBorders>
              <w:left w:val="single" w:sz="6" w:space="0" w:color="auto"/>
            </w:tcBorders>
          </w:tcPr>
          <w:p w14:paraId="3AD73E7A" w14:textId="77777777" w:rsidR="008D36EB" w:rsidRPr="00FC159B" w:rsidRDefault="008D36EB" w:rsidP="008D36EB">
            <w:pPr>
              <w:spacing w:before="120"/>
              <w:jc w:val="both"/>
            </w:pPr>
            <w:r w:rsidRPr="00FC159B">
              <w:t>znamená smlouvu s Odběratelem ve smyslu ustanovení § 8 odst. 6 ZoVaK vztahující se k</w:t>
            </w:r>
            <w:r>
              <w:t>e</w:t>
            </w:r>
            <w:r w:rsidRPr="00FC159B">
              <w:t> Kanalizacím, jejíž vzor je uveden v Příloze č. 9 k této Smlouvě.</w:t>
            </w:r>
          </w:p>
        </w:tc>
      </w:tr>
      <w:tr w:rsidR="008D36EB" w:rsidRPr="00184098" w14:paraId="50519F5A" w14:textId="77777777" w:rsidTr="0080208E">
        <w:trPr>
          <w:trHeight w:val="284"/>
        </w:trPr>
        <w:tc>
          <w:tcPr>
            <w:tcW w:w="2448" w:type="dxa"/>
            <w:tcBorders>
              <w:right w:val="single" w:sz="6" w:space="0" w:color="auto"/>
            </w:tcBorders>
          </w:tcPr>
          <w:p w14:paraId="7098F10F" w14:textId="77777777" w:rsidR="008D36EB" w:rsidRPr="00493AE8" w:rsidRDefault="008D36EB" w:rsidP="008D36EB">
            <w:pPr>
              <w:spacing w:before="120"/>
              <w:jc w:val="right"/>
              <w:rPr>
                <w:b/>
                <w:highlight w:val="yellow"/>
              </w:rPr>
            </w:pPr>
            <w:r w:rsidRPr="00493AE8">
              <w:rPr>
                <w:b/>
              </w:rPr>
              <w:t xml:space="preserve">Spor </w:t>
            </w:r>
          </w:p>
        </w:tc>
        <w:tc>
          <w:tcPr>
            <w:tcW w:w="8460" w:type="dxa"/>
            <w:tcBorders>
              <w:left w:val="single" w:sz="6" w:space="0" w:color="auto"/>
            </w:tcBorders>
          </w:tcPr>
          <w:p w14:paraId="3664B3C7" w14:textId="67AADBC5" w:rsidR="008D36EB" w:rsidRPr="00FC159B" w:rsidRDefault="008D36EB" w:rsidP="008D36EB">
            <w:pPr>
              <w:spacing w:before="120"/>
              <w:jc w:val="both"/>
            </w:pPr>
            <w:r w:rsidRPr="00FC159B">
              <w:t xml:space="preserve">má význam uvedený v článku </w:t>
            </w:r>
            <w:r>
              <w:fldChar w:fldCharType="begin"/>
            </w:r>
            <w:r>
              <w:instrText xml:space="preserve"> REF _Ref268767801 \w \h  \* MERGEFORMAT </w:instrText>
            </w:r>
            <w:r>
              <w:fldChar w:fldCharType="separate"/>
            </w:r>
            <w:r>
              <w:t>23</w:t>
            </w:r>
            <w:r>
              <w:fldChar w:fldCharType="end"/>
            </w:r>
            <w:r w:rsidRPr="00FC159B">
              <w:t xml:space="preserve"> této Smlouvy.</w:t>
            </w:r>
          </w:p>
        </w:tc>
      </w:tr>
      <w:tr w:rsidR="008D36EB" w:rsidRPr="00184098" w14:paraId="120B95BD" w14:textId="77777777" w:rsidTr="0080208E">
        <w:trPr>
          <w:trHeight w:val="284"/>
        </w:trPr>
        <w:tc>
          <w:tcPr>
            <w:tcW w:w="2448" w:type="dxa"/>
            <w:tcBorders>
              <w:right w:val="single" w:sz="6" w:space="0" w:color="auto"/>
            </w:tcBorders>
          </w:tcPr>
          <w:p w14:paraId="665B132A" w14:textId="77777777" w:rsidR="008D36EB" w:rsidRPr="00493AE8" w:rsidRDefault="008D36EB" w:rsidP="008D36EB">
            <w:pPr>
              <w:spacing w:before="120"/>
              <w:jc w:val="right"/>
              <w:rPr>
                <w:b/>
              </w:rPr>
            </w:pPr>
            <w:r w:rsidRPr="00493AE8">
              <w:rPr>
                <w:b/>
              </w:rPr>
              <w:t>Technické Zhodnocení</w:t>
            </w:r>
          </w:p>
        </w:tc>
        <w:tc>
          <w:tcPr>
            <w:tcW w:w="8460" w:type="dxa"/>
            <w:tcBorders>
              <w:left w:val="single" w:sz="6" w:space="0" w:color="auto"/>
            </w:tcBorders>
          </w:tcPr>
          <w:p w14:paraId="4EFB196F" w14:textId="77777777" w:rsidR="008D36EB" w:rsidRPr="00FC159B" w:rsidRDefault="008D36EB" w:rsidP="008D36EB">
            <w:pPr>
              <w:spacing w:before="120"/>
              <w:jc w:val="both"/>
            </w:pPr>
            <w:r w:rsidRPr="00FC159B">
              <w:t>znamená výdaje na činnosti představující dokončené nástavby, přístavby a stavební úpravy, rekonstrukce a modernizace Majetku, které nepředstavují Opravu či Údržbu.</w:t>
            </w:r>
          </w:p>
        </w:tc>
      </w:tr>
      <w:tr w:rsidR="008D36EB" w:rsidRPr="00184098" w14:paraId="209CFDCB" w14:textId="77777777" w:rsidTr="0080208E">
        <w:trPr>
          <w:trHeight w:val="284"/>
        </w:trPr>
        <w:tc>
          <w:tcPr>
            <w:tcW w:w="2448" w:type="dxa"/>
            <w:tcBorders>
              <w:right w:val="single" w:sz="6" w:space="0" w:color="auto"/>
            </w:tcBorders>
          </w:tcPr>
          <w:p w14:paraId="617C220A" w14:textId="77777777" w:rsidR="008D36EB" w:rsidRPr="00493AE8" w:rsidRDefault="008D36EB" w:rsidP="008D36EB">
            <w:pPr>
              <w:spacing w:before="120"/>
              <w:jc w:val="right"/>
              <w:rPr>
                <w:b/>
              </w:rPr>
            </w:pPr>
            <w:r w:rsidRPr="00493AE8">
              <w:rPr>
                <w:b/>
              </w:rPr>
              <w:t>Údržba</w:t>
            </w:r>
          </w:p>
        </w:tc>
        <w:tc>
          <w:tcPr>
            <w:tcW w:w="8460" w:type="dxa"/>
            <w:tcBorders>
              <w:left w:val="single" w:sz="6" w:space="0" w:color="auto"/>
            </w:tcBorders>
          </w:tcPr>
          <w:p w14:paraId="7232C42E" w14:textId="77777777" w:rsidR="008D36EB" w:rsidRPr="00FC159B" w:rsidRDefault="008D36EB" w:rsidP="008D36EB">
            <w:pPr>
              <w:spacing w:before="120"/>
              <w:jc w:val="both"/>
            </w:pPr>
            <w:r w:rsidRPr="00FC159B">
              <w:t>znamená soustavnou činnost, kterou se zpomaluje fyzické opotřebení, předchází Poruchám a odstraňují se drobnější závady.</w:t>
            </w:r>
          </w:p>
        </w:tc>
      </w:tr>
      <w:tr w:rsidR="008D36EB" w:rsidRPr="00184098" w14:paraId="79F088A8" w14:textId="77777777" w:rsidTr="0080208E">
        <w:trPr>
          <w:trHeight w:val="284"/>
        </w:trPr>
        <w:tc>
          <w:tcPr>
            <w:tcW w:w="2448" w:type="dxa"/>
            <w:tcBorders>
              <w:right w:val="single" w:sz="6" w:space="0" w:color="auto"/>
            </w:tcBorders>
          </w:tcPr>
          <w:p w14:paraId="41C10992" w14:textId="77777777" w:rsidR="008D36EB" w:rsidRPr="00493AE8" w:rsidRDefault="008D36EB" w:rsidP="008D36EB">
            <w:pPr>
              <w:spacing w:before="120"/>
              <w:jc w:val="right"/>
              <w:rPr>
                <w:b/>
              </w:rPr>
            </w:pPr>
            <w:r w:rsidRPr="00493AE8">
              <w:rPr>
                <w:b/>
              </w:rPr>
              <w:t>Zavedená Odborná Praxe</w:t>
            </w:r>
          </w:p>
        </w:tc>
        <w:tc>
          <w:tcPr>
            <w:tcW w:w="8460" w:type="dxa"/>
            <w:tcBorders>
              <w:left w:val="single" w:sz="6" w:space="0" w:color="auto"/>
            </w:tcBorders>
          </w:tcPr>
          <w:p w14:paraId="2599020E" w14:textId="77777777" w:rsidR="008D36EB" w:rsidRPr="00184098" w:rsidRDefault="008D36EB" w:rsidP="008D36EB">
            <w:pPr>
              <w:spacing w:before="120"/>
              <w:jc w:val="both"/>
              <w:rPr>
                <w:highlight w:val="yellow"/>
              </w:rPr>
            </w:pPr>
            <w:r w:rsidRPr="00184098">
              <w:t>znamená použití standardů, postupů, metod a procedur, které jsou v souladu s</w:t>
            </w:r>
            <w:r>
              <w:t> </w:t>
            </w:r>
            <w:r w:rsidRPr="00184098">
              <w:t>právními předpisy, veřejně dostupnými normami a technickými doporučeními obsahově zaměřenými na Provozování a/nebo na Kanalizac</w:t>
            </w:r>
            <w:r>
              <w:t>i(e)</w:t>
            </w:r>
            <w:r w:rsidRPr="00184098">
              <w:t xml:space="preserve"> a</w:t>
            </w:r>
            <w:r>
              <w:t> </w:t>
            </w:r>
            <w:r w:rsidRPr="00184098">
              <w:t>vynaložení takového stupně dovedností, péče, pečlivosti, opatrnosti a</w:t>
            </w:r>
            <w:r>
              <w:t> </w:t>
            </w:r>
            <w:r w:rsidRPr="00184098">
              <w:t>předvídavosti, která by byla běžně a rozumně očekávána od odborně kvalifikované, schopné</w:t>
            </w:r>
            <w:r>
              <w:t xml:space="preserve"> </w:t>
            </w:r>
            <w:r w:rsidRPr="00184098">
              <w:t>a zkušené osoby zabývající se příslušnou činností za stejných nebo podobných podmínek, včetně použití obecně rozšířených standardů, postupů, metod a procedur.</w:t>
            </w:r>
          </w:p>
        </w:tc>
      </w:tr>
      <w:tr w:rsidR="008D36EB" w:rsidRPr="00184098" w14:paraId="260EE1D5" w14:textId="77777777" w:rsidTr="0080208E">
        <w:trPr>
          <w:trHeight w:val="284"/>
        </w:trPr>
        <w:tc>
          <w:tcPr>
            <w:tcW w:w="2448" w:type="dxa"/>
            <w:tcBorders>
              <w:right w:val="single" w:sz="6" w:space="0" w:color="auto"/>
            </w:tcBorders>
          </w:tcPr>
          <w:p w14:paraId="1BB7905E" w14:textId="77777777" w:rsidR="008D36EB" w:rsidRPr="00493AE8" w:rsidRDefault="008D36EB" w:rsidP="008D36EB">
            <w:pPr>
              <w:spacing w:before="120"/>
              <w:jc w:val="right"/>
              <w:rPr>
                <w:b/>
              </w:rPr>
            </w:pPr>
            <w:r>
              <w:rPr>
                <w:b/>
              </w:rPr>
              <w:t>Zákon o Rozhodčím Řízení</w:t>
            </w:r>
          </w:p>
        </w:tc>
        <w:tc>
          <w:tcPr>
            <w:tcW w:w="8460" w:type="dxa"/>
            <w:tcBorders>
              <w:left w:val="single" w:sz="6" w:space="0" w:color="auto"/>
            </w:tcBorders>
          </w:tcPr>
          <w:p w14:paraId="6C2A1906" w14:textId="77777777" w:rsidR="008D36EB" w:rsidRPr="00184098" w:rsidRDefault="008D36EB" w:rsidP="008D36EB">
            <w:pPr>
              <w:spacing w:before="120"/>
              <w:jc w:val="both"/>
            </w:pPr>
            <w:r>
              <w:t>znamená zákon č. </w:t>
            </w:r>
            <w:r w:rsidRPr="000049F2">
              <w:t>216/1994 Sb. o rozhodčím řízení a o výkonu rozhodčích nálezů</w:t>
            </w:r>
            <w:r>
              <w:t xml:space="preserve">, </w:t>
            </w:r>
            <w:r w:rsidRPr="00184098">
              <w:t>v</w:t>
            </w:r>
            <w:r>
              <w:t>e znění pozdějších předpisů</w:t>
            </w:r>
          </w:p>
        </w:tc>
      </w:tr>
      <w:tr w:rsidR="008D36EB" w:rsidRPr="00184098" w14:paraId="0A88B328" w14:textId="77777777" w:rsidTr="0080208E">
        <w:trPr>
          <w:trHeight w:val="284"/>
        </w:trPr>
        <w:tc>
          <w:tcPr>
            <w:tcW w:w="2448" w:type="dxa"/>
            <w:tcBorders>
              <w:right w:val="single" w:sz="6" w:space="0" w:color="auto"/>
            </w:tcBorders>
          </w:tcPr>
          <w:p w14:paraId="23FA7C87" w14:textId="77777777" w:rsidR="008D36EB" w:rsidRPr="00493AE8" w:rsidRDefault="008D36EB" w:rsidP="008D36EB">
            <w:pPr>
              <w:spacing w:before="120"/>
              <w:jc w:val="right"/>
              <w:rPr>
                <w:b/>
              </w:rPr>
            </w:pPr>
            <w:r w:rsidRPr="00493AE8">
              <w:rPr>
                <w:b/>
              </w:rPr>
              <w:t>Zákon o</w:t>
            </w:r>
            <w:r>
              <w:rPr>
                <w:b/>
              </w:rPr>
              <w:t> </w:t>
            </w:r>
            <w:r w:rsidRPr="00493AE8">
              <w:rPr>
                <w:b/>
              </w:rPr>
              <w:t>Vodovodech a</w:t>
            </w:r>
            <w:r>
              <w:rPr>
                <w:b/>
              </w:rPr>
              <w:t> </w:t>
            </w:r>
            <w:r w:rsidRPr="00493AE8">
              <w:rPr>
                <w:b/>
              </w:rPr>
              <w:t>Kanalizacích nebo ZoVaK</w:t>
            </w:r>
          </w:p>
        </w:tc>
        <w:tc>
          <w:tcPr>
            <w:tcW w:w="8460" w:type="dxa"/>
            <w:tcBorders>
              <w:left w:val="single" w:sz="6" w:space="0" w:color="auto"/>
            </w:tcBorders>
          </w:tcPr>
          <w:p w14:paraId="5B87F9D8" w14:textId="77777777" w:rsidR="008D36EB" w:rsidRPr="00184098" w:rsidRDefault="008D36EB" w:rsidP="008D36EB">
            <w:pPr>
              <w:spacing w:before="120"/>
              <w:jc w:val="both"/>
              <w:rPr>
                <w:highlight w:val="yellow"/>
              </w:rPr>
            </w:pPr>
            <w:r w:rsidRPr="00184098">
              <w:t>znamená zákon č. 274/2001 Sb., o vodovodech a kanalizacích pro veřejnou potřebu a o změně některých zákonů (zákon o vodovodech a kanalizacích), v</w:t>
            </w:r>
            <w:r>
              <w:t>e znění pozdějších předpisů</w:t>
            </w:r>
            <w:r w:rsidRPr="00184098">
              <w:t>.</w:t>
            </w:r>
          </w:p>
        </w:tc>
      </w:tr>
    </w:tbl>
    <w:p w14:paraId="394DB749" w14:textId="77777777" w:rsidR="00D62A5C" w:rsidRPr="00215DE3" w:rsidRDefault="00D62A5C" w:rsidP="00496C92">
      <w:pPr>
        <w:pStyle w:val="Nadpis1"/>
      </w:pPr>
      <w:r w:rsidRPr="00215DE3">
        <w:br w:type="page"/>
      </w:r>
      <w:bookmarkStart w:id="2" w:name="_Toc57977216"/>
      <w:r w:rsidR="008377D1">
        <w:lastRenderedPageBreak/>
        <w:t>PREAMBULE</w:t>
      </w:r>
      <w:bookmarkEnd w:id="2"/>
    </w:p>
    <w:p w14:paraId="7DB1AC39" w14:textId="59855ED0" w:rsidR="008D36EB" w:rsidRPr="00184098" w:rsidRDefault="008D36EB" w:rsidP="008D36EB">
      <w:pPr>
        <w:pStyle w:val="Preambule"/>
        <w:tabs>
          <w:tab w:val="clear" w:pos="720"/>
          <w:tab w:val="num" w:pos="709"/>
        </w:tabs>
        <w:ind w:left="709" w:hanging="709"/>
        <w:jc w:val="both"/>
      </w:pPr>
      <w:r>
        <w:t>Veškerá ujednání této smlouvy se vykládají tak, aby jimi bylo dosaženo sjednaného účelu, a to provozování Kanalizace, jejíž jednotlivé části jsou výlučně vlastněny odlišnými subjekty,</w:t>
      </w:r>
      <w:r w:rsidRPr="008D36EB">
        <w:t xml:space="preserve"> </w:t>
      </w:r>
      <w:r>
        <w:t>jedním provozovatelem za jednotných podmínek.</w:t>
      </w:r>
    </w:p>
    <w:p w14:paraId="24290770" w14:textId="77777777" w:rsidR="008D36EB" w:rsidRDefault="008D36EB" w:rsidP="008D36EB">
      <w:pPr>
        <w:pStyle w:val="Preambule"/>
        <w:ind w:left="709" w:hanging="709"/>
        <w:jc w:val="both"/>
      </w:pPr>
      <w:r>
        <w:t>Vlastníci kanalizací, každý jako výlučný vlastník části kanalizace specifikované v Příloze č. 1 této smlouvy, uzavírají tuto smlouvu za účelem zajištění jednotného provozování Kanalizace. Práva a povinnosti z této smlouvy vyplývají každému vlastníku zvlášť s ohledem na skutečnost, se kterou částí Kanalizace jsou tato práva a povinnosti spojena. Souvisejí-li práva a povinnosti vlastníků s více částmi Kanalizace, jsou vlastníci těchto částí Kanalizace povinni plnit či oprávněni požadovat plnění každý poměrně ke svému vlastnictví a nelze-li toto určit, jsou zavázáni či povinni společně a nerozdílně.</w:t>
      </w:r>
    </w:p>
    <w:p w14:paraId="26F69135" w14:textId="7DD5B0A8" w:rsidR="003710F1" w:rsidRDefault="003710F1" w:rsidP="003710F1">
      <w:pPr>
        <w:pStyle w:val="Preambule"/>
        <w:ind w:left="709" w:hanging="709"/>
        <w:jc w:val="both"/>
      </w:pPr>
      <w:r>
        <w:t>Vlastníci kanalizací pro veřejnou potřebu uvedení v čl. 1 (Smluvní strany) této Smlouvy zmocňují Svazek na základě plné moci uvedené v Příloze č. 1</w:t>
      </w:r>
      <w:r w:rsidR="006B1776">
        <w:t>2</w:t>
      </w:r>
      <w:r>
        <w:t xml:space="preserve"> této Smlouvy k výkonu veškerých práv a povinností Vlastníka dle této Smlouvy a to zejména souvisejících se zajištěním plynulého a bezpečného provozování kanalizací dle ZoVaK. </w:t>
      </w:r>
      <w:r w:rsidR="008D36EB" w:rsidRPr="008D36EB">
        <w:t>Svazek je oprávněn dle sjednaného zmocnění a udělené plné moci jednat za každého vlastníka i za všechny vlastníky dohromady.</w:t>
      </w:r>
    </w:p>
    <w:p w14:paraId="4C51FDF2" w14:textId="5C2D679B" w:rsidR="003710F1" w:rsidRDefault="003710F1" w:rsidP="003710F1">
      <w:pPr>
        <w:pStyle w:val="Preambule"/>
        <w:numPr>
          <w:ilvl w:val="0"/>
          <w:numId w:val="0"/>
        </w:numPr>
        <w:ind w:left="709"/>
        <w:jc w:val="both"/>
      </w:pPr>
      <w:r>
        <w:t>Vlastníci kanalizací pro veřejnou potřebu tímto zmocňují Svazek k jejich zastupování ve věcech technických a ve správním řízení o vydání povolení k provozování kanalizací pro veřejnou potřebu u Krajského úřadu pro Moravskoslezský kraj</w:t>
      </w:r>
    </w:p>
    <w:p w14:paraId="5F9BC5F5" w14:textId="5327F00B" w:rsidR="00A86296" w:rsidRDefault="00D62A5C" w:rsidP="003D536A">
      <w:pPr>
        <w:pStyle w:val="Preambule"/>
        <w:tabs>
          <w:tab w:val="clear" w:pos="720"/>
          <w:tab w:val="num" w:pos="709"/>
        </w:tabs>
        <w:ind w:left="709" w:hanging="709"/>
        <w:jc w:val="both"/>
      </w:pPr>
      <w:r w:rsidRPr="00184098">
        <w:t>Vlastní</w:t>
      </w:r>
      <w:r w:rsidR="00FB2DFE">
        <w:t>ci</w:t>
      </w:r>
      <w:r w:rsidRPr="00184098">
        <w:t xml:space="preserve"> si přej</w:t>
      </w:r>
      <w:r w:rsidR="00FB2DFE">
        <w:t>í</w:t>
      </w:r>
      <w:r w:rsidRPr="00184098">
        <w:t xml:space="preserve"> zajistit Provozování Kanalizací, včetně zajištění plnění souvisejících činností při Provozování Kanalizací ze strany Provozovatele</w:t>
      </w:r>
      <w:r w:rsidR="00BE587D">
        <w:t xml:space="preserve"> </w:t>
      </w:r>
      <w:r w:rsidRPr="00184098">
        <w:t xml:space="preserve">a umožnit Provozovateli, aby po Dobu Provozování, uzavíral svým jménem a na svůj účet v souladu se Zákonem o Vodovodech a Kanalizacích Smlouvy s Odběrateli a vybíral </w:t>
      </w:r>
      <w:r w:rsidR="00A86296">
        <w:t>s</w:t>
      </w:r>
      <w:r w:rsidRPr="00184098">
        <w:t>točné od Odběratelů</w:t>
      </w:r>
      <w:r w:rsidR="00A86296">
        <w:t>.</w:t>
      </w:r>
    </w:p>
    <w:p w14:paraId="7606341F" w14:textId="2541B9D8" w:rsidR="00D62A5C" w:rsidRPr="00184098" w:rsidRDefault="00D62A5C" w:rsidP="003D536A">
      <w:pPr>
        <w:pStyle w:val="Preambule"/>
        <w:tabs>
          <w:tab w:val="clear" w:pos="720"/>
          <w:tab w:val="num" w:pos="709"/>
        </w:tabs>
        <w:ind w:left="709" w:hanging="709"/>
        <w:jc w:val="both"/>
      </w:pPr>
      <w:r w:rsidRPr="00184098">
        <w:t>Provozovatel, který je oprávněn k podnikání v oblasti provozování kanalizací</w:t>
      </w:r>
      <w:r w:rsidR="00A86296">
        <w:t xml:space="preserve"> pro veřejnou potřebu</w:t>
      </w:r>
      <w:r w:rsidRPr="00184098">
        <w:t xml:space="preserve">, má zájem Provozovat Kanalizace po celou Dobu Provozování a platit Vlastníkovi za Dobu Provozování </w:t>
      </w:r>
      <w:r w:rsidR="00FB2DFE">
        <w:t>Pachtovné</w:t>
      </w:r>
      <w:r w:rsidRPr="00184098">
        <w:t xml:space="preserve"> ve výši určené Vlastníkem, a to způsoby uvedenými v této Smlouvě.</w:t>
      </w:r>
    </w:p>
    <w:p w14:paraId="670A8D95" w14:textId="77777777" w:rsidR="00D62A5C" w:rsidRPr="00215DE3" w:rsidRDefault="00221AA6" w:rsidP="00496C92">
      <w:pPr>
        <w:pStyle w:val="Nadpis1"/>
      </w:pPr>
      <w:bookmarkStart w:id="3" w:name="_Toc57977217"/>
      <w:r w:rsidRPr="00221AA6">
        <w:t>PŘEDMĚT SMLOUVY</w:t>
      </w:r>
      <w:bookmarkEnd w:id="3"/>
      <w:r w:rsidRPr="00221AA6">
        <w:t xml:space="preserve"> </w:t>
      </w:r>
    </w:p>
    <w:p w14:paraId="1AE684F1" w14:textId="77777777" w:rsidR="00F830B9" w:rsidRPr="00F830B9" w:rsidRDefault="00A86296" w:rsidP="00B47327">
      <w:pPr>
        <w:pStyle w:val="Nadpis2"/>
      </w:pPr>
      <w:bookmarkStart w:id="4" w:name="_Ref276714355"/>
      <w:bookmarkStart w:id="5" w:name="_Toc57977218"/>
      <w:r w:rsidRPr="00B47327">
        <w:t>Vymezení</w:t>
      </w:r>
      <w:r w:rsidR="00F830B9">
        <w:t xml:space="preserve"> předmětu </w:t>
      </w:r>
      <w:r>
        <w:t>S</w:t>
      </w:r>
      <w:r w:rsidR="00F830B9">
        <w:t>mlouvy</w:t>
      </w:r>
      <w:bookmarkEnd w:id="4"/>
      <w:bookmarkEnd w:id="5"/>
    </w:p>
    <w:p w14:paraId="1886D60A" w14:textId="6372CACE" w:rsidR="00505223" w:rsidRPr="00505223" w:rsidRDefault="00D62A5C" w:rsidP="00505223">
      <w:pPr>
        <w:pStyle w:val="Nadpis3"/>
      </w:pPr>
      <w:r w:rsidRPr="00F830B9">
        <w:t>Vlastník se zavazuje touto Smlouv</w:t>
      </w:r>
      <w:r w:rsidR="00606A9A">
        <w:t>o</w:t>
      </w:r>
      <w:r w:rsidRPr="00F830B9">
        <w:t xml:space="preserve">u předat Provozovateli do užívání Majetek za účelem Provozování Kanalizací jménem a na vlastní </w:t>
      </w:r>
      <w:r w:rsidR="00C46519">
        <w:t>odpovědnost</w:t>
      </w:r>
      <w:r w:rsidR="00C46519" w:rsidRPr="00F830B9">
        <w:t xml:space="preserve"> </w:t>
      </w:r>
      <w:r w:rsidRPr="00F830B9">
        <w:t xml:space="preserve">Provozovatele a Provozovatel se zavazuje užívat Majetek </w:t>
      </w:r>
      <w:r w:rsidR="004D1B6B">
        <w:t xml:space="preserve">ode Dne Zahájení Provozování </w:t>
      </w:r>
      <w:r w:rsidR="007B6D45">
        <w:t>do Dne Skončení</w:t>
      </w:r>
      <w:r w:rsidR="00B26792">
        <w:t xml:space="preserve"> </w:t>
      </w:r>
      <w:r w:rsidRPr="00F830B9">
        <w:t>řádně, účelně, účinně a hospodárně a zajistit plynulé a bezpečné Provozování</w:t>
      </w:r>
      <w:r w:rsidR="004F09C7">
        <w:t> </w:t>
      </w:r>
      <w:r w:rsidRPr="00F830B9">
        <w:t xml:space="preserve">Kanalizací v souladu s touto Smlouvou a platit Vlastníkovi </w:t>
      </w:r>
      <w:r w:rsidR="00FB2DFE">
        <w:t>Pachtovné</w:t>
      </w:r>
      <w:r w:rsidRPr="00F830B9">
        <w:t xml:space="preserve"> ve výši dle této Smlouvy a</w:t>
      </w:r>
      <w:r w:rsidR="004F09C7">
        <w:t> </w:t>
      </w:r>
      <w:r w:rsidRPr="00F830B9">
        <w:t>vrátit Vlastníkovi Majetek ke Dni Skončení ve stavu dle této Smlouvy.</w:t>
      </w:r>
      <w:r w:rsidR="00505223">
        <w:t xml:space="preserve"> </w:t>
      </w:r>
      <w:r w:rsidR="00505223" w:rsidRPr="00505223">
        <w:t xml:space="preserve">Podrobnosti k procesu předání </w:t>
      </w:r>
      <w:r w:rsidR="00505223">
        <w:t>M</w:t>
      </w:r>
      <w:r w:rsidR="00505223" w:rsidRPr="00505223">
        <w:t xml:space="preserve">ajetku </w:t>
      </w:r>
      <w:r w:rsidR="00505223">
        <w:t>Provozovateli a vrácením Majetku zpět Vlastníkovi</w:t>
      </w:r>
      <w:r w:rsidR="00505223" w:rsidRPr="00505223">
        <w:t xml:space="preserve"> jsou uvedeny v Příloze č. </w:t>
      </w:r>
      <w:r w:rsidR="007869B8" w:rsidRPr="00FC159B">
        <w:t>6</w:t>
      </w:r>
      <w:r w:rsidR="00505223" w:rsidRPr="00906DF2">
        <w:t xml:space="preserve"> </w:t>
      </w:r>
      <w:r w:rsidR="00505223">
        <w:t>k této Smlouvě.</w:t>
      </w:r>
    </w:p>
    <w:p w14:paraId="07CDF1DD" w14:textId="77777777" w:rsidR="00F830B9" w:rsidRDefault="002E0BBB" w:rsidP="003D536A">
      <w:pPr>
        <w:pStyle w:val="Nadpis2"/>
      </w:pPr>
      <w:bookmarkStart w:id="6" w:name="_Toc268695908"/>
      <w:bookmarkStart w:id="7" w:name="_Toc268696053"/>
      <w:bookmarkStart w:id="8" w:name="_Toc268696195"/>
      <w:bookmarkStart w:id="9" w:name="_Toc268696335"/>
      <w:bookmarkStart w:id="10" w:name="_Toc268696475"/>
      <w:bookmarkStart w:id="11" w:name="_Toc268696615"/>
      <w:bookmarkStart w:id="12" w:name="_Toc268696750"/>
      <w:bookmarkStart w:id="13" w:name="_Toc268696883"/>
      <w:bookmarkStart w:id="14" w:name="_Toc268697015"/>
      <w:bookmarkStart w:id="15" w:name="_Toc268697139"/>
      <w:bookmarkStart w:id="16" w:name="_Toc268697262"/>
      <w:bookmarkStart w:id="17" w:name="_Toc268697385"/>
      <w:bookmarkStart w:id="18" w:name="_Toc268697505"/>
      <w:bookmarkStart w:id="19" w:name="_Toc268697626"/>
      <w:bookmarkStart w:id="20" w:name="_Toc268697747"/>
      <w:bookmarkStart w:id="21" w:name="_Toc268697868"/>
      <w:bookmarkStart w:id="22" w:name="_Toc268697989"/>
      <w:bookmarkStart w:id="23" w:name="_Toc268698110"/>
      <w:bookmarkStart w:id="24" w:name="_Toc268698230"/>
      <w:bookmarkStart w:id="25" w:name="_Toc268701634"/>
      <w:bookmarkStart w:id="26" w:name="_Toc268701932"/>
      <w:bookmarkStart w:id="27" w:name="_Toc268702046"/>
      <w:bookmarkStart w:id="28" w:name="_Toc268704161"/>
      <w:bookmarkStart w:id="29" w:name="_Toc268704330"/>
      <w:bookmarkStart w:id="30" w:name="_Toc57977219"/>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r>
        <w:t>Základní rozložení rizik</w:t>
      </w:r>
      <w:r w:rsidR="00F84C0E">
        <w:t xml:space="preserve"> ve vztahu k Majetku</w:t>
      </w:r>
      <w:bookmarkEnd w:id="30"/>
    </w:p>
    <w:p w14:paraId="02C44F8E" w14:textId="77777777" w:rsidR="00D62A5C" w:rsidRPr="00184098" w:rsidRDefault="00D62A5C" w:rsidP="00D8239D">
      <w:pPr>
        <w:pStyle w:val="Nadpis3"/>
      </w:pPr>
      <w:r w:rsidRPr="00184098">
        <w:t xml:space="preserve">Pokud není v této Smlouvě výslovně uvedeno jinak, nese Provozovatel ode dne převzetí Majetku dle předcházejícího článku do dne řádného vrácení Majetku Vlastníkovi dle této Smlouvy riziko </w:t>
      </w:r>
      <w:r w:rsidR="00580DBF">
        <w:t>(</w:t>
      </w:r>
      <w:r w:rsidR="00C46519">
        <w:t>odpovědnost</w:t>
      </w:r>
      <w:r w:rsidR="00580DBF">
        <w:t>)</w:t>
      </w:r>
      <w:r w:rsidR="00C46519">
        <w:t xml:space="preserve"> </w:t>
      </w:r>
      <w:r w:rsidRPr="00184098">
        <w:t>vyplývající:</w:t>
      </w:r>
    </w:p>
    <w:p w14:paraId="402CAAC4" w14:textId="77777777" w:rsidR="00D62A5C" w:rsidRPr="00D8239D" w:rsidRDefault="00D62A5C" w:rsidP="00AA27F1">
      <w:pPr>
        <w:pStyle w:val="Nadpis4"/>
      </w:pPr>
      <w:r w:rsidRPr="00D8239D">
        <w:t>ze stavu Majetku, včetně podloží Kanalizací a/nebo skrytých vad</w:t>
      </w:r>
      <w:r w:rsidR="00927998">
        <w:t>;</w:t>
      </w:r>
    </w:p>
    <w:p w14:paraId="0C9FF32E" w14:textId="77777777" w:rsidR="00D62A5C" w:rsidRPr="00D8239D" w:rsidRDefault="00D62A5C" w:rsidP="00AA27F1">
      <w:pPr>
        <w:pStyle w:val="Nadpis4"/>
      </w:pPr>
      <w:r w:rsidRPr="00D8239D">
        <w:t>vlivů na Provozování Kanalizací vzniklých v důsledku jakýchkoliv kroků třetích osob, zejména pak i vlastníků nemovitostí sousedících s Majetkem</w:t>
      </w:r>
      <w:r w:rsidR="00927998">
        <w:t>;</w:t>
      </w:r>
    </w:p>
    <w:p w14:paraId="6F40EB3F" w14:textId="77777777" w:rsidR="00D62A5C" w:rsidRPr="00D8239D" w:rsidRDefault="00D62A5C" w:rsidP="00AA27F1">
      <w:pPr>
        <w:pStyle w:val="Nadpis4"/>
      </w:pPr>
      <w:r w:rsidRPr="00D8239D">
        <w:t>z kontaminace půdy či povrchových nebo podzemních vod</w:t>
      </w:r>
      <w:r w:rsidR="00927998">
        <w:t>;</w:t>
      </w:r>
      <w:r w:rsidRPr="00D8239D">
        <w:t xml:space="preserve"> a </w:t>
      </w:r>
    </w:p>
    <w:p w14:paraId="288DD14A" w14:textId="77777777" w:rsidR="00D62A5C" w:rsidRPr="00D8239D" w:rsidRDefault="00D62A5C" w:rsidP="00AA27F1">
      <w:pPr>
        <w:pStyle w:val="Nadpis4"/>
      </w:pPr>
      <w:r w:rsidRPr="00D8239D">
        <w:lastRenderedPageBreak/>
        <w:t xml:space="preserve">z nutnosti likvidace nebezpečných materiálů či látek. </w:t>
      </w:r>
    </w:p>
    <w:p w14:paraId="63A2D208" w14:textId="3535B200" w:rsidR="00D62A5C" w:rsidRPr="00906DF2" w:rsidRDefault="00D62A5C" w:rsidP="00906DF2">
      <w:pPr>
        <w:pStyle w:val="Nadpis3"/>
      </w:pPr>
      <w:r w:rsidRPr="00906DF2">
        <w:t>V případě Liberační Události</w:t>
      </w:r>
      <w:r w:rsidR="00C46519">
        <w:t xml:space="preserve"> se</w:t>
      </w:r>
      <w:r w:rsidRPr="00906DF2">
        <w:t xml:space="preserve"> postupuje dle čl</w:t>
      </w:r>
      <w:r w:rsidRPr="00FC159B">
        <w:t xml:space="preserve">. </w:t>
      </w:r>
      <w:r w:rsidR="00FD772A">
        <w:fldChar w:fldCharType="begin"/>
      </w:r>
      <w:r w:rsidR="00FD772A">
        <w:instrText xml:space="preserve"> REF _Ref268767834 \w \h  \* MERGEFORMAT </w:instrText>
      </w:r>
      <w:r w:rsidR="00FD772A">
        <w:fldChar w:fldCharType="separate"/>
      </w:r>
      <w:r w:rsidR="001D152C">
        <w:t>18</w:t>
      </w:r>
      <w:r w:rsidR="00FD772A">
        <w:fldChar w:fldCharType="end"/>
      </w:r>
      <w:r w:rsidRPr="00FC159B">
        <w:t xml:space="preserve"> této</w:t>
      </w:r>
      <w:r w:rsidRPr="00906DF2">
        <w:t xml:space="preserve"> Smlouvy.</w:t>
      </w:r>
    </w:p>
    <w:p w14:paraId="7860680D" w14:textId="77777777" w:rsidR="00D8239D" w:rsidRPr="00D8239D" w:rsidRDefault="00D8239D" w:rsidP="00496C92">
      <w:pPr>
        <w:pStyle w:val="Nadpis1"/>
      </w:pPr>
      <w:bookmarkStart w:id="31" w:name="_Toc57977220"/>
      <w:bookmarkStart w:id="32" w:name="_Ref216770381"/>
      <w:r w:rsidRPr="00D8239D">
        <w:t>PRÁVA A POVINNOSTI SMLUVNÍCH STRAN</w:t>
      </w:r>
      <w:bookmarkEnd w:id="31"/>
    </w:p>
    <w:p w14:paraId="2584B130" w14:textId="77777777" w:rsidR="00D8239D" w:rsidRDefault="003558C9" w:rsidP="003D536A">
      <w:pPr>
        <w:pStyle w:val="Nadpis2"/>
      </w:pPr>
      <w:bookmarkStart w:id="33" w:name="_Toc57977221"/>
      <w:r>
        <w:t>P</w:t>
      </w:r>
      <w:r w:rsidR="00D8239D">
        <w:t>ovinnosti Provozovatele</w:t>
      </w:r>
      <w:bookmarkEnd w:id="33"/>
    </w:p>
    <w:p w14:paraId="6E8E38A7" w14:textId="77777777" w:rsidR="00D62A5C" w:rsidRPr="00184098" w:rsidRDefault="00D62A5C" w:rsidP="00D8239D">
      <w:pPr>
        <w:pStyle w:val="Nadpis3"/>
      </w:pPr>
      <w:r w:rsidRPr="00184098">
        <w:t xml:space="preserve">Provozovatel je povinen a zavazuje se: </w:t>
      </w:r>
    </w:p>
    <w:p w14:paraId="6120640A" w14:textId="2CD9C080" w:rsidR="00D62A5C" w:rsidRPr="00184098" w:rsidRDefault="00D62A5C" w:rsidP="00AA27F1">
      <w:pPr>
        <w:pStyle w:val="Nadpis4"/>
      </w:pPr>
      <w:r w:rsidRPr="00184098">
        <w:t xml:space="preserve">zajistit </w:t>
      </w:r>
      <w:r w:rsidR="00C20FE3">
        <w:t xml:space="preserve">v Době Provozování </w:t>
      </w:r>
      <w:r w:rsidRPr="00184098">
        <w:t>svým jménem a na svůj účet plynulé</w:t>
      </w:r>
      <w:r w:rsidR="00C20FE3">
        <w:t xml:space="preserve"> </w:t>
      </w:r>
      <w:r w:rsidRPr="00184098">
        <w:t>a bezpečné odvádění odpadních vod;</w:t>
      </w:r>
    </w:p>
    <w:p w14:paraId="32AAB9C3" w14:textId="77777777" w:rsidR="00D62A5C" w:rsidRPr="00416939" w:rsidRDefault="00C20FE3" w:rsidP="00AA27F1">
      <w:pPr>
        <w:pStyle w:val="Nadpis4"/>
      </w:pPr>
      <w:r>
        <w:t>Provozovat</w:t>
      </w:r>
      <w:r w:rsidRPr="00184098">
        <w:t xml:space="preserve"> </w:t>
      </w:r>
      <w:r w:rsidR="00D62A5C" w:rsidRPr="00184098">
        <w:t xml:space="preserve">v Době Provozování </w:t>
      </w:r>
      <w:bookmarkStart w:id="34" w:name="_Ref158025102"/>
      <w:r w:rsidR="00D62A5C" w:rsidRPr="00184098">
        <w:t xml:space="preserve">Kanalizace a </w:t>
      </w:r>
      <w:r>
        <w:t xml:space="preserve">užívat </w:t>
      </w:r>
      <w:r w:rsidR="00D62A5C" w:rsidRPr="00184098">
        <w:t>Majetek v souladu se</w:t>
      </w:r>
      <w:bookmarkEnd w:id="34"/>
      <w:r w:rsidR="00D62A5C" w:rsidRPr="00184098">
        <w:t xml:space="preserve"> závaznými předpisy, všemi příslušnými povoleními, touto Smlouvou a Zavedenou Odbornou Praxí, tj. zajišťovat vlastní Provozování, Údržbu, </w:t>
      </w:r>
      <w:r w:rsidR="00D62A5C" w:rsidRPr="00416939">
        <w:t xml:space="preserve">realizovat Plán </w:t>
      </w:r>
      <w:r w:rsidR="00415B94" w:rsidRPr="00415B94">
        <w:t xml:space="preserve">Obnovujících </w:t>
      </w:r>
      <w:r w:rsidR="00D62A5C" w:rsidRPr="00416939">
        <w:t xml:space="preserve">Oprav, zajistit Odstranění Havárií a Poruch, dále ochranu Majetku včetně kontroly všech objektů a zařízení, které tvoří Kanalizace; </w:t>
      </w:r>
    </w:p>
    <w:p w14:paraId="5AA5376B" w14:textId="77777777" w:rsidR="00D62A5C" w:rsidRPr="00416939" w:rsidRDefault="00D62A5C" w:rsidP="00AA27F1">
      <w:pPr>
        <w:pStyle w:val="Nadpis4"/>
      </w:pPr>
      <w:r w:rsidRPr="00416939">
        <w:t>zajistit svým jménem a na svůj účet bezpečné nakládání s odpady vzniklými Provozováním Kanalizací</w:t>
      </w:r>
      <w:r w:rsidR="00601B2C">
        <w:t>;</w:t>
      </w:r>
    </w:p>
    <w:p w14:paraId="0F4BEBF3" w14:textId="77777777" w:rsidR="00416939" w:rsidRPr="00416939" w:rsidRDefault="00D62A5C" w:rsidP="00AA27F1">
      <w:pPr>
        <w:pStyle w:val="Nadpis4"/>
      </w:pPr>
      <w:r w:rsidRPr="00416939">
        <w:t>zajistit, aby Provozování Kanalizací bylo prováděno řádně kvalifikovanými a vyškolenými pracovníky</w:t>
      </w:r>
      <w:r w:rsidR="00601B2C">
        <w:t>;</w:t>
      </w:r>
    </w:p>
    <w:p w14:paraId="6EA78837" w14:textId="77777777" w:rsidR="00D62A5C" w:rsidRPr="00416939" w:rsidRDefault="00416939" w:rsidP="00AA27F1">
      <w:pPr>
        <w:pStyle w:val="Nadpis4"/>
      </w:pPr>
      <w:r w:rsidRPr="00416939">
        <w:t>zajistit, aby při Provozování Kanalizací</w:t>
      </w:r>
      <w:r w:rsidR="00D62A5C" w:rsidRPr="00416939">
        <w:t xml:space="preserve"> bylo</w:t>
      </w:r>
      <w:r w:rsidR="00C20FE3">
        <w:t xml:space="preserve"> jen</w:t>
      </w:r>
      <w:r>
        <w:t xml:space="preserve"> v nezbytně nutném rozsahu</w:t>
      </w:r>
      <w:r w:rsidR="00D62A5C" w:rsidRPr="00416939">
        <w:t xml:space="preserve"> zasahováno do práv</w:t>
      </w:r>
      <w:r w:rsidRPr="00416939">
        <w:t xml:space="preserve"> a oprávněných zájmů</w:t>
      </w:r>
      <w:r w:rsidR="00D62A5C" w:rsidRPr="00416939">
        <w:t xml:space="preserve"> Vlastníka a Odběratelů</w:t>
      </w:r>
      <w:r w:rsidRPr="00416939">
        <w:t xml:space="preserve">, </w:t>
      </w:r>
      <w:r w:rsidR="00D62A5C" w:rsidRPr="00416939">
        <w:t>jakož i zájmů vlastníků nebo uživatelů pozemků a/nebo staveb v majetku třetích osob</w:t>
      </w:r>
      <w:bookmarkEnd w:id="32"/>
      <w:r w:rsidR="00D62A5C" w:rsidRPr="00416939">
        <w:t>;</w:t>
      </w:r>
    </w:p>
    <w:p w14:paraId="2C219600" w14:textId="77777777" w:rsidR="00D62A5C" w:rsidRPr="00184098" w:rsidRDefault="00D62A5C" w:rsidP="00AA27F1">
      <w:pPr>
        <w:pStyle w:val="Nadpis4"/>
      </w:pPr>
      <w:r w:rsidRPr="00184098">
        <w:t>zajistit svým jménem a na svůj účet plnění svých povinností vyplývajících ze Smluv s Odběrateli a dalších povinností založených touto Smlouvou ve vztahu k</w:t>
      </w:r>
      <w:r w:rsidR="00601B2C">
        <w:t> </w:t>
      </w:r>
      <w:r w:rsidRPr="00184098">
        <w:t>Odběratelům</w:t>
      </w:r>
      <w:r w:rsidR="00601B2C">
        <w:t>;</w:t>
      </w:r>
      <w:r w:rsidRPr="00184098">
        <w:t xml:space="preserve"> </w:t>
      </w:r>
    </w:p>
    <w:p w14:paraId="1F8446C2" w14:textId="77777777" w:rsidR="00D62A5C" w:rsidRPr="00FC159B" w:rsidRDefault="00D62A5C" w:rsidP="00AA27F1">
      <w:pPr>
        <w:pStyle w:val="Nadpis4"/>
      </w:pPr>
      <w:r w:rsidRPr="00184098">
        <w:t>odstranit Poruchu a/nebo Havárii a obnovit odvádění odpadních vod v termínech dle Přílohy</w:t>
      </w:r>
      <w:r w:rsidR="00D81062">
        <w:t xml:space="preserve"> </w:t>
      </w:r>
      <w:r w:rsidR="00D81062" w:rsidRPr="00FC159B">
        <w:t>č.</w:t>
      </w:r>
      <w:r w:rsidRPr="00FC159B">
        <w:t xml:space="preserve"> </w:t>
      </w:r>
      <w:r w:rsidR="007869B8" w:rsidRPr="00FC159B">
        <w:t>3</w:t>
      </w:r>
      <w:r w:rsidR="00B329E8" w:rsidRPr="00FC159B">
        <w:t xml:space="preserve"> </w:t>
      </w:r>
      <w:r w:rsidR="00C20FE3" w:rsidRPr="00FC159B">
        <w:t>k této Smlouvě</w:t>
      </w:r>
      <w:r w:rsidR="00601B2C" w:rsidRPr="00FC159B">
        <w:t>;</w:t>
      </w:r>
    </w:p>
    <w:p w14:paraId="25A10501" w14:textId="27AB09A5" w:rsidR="006B1776" w:rsidRDefault="00D946A2" w:rsidP="006B1776">
      <w:pPr>
        <w:pStyle w:val="Nadpis4"/>
      </w:pPr>
      <w:r>
        <w:t xml:space="preserve">na žádost vlastníka </w:t>
      </w:r>
      <w:r w:rsidR="006B1776" w:rsidRPr="00184098">
        <w:t>řádně a včas uplatňovat práva z odpovědnosti za vady Majetku</w:t>
      </w:r>
      <w:r w:rsidR="006B1776">
        <w:t>, přičemž</w:t>
      </w:r>
      <w:r w:rsidR="006B1776" w:rsidRPr="00184098">
        <w:t xml:space="preserve"> Vlastník je povinen poskytovat Provozovateli veškerou nezbytnou součinnost k řádnému a včasnému uplatnění práv vůči odpovědnému subjektu, včetně vystavení zvláštní plné moci. </w:t>
      </w:r>
      <w:r w:rsidR="006B1776">
        <w:t>Provozovatel je oprávněn a </w:t>
      </w:r>
      <w:r w:rsidR="006B1776" w:rsidRPr="00FC36F1">
        <w:t>povinen za tím účelem zpřístupnit části Majetku příslušnému zhotoviteli pro účely jeho opravy a strpět její řádnou opravu. O vzniku vady, její opra</w:t>
      </w:r>
      <w:r w:rsidR="006B1776">
        <w:t>vy a uplatnění práv Vlastníka z </w:t>
      </w:r>
      <w:r w:rsidR="006B1776" w:rsidRPr="00FC36F1">
        <w:t>odpovědnosti vůči zhotoviteli v záruční době je Provozovatel povinen průběžně informovat Vlastníka.</w:t>
      </w:r>
      <w:r w:rsidR="006B1776">
        <w:t xml:space="preserve"> </w:t>
      </w:r>
      <w:r w:rsidR="006B1776" w:rsidRPr="00184098">
        <w:t>V případě, že v důsledku porušení povinností Provozovatele dle tohoto článku nebude možné uplatnit práva z odpovědnosti za vady vůči odpovědnému subjektu, odpovídá</w:t>
      </w:r>
      <w:r w:rsidR="00454CDF">
        <w:t xml:space="preserve"> </w:t>
      </w:r>
      <w:r w:rsidR="006B1776" w:rsidRPr="00184098">
        <w:t>Provozovatel Vlastníkovi za vzniklou škodu</w:t>
      </w:r>
      <w:r w:rsidR="006B1776">
        <w:t>.</w:t>
      </w:r>
    </w:p>
    <w:p w14:paraId="4A65C0BC" w14:textId="432D7506" w:rsidR="00C43128" w:rsidRPr="0071274A" w:rsidRDefault="006B1776" w:rsidP="006B1776">
      <w:pPr>
        <w:pStyle w:val="Nadpis4"/>
        <w:numPr>
          <w:ilvl w:val="0"/>
          <w:numId w:val="0"/>
        </w:numPr>
        <w:ind w:left="1078"/>
      </w:pPr>
      <w:r>
        <w:t>Sm</w:t>
      </w:r>
      <w:r w:rsidRPr="00342033">
        <w:t xml:space="preserve">luvní strany </w:t>
      </w:r>
      <w:r>
        <w:t>v této souvislosti sjednávají</w:t>
      </w:r>
      <w:r w:rsidRPr="00342033">
        <w:t>, že pokud by vada v záruční době na části Majetku, za níž odpovídá zhotovitel, způsobila Poruchu nebo Havárii, zavazuje se Provozovatel do 24 hodin od</w:t>
      </w:r>
      <w:r>
        <w:t xml:space="preserve"> okamžiku</w:t>
      </w:r>
      <w:r w:rsidRPr="00342033">
        <w:t xml:space="preserve"> vzniku poruchového nebo havarijního stavu způsobené vadou díla, za níž odpovídá zhotovitel, zahájit na náklady Vlastníka náhradní odvádění odpadních vod. Toto náhradní odvádění odpadních vod bude Provozovatel provádět až do úplného odstranění vady díla takovým způsobem, aby po celou dobu opravy části Majetku bylo zajištěno náhradní </w:t>
      </w:r>
      <w:r>
        <w:t>plynulé odvádění odpadních vod</w:t>
      </w:r>
      <w:r w:rsidR="00C43128" w:rsidRPr="0071274A">
        <w:t>;</w:t>
      </w:r>
    </w:p>
    <w:p w14:paraId="3C9FC443" w14:textId="77777777" w:rsidR="00601B2C" w:rsidRPr="0071274A" w:rsidRDefault="00C43128" w:rsidP="00C43128">
      <w:pPr>
        <w:pStyle w:val="Nadpis4"/>
      </w:pPr>
      <w:r w:rsidRPr="0071274A">
        <w:t xml:space="preserve">vést pro Vlastníka Majetkovou Evidenci a Provozní Evidenci, vyhotovovat statistické výkazy pro vedení provozování vodohospodářské infrastruktury a nejméně na požádání Vlastníkovi kdykoliv (nejvýše však jedenkrát za 18 měsíců) poskytnout Majetkovou Evidenci a Provozní </w:t>
      </w:r>
      <w:r w:rsidRPr="0071274A">
        <w:lastRenderedPageBreak/>
        <w:t>Evidenci v elektronickém formátu typu „open data“ a vždy nejpozději do 31. května poskytnout Vlastníkovi statistické výkazy za předcházející rok v elektronickém formátu typu „open data“;</w:t>
      </w:r>
    </w:p>
    <w:p w14:paraId="5839219E" w14:textId="77777777" w:rsidR="00D62A5C" w:rsidRPr="0071274A" w:rsidRDefault="00D62A5C" w:rsidP="00AA27F1">
      <w:pPr>
        <w:pStyle w:val="Nadpis4"/>
      </w:pPr>
      <w:r w:rsidRPr="0071274A">
        <w:t>poskytovat Vlastníkovi tzv. vybrané údaje z</w:t>
      </w:r>
      <w:r w:rsidR="00430E8D" w:rsidRPr="0071274A">
        <w:t> Majetkové Evidence a Provozní Evidence</w:t>
      </w:r>
      <w:r w:rsidRPr="0071274A">
        <w:t xml:space="preserve"> v dostatečném předstihu tak, aby mohl Vlastník splnit svou zákonnou povinnost dle ustanovení </w:t>
      </w:r>
      <w:r w:rsidRPr="00FB2DFE">
        <w:t>§ 5 odst. 3 ZoVaK</w:t>
      </w:r>
      <w:r w:rsidR="006E241D" w:rsidRPr="00FB2DFE">
        <w:t>;</w:t>
      </w:r>
    </w:p>
    <w:p w14:paraId="2BDC6681" w14:textId="77777777" w:rsidR="006B1776" w:rsidRDefault="006B1776" w:rsidP="00537E51">
      <w:pPr>
        <w:pStyle w:val="Nadpis4"/>
      </w:pPr>
      <w:r w:rsidRPr="006B1776">
        <w:t>předkládat Vlastníkovi ke schválení návrh Provozního řádu, popř. návrh na aktualizaci provozního řádu</w:t>
      </w:r>
      <w:r w:rsidR="00537E51" w:rsidRPr="008E5D0E">
        <w:t>“</w:t>
      </w:r>
      <w:r>
        <w:t>;</w:t>
      </w:r>
    </w:p>
    <w:p w14:paraId="459B4881" w14:textId="43BD1A4D" w:rsidR="006B1776" w:rsidRDefault="006B1776" w:rsidP="006B1776">
      <w:pPr>
        <w:pStyle w:val="Nadpis4"/>
      </w:pPr>
      <w:r>
        <w:t xml:space="preserve">plnit za Vlastníka povinnosti vyplývající ze smlouvy vlastníků provozně souvisejících kanalizací jenž tvoří Přílohu č.11 k této Smlouvě s výjimkou takových povinností, u nichž náklady spojené s jejich plněním nelze zahrnou do Ceny za Stočné; </w:t>
      </w:r>
    </w:p>
    <w:p w14:paraId="71395D85" w14:textId="77777777" w:rsidR="006B1776" w:rsidRDefault="006B1776" w:rsidP="006B1776">
      <w:pPr>
        <w:pStyle w:val="Nadpis4"/>
      </w:pPr>
      <w:r>
        <w:t xml:space="preserve">provozovat měřící zařízení na předávacích místech uvedených v Příloze č. 1 k této Smlouvě; </w:t>
      </w:r>
    </w:p>
    <w:p w14:paraId="40C59D4B" w14:textId="1286CEFC" w:rsidR="006B1776" w:rsidRDefault="006B1776" w:rsidP="006B1776">
      <w:pPr>
        <w:pStyle w:val="Nadpis4"/>
      </w:pPr>
      <w:r>
        <w:t>udělovat na základě zmocnění Vlastníka obsaženého v plné moci, která je Přílohou č. 13 této Smlouvy, souhlasná či nesouhlasná stanoviska k požadavkům na umístění staveb do zákonem stanoveného ochranného pásma Kanalizace a stanovení podmínek;</w:t>
      </w:r>
    </w:p>
    <w:p w14:paraId="22CB9E17" w14:textId="746FA643" w:rsidR="00537E51" w:rsidRPr="008E5D0E" w:rsidRDefault="006B1776" w:rsidP="006B1776">
      <w:pPr>
        <w:pStyle w:val="Nadpis4"/>
      </w:pPr>
      <w:r>
        <w:t>umožňovat na základě zmocnění Vlastníka obsaženého v plné moci, která je Přílohou č. 13 této Smlouvy třetím osobám připojení kanalizační přípojkou na Kanalizaci ve smyslu § 8 odst. 5 Zákona o Vodovodech a Kanalizacích a stanovit podmínky připojení</w:t>
      </w:r>
    </w:p>
    <w:p w14:paraId="4F958EE5" w14:textId="77777777" w:rsidR="00D62A5C" w:rsidRPr="00184098" w:rsidRDefault="003558C9" w:rsidP="00AA27F1">
      <w:pPr>
        <w:pStyle w:val="Nadpis4"/>
      </w:pPr>
      <w:r>
        <w:t>plnit další povinnosti Provozovatele dle této Smlouvy</w:t>
      </w:r>
      <w:r w:rsidR="00601B2C">
        <w:t>.</w:t>
      </w:r>
    </w:p>
    <w:p w14:paraId="3797CD8B" w14:textId="77777777" w:rsidR="00B329E8" w:rsidRPr="00184098" w:rsidRDefault="003558C9" w:rsidP="003D536A">
      <w:pPr>
        <w:pStyle w:val="Nadpis2"/>
      </w:pPr>
      <w:bookmarkStart w:id="35" w:name="_Toc57977222"/>
      <w:r>
        <w:t>P</w:t>
      </w:r>
      <w:r w:rsidR="00430E8D">
        <w:t>ráva</w:t>
      </w:r>
      <w:r w:rsidR="00B329E8">
        <w:t xml:space="preserve"> Provozovatele</w:t>
      </w:r>
      <w:bookmarkEnd w:id="35"/>
    </w:p>
    <w:p w14:paraId="55B52BFB" w14:textId="77777777" w:rsidR="00D62A5C" w:rsidRPr="00184098" w:rsidRDefault="00D62A5C" w:rsidP="00B329E8">
      <w:pPr>
        <w:pStyle w:val="Nadpis3"/>
      </w:pPr>
      <w:r w:rsidRPr="00184098">
        <w:t>Provozovatel je oprávněn:</w:t>
      </w:r>
    </w:p>
    <w:p w14:paraId="226517E6" w14:textId="77777777" w:rsidR="00D62A5C" w:rsidRPr="00184098" w:rsidRDefault="00D62A5C" w:rsidP="00AA27F1">
      <w:pPr>
        <w:pStyle w:val="Nadpis4"/>
      </w:pPr>
      <w:r w:rsidRPr="00184098">
        <w:t xml:space="preserve">požadovat od Vlastníka objektivně dostupnou technickou dokumentaci, právní doklady </w:t>
      </w:r>
      <w:r w:rsidR="00221AA6">
        <w:br/>
      </w:r>
      <w:r w:rsidRPr="00184098">
        <w:t>a atesty a doklady o zkouškách zařízení začleňovaných do Kanalizací, aby se ubezpečil o jejich správném provedení</w:t>
      </w:r>
      <w:r w:rsidR="00601B2C">
        <w:t>;</w:t>
      </w:r>
    </w:p>
    <w:p w14:paraId="1B52929F" w14:textId="77777777" w:rsidR="00D62A5C" w:rsidRPr="00184098" w:rsidRDefault="00D62A5C" w:rsidP="00AA27F1">
      <w:pPr>
        <w:pStyle w:val="Nadpis4"/>
      </w:pPr>
      <w:r w:rsidRPr="00184098">
        <w:t>vymáhat náhradu ztráty vzniklé neoprávněným vypouštěním odpadních vod do Kanalizace. Náhrada vzniklé ztráty je příjmem Provozovatele.</w:t>
      </w:r>
    </w:p>
    <w:p w14:paraId="49CF9CDA" w14:textId="77777777" w:rsidR="00B329E8" w:rsidRDefault="00B329E8" w:rsidP="003D536A">
      <w:pPr>
        <w:pStyle w:val="Nadpis2"/>
      </w:pPr>
      <w:bookmarkStart w:id="36" w:name="_Toc268695915"/>
      <w:bookmarkStart w:id="37" w:name="_Toc268696060"/>
      <w:bookmarkStart w:id="38" w:name="_Toc268696200"/>
      <w:bookmarkStart w:id="39" w:name="_Toc268696340"/>
      <w:bookmarkStart w:id="40" w:name="_Toc268696480"/>
      <w:bookmarkStart w:id="41" w:name="_Toc268696620"/>
      <w:bookmarkStart w:id="42" w:name="_Toc268696755"/>
      <w:bookmarkStart w:id="43" w:name="_Toc268696888"/>
      <w:bookmarkStart w:id="44" w:name="_Toc268697020"/>
      <w:bookmarkStart w:id="45" w:name="_Toc268697144"/>
      <w:bookmarkStart w:id="46" w:name="_Toc268697267"/>
      <w:bookmarkStart w:id="47" w:name="_Toc268697390"/>
      <w:bookmarkStart w:id="48" w:name="_Toc268697510"/>
      <w:bookmarkStart w:id="49" w:name="_Toc268697631"/>
      <w:bookmarkStart w:id="50" w:name="_Toc268697752"/>
      <w:bookmarkStart w:id="51" w:name="_Toc268697873"/>
      <w:bookmarkStart w:id="52" w:name="_Toc268697994"/>
      <w:bookmarkStart w:id="53" w:name="_Toc268698115"/>
      <w:bookmarkStart w:id="54" w:name="_Toc268698235"/>
      <w:bookmarkStart w:id="55" w:name="_Toc268701639"/>
      <w:bookmarkStart w:id="56" w:name="_Toc268701937"/>
      <w:bookmarkStart w:id="57" w:name="_Toc268702051"/>
      <w:bookmarkStart w:id="58" w:name="_Toc268704166"/>
      <w:bookmarkStart w:id="59" w:name="_Toc268704335"/>
      <w:bookmarkStart w:id="60" w:name="_Toc57977223"/>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r>
        <w:t>Zmocnění a pověření Provozovatele</w:t>
      </w:r>
      <w:bookmarkEnd w:id="60"/>
    </w:p>
    <w:p w14:paraId="3CC12EC9" w14:textId="77777777" w:rsidR="00D62A5C" w:rsidRPr="00184098" w:rsidRDefault="00D62A5C" w:rsidP="00B329E8">
      <w:pPr>
        <w:pStyle w:val="Nadpis3"/>
      </w:pPr>
      <w:r w:rsidRPr="00184098">
        <w:t>Vlastník touto Smlouvou, resp. na základě této Smlouvy</w:t>
      </w:r>
      <w:r w:rsidR="00B329E8" w:rsidRPr="00B329E8">
        <w:t xml:space="preserve"> </w:t>
      </w:r>
      <w:r w:rsidR="00B329E8" w:rsidRPr="00184098">
        <w:t>zmocňuje a pověřuje Provozovatele, aby</w:t>
      </w:r>
      <w:r w:rsidRPr="00184098">
        <w:t>:</w:t>
      </w:r>
    </w:p>
    <w:p w14:paraId="5A2CBBD2" w14:textId="77777777" w:rsidR="00B329E8" w:rsidRPr="00FC159B" w:rsidRDefault="00D62A5C" w:rsidP="00AA27F1">
      <w:pPr>
        <w:pStyle w:val="Nadpis4"/>
      </w:pPr>
      <w:r w:rsidRPr="00184098">
        <w:t xml:space="preserve">po </w:t>
      </w:r>
      <w:r w:rsidRPr="00FC159B">
        <w:t xml:space="preserve">Dobu Provozování, uzavíral svým jménem a na svůj účet Smlouvy s Odběrateli a vybíral stočné od Odběratelů stanovené v souladu s touto Smlouvou, zejména Přílohou </w:t>
      </w:r>
      <w:r w:rsidR="00221AA6" w:rsidRPr="00FC159B">
        <w:br/>
      </w:r>
      <w:r w:rsidRPr="00FC159B">
        <w:t xml:space="preserve">č. </w:t>
      </w:r>
      <w:r w:rsidR="007869B8" w:rsidRPr="00FC159B">
        <w:t>5</w:t>
      </w:r>
      <w:r w:rsidRPr="00FC159B">
        <w:t xml:space="preserve"> k této Smlouvě</w:t>
      </w:r>
      <w:r w:rsidR="00601B2C" w:rsidRPr="00FC159B">
        <w:t>;</w:t>
      </w:r>
    </w:p>
    <w:p w14:paraId="012E4939" w14:textId="77777777" w:rsidR="00D62A5C" w:rsidRPr="00FC159B" w:rsidRDefault="00D62A5C" w:rsidP="00AA27F1">
      <w:pPr>
        <w:pStyle w:val="Nadpis4"/>
      </w:pPr>
      <w:r w:rsidRPr="00FC159B">
        <w:t>činil vůči Odběratelům veškeré úkony v souvislosti se Smlouvami s Odběrateli, které jsou v souladu s touto Smlouvou, včetně umožnění připojení na Kanalizaci, ve smyslu ustanovení § 8 odst. 5 ZoVaK. Podstatná změna vzorové Smlouvy s</w:t>
      </w:r>
      <w:r w:rsidR="00430E8D" w:rsidRPr="00FC159B">
        <w:t> </w:t>
      </w:r>
      <w:r w:rsidRPr="00FC159B">
        <w:t>Odběrateli</w:t>
      </w:r>
      <w:r w:rsidR="00430E8D" w:rsidRPr="00FC159B">
        <w:t xml:space="preserve"> uveden</w:t>
      </w:r>
      <w:r w:rsidR="00021E50" w:rsidRPr="00FC159B">
        <w:t>é</w:t>
      </w:r>
      <w:r w:rsidR="00430E8D" w:rsidRPr="00FC159B">
        <w:t xml:space="preserve"> v Příloze č. </w:t>
      </w:r>
      <w:r w:rsidR="007869B8" w:rsidRPr="00FC159B">
        <w:t>9</w:t>
      </w:r>
      <w:r w:rsidR="00430E8D" w:rsidRPr="00FC159B">
        <w:t xml:space="preserve"> k této Smlouvě</w:t>
      </w:r>
      <w:r w:rsidR="00021E50" w:rsidRPr="00FC159B">
        <w:t xml:space="preserve"> (např. změna splatnosti stočného)</w:t>
      </w:r>
      <w:r w:rsidRPr="00FC159B">
        <w:t xml:space="preserve"> nebo podstatná změna stávajících již uzavřených Smluv s Odběrateli podléhá předchozímu písemnému souhlasu Vlastníka.</w:t>
      </w:r>
      <w:r w:rsidR="0011093F" w:rsidRPr="00FC159B">
        <w:t xml:space="preserve"> Za podstatnou</w:t>
      </w:r>
      <w:r w:rsidR="00580DBF" w:rsidRPr="00FC159B">
        <w:t xml:space="preserve"> změnu vzorové Smlouvy s Odběrateli</w:t>
      </w:r>
      <w:r w:rsidR="0011093F" w:rsidRPr="00FC159B">
        <w:t xml:space="preserve"> se považuje každá změna Smlouvy s Odběratelem, která znamená zhoršení jeho dosavadního postavení. </w:t>
      </w:r>
    </w:p>
    <w:p w14:paraId="67BBD2B1" w14:textId="77777777" w:rsidR="00416939" w:rsidRPr="00FC159B" w:rsidRDefault="003558C9" w:rsidP="003D536A">
      <w:pPr>
        <w:pStyle w:val="Nadpis2"/>
      </w:pPr>
      <w:bookmarkStart w:id="61" w:name="_Toc57977224"/>
      <w:r w:rsidRPr="00FC159B">
        <w:t>P</w:t>
      </w:r>
      <w:r w:rsidR="00416939" w:rsidRPr="00FC159B">
        <w:t>ovinnosti Vlastníka</w:t>
      </w:r>
      <w:bookmarkEnd w:id="61"/>
    </w:p>
    <w:p w14:paraId="2B8EB8FA" w14:textId="77777777" w:rsidR="00416939" w:rsidRPr="00FC159B" w:rsidRDefault="00416939" w:rsidP="00416939">
      <w:pPr>
        <w:pStyle w:val="Nadpis3"/>
      </w:pPr>
      <w:r w:rsidRPr="00FC159B">
        <w:t>Vlastník je povinen:</w:t>
      </w:r>
    </w:p>
    <w:p w14:paraId="1D5B2A9C" w14:textId="489D2419" w:rsidR="00D62A5C" w:rsidRPr="00FC159B" w:rsidRDefault="00F67012" w:rsidP="00AA27F1">
      <w:pPr>
        <w:pStyle w:val="Nadpis4"/>
      </w:pPr>
      <w:r w:rsidRPr="00FC159B">
        <w:t xml:space="preserve">schválit Plán Obnovy ve finanční výši odpovídající nejméně hodnotám dle čl. </w:t>
      </w:r>
      <w:r w:rsidR="001033AC" w:rsidRPr="00FC159B">
        <w:fldChar w:fldCharType="begin"/>
      </w:r>
      <w:r w:rsidR="007869B8" w:rsidRPr="00FC159B">
        <w:instrText xml:space="preserve"> REF _Ref268768524 \w \h </w:instrText>
      </w:r>
      <w:r w:rsidR="00FC159B">
        <w:instrText xml:space="preserve"> \* MERGEFORMAT </w:instrText>
      </w:r>
      <w:r w:rsidR="001033AC" w:rsidRPr="00FC159B">
        <w:fldChar w:fldCharType="separate"/>
      </w:r>
      <w:r w:rsidR="001D152C">
        <w:t>11.4</w:t>
      </w:r>
      <w:r w:rsidR="001033AC" w:rsidRPr="00FC159B">
        <w:fldChar w:fldCharType="end"/>
      </w:r>
      <w:r w:rsidRPr="00FC159B">
        <w:t xml:space="preserve"> této</w:t>
      </w:r>
      <w:r w:rsidR="00D62A5C" w:rsidRPr="00FC159B">
        <w:t xml:space="preserve"> Smlouvy. V případě porušení této povinnosti je Vlastník na základě výzvy Provozovatele </w:t>
      </w:r>
      <w:r w:rsidR="00D62A5C" w:rsidRPr="00FC159B">
        <w:lastRenderedPageBreak/>
        <w:t>povinen uhradit</w:t>
      </w:r>
      <w:r w:rsidR="00021E50" w:rsidRPr="00FC159B">
        <w:t xml:space="preserve"> do </w:t>
      </w:r>
      <w:r w:rsidR="0004352F" w:rsidRPr="00FC159B">
        <w:t>30</w:t>
      </w:r>
      <w:r w:rsidR="00021E50" w:rsidRPr="00FC159B">
        <w:t xml:space="preserve"> dnů </w:t>
      </w:r>
      <w:r w:rsidR="00D62A5C" w:rsidRPr="00FC159B">
        <w:t xml:space="preserve">smluvní pokutu ve výši </w:t>
      </w:r>
      <w:r w:rsidR="00FC159B" w:rsidRPr="00FC159B">
        <w:t>5 %</w:t>
      </w:r>
      <w:r w:rsidR="00D62A5C" w:rsidRPr="00FC159B">
        <w:t xml:space="preserve"> z výše </w:t>
      </w:r>
      <w:r w:rsidR="00FB2DFE">
        <w:t xml:space="preserve">Pachtovného </w:t>
      </w:r>
      <w:r w:rsidR="00D62A5C" w:rsidRPr="00FC159B">
        <w:t xml:space="preserve">platného pro </w:t>
      </w:r>
      <w:r w:rsidR="00021E50" w:rsidRPr="00FC159B">
        <w:t xml:space="preserve">kalendářní </w:t>
      </w:r>
      <w:r w:rsidR="00D62A5C" w:rsidRPr="00FC159B">
        <w:t xml:space="preserve">rok, ve kterém k porušení povinnosti Vlastníka došlo. Provozovatel je povinen </w:t>
      </w:r>
      <w:r w:rsidR="001E7C1C" w:rsidRPr="00FC159B">
        <w:t>provést do konce následujícího kalendářního roku po kalendářním roce, ve kterém k porušení povinnosti Vlastníka došlo, Opravy s charakterem Obnovy v hodnotě této pokuty, a t</w:t>
      </w:r>
      <w:r w:rsidR="001209D0" w:rsidRPr="00FC159B">
        <w:t>o</w:t>
      </w:r>
      <w:r w:rsidR="001E7C1C" w:rsidRPr="00FC159B">
        <w:t xml:space="preserve"> nad rámec Plánu Obnovujících Oprav</w:t>
      </w:r>
      <w:r w:rsidR="00601B2C" w:rsidRPr="00FC159B">
        <w:t>;</w:t>
      </w:r>
    </w:p>
    <w:p w14:paraId="4D7E69B4" w14:textId="355DDD32" w:rsidR="00D62A5C" w:rsidRPr="00FC159B" w:rsidRDefault="00D62A5C" w:rsidP="00AA27F1">
      <w:pPr>
        <w:pStyle w:val="Nadpis4"/>
      </w:pPr>
      <w:r w:rsidRPr="00FC159B">
        <w:t xml:space="preserve">realizovat na své náklady Plán Obnovy stanovený dle čl. </w:t>
      </w:r>
      <w:r w:rsidR="00FD772A">
        <w:fldChar w:fldCharType="begin"/>
      </w:r>
      <w:r w:rsidR="00FD772A">
        <w:instrText xml:space="preserve"> REF _Ref268768566 \w \h  \* MERGEFORMAT </w:instrText>
      </w:r>
      <w:r w:rsidR="00FD772A">
        <w:fldChar w:fldCharType="separate"/>
      </w:r>
      <w:r w:rsidR="001D152C">
        <w:t>11</w:t>
      </w:r>
      <w:r w:rsidR="00FD772A">
        <w:fldChar w:fldCharType="end"/>
      </w:r>
      <w:r w:rsidRPr="00FC159B">
        <w:t xml:space="preserve"> této Smlouvy. V rámci přípravy a schvalování Plánu Obnovy je Vlastník povinen akceptovat návrhy Provozovatele stanovené dle čl. </w:t>
      </w:r>
      <w:r w:rsidR="001033AC" w:rsidRPr="00FC159B">
        <w:fldChar w:fldCharType="begin"/>
      </w:r>
      <w:r w:rsidR="007869B8" w:rsidRPr="00FC159B">
        <w:instrText xml:space="preserve"> REF _Ref268768591 \w \h </w:instrText>
      </w:r>
      <w:r w:rsidR="00FC159B">
        <w:instrText xml:space="preserve"> \* MERGEFORMAT </w:instrText>
      </w:r>
      <w:r w:rsidR="001033AC" w:rsidRPr="00FC159B">
        <w:fldChar w:fldCharType="separate"/>
      </w:r>
      <w:r w:rsidR="001D152C">
        <w:t>11.3(c)</w:t>
      </w:r>
      <w:r w:rsidR="001033AC" w:rsidRPr="00FC159B">
        <w:fldChar w:fldCharType="end"/>
      </w:r>
      <w:r w:rsidRPr="00FC159B">
        <w:t xml:space="preserve"> této Smlouvy</w:t>
      </w:r>
      <w:r w:rsidR="00601B2C" w:rsidRPr="00FC159B">
        <w:t>;</w:t>
      </w:r>
    </w:p>
    <w:p w14:paraId="05A9FFBA" w14:textId="77777777" w:rsidR="00D62A5C" w:rsidRDefault="00D62A5C" w:rsidP="00AA27F1">
      <w:pPr>
        <w:pStyle w:val="Nadpis4"/>
      </w:pPr>
      <w:r w:rsidRPr="00184098">
        <w:t>poskytn</w:t>
      </w:r>
      <w:r w:rsidR="00221AA6">
        <w:t>out</w:t>
      </w:r>
      <w:r w:rsidRPr="00184098">
        <w:t xml:space="preserve"> Provozovateli nezbytnou součinnost při plnění závazků Provozovatele vyplývajících z této Smlouvy, kterou lze od Vlastníka rozumně požadovat</w:t>
      </w:r>
      <w:r w:rsidR="00927998">
        <w:t>.</w:t>
      </w:r>
    </w:p>
    <w:p w14:paraId="65C4342C" w14:textId="77777777" w:rsidR="00D62A5C" w:rsidRPr="00221AA6" w:rsidRDefault="00D62A5C" w:rsidP="00221AA6">
      <w:pPr>
        <w:pStyle w:val="Nadpis3"/>
      </w:pPr>
      <w:r w:rsidRPr="00221AA6">
        <w:t>Smluvní strany pro vyloučení pochybností prohlašují, že Vlastník není povinen realizovat Investice dle této Smlouvy; realizace Investic je výhradním právem (nikoli povinností) Vlastníka.</w:t>
      </w:r>
    </w:p>
    <w:p w14:paraId="33125F44" w14:textId="77777777" w:rsidR="00221AA6" w:rsidRDefault="00021E50" w:rsidP="003D536A">
      <w:pPr>
        <w:pStyle w:val="Nadpis2"/>
      </w:pPr>
      <w:bookmarkStart w:id="62" w:name="_Toc57977225"/>
      <w:r>
        <w:t>Spolupráce</w:t>
      </w:r>
      <w:r w:rsidR="00221AA6">
        <w:t xml:space="preserve"> Smluvních </w:t>
      </w:r>
      <w:r w:rsidR="003558C9">
        <w:t>S</w:t>
      </w:r>
      <w:r w:rsidR="00221AA6">
        <w:t>tran</w:t>
      </w:r>
      <w:bookmarkEnd w:id="62"/>
    </w:p>
    <w:p w14:paraId="62DD8107" w14:textId="39DAC4BD" w:rsidR="00D62A5C" w:rsidRPr="00021E50" w:rsidRDefault="00D62A5C" w:rsidP="00021E50">
      <w:pPr>
        <w:pStyle w:val="Nadpis3"/>
      </w:pPr>
      <w:r w:rsidRPr="00FC159B">
        <w:t xml:space="preserve">Smluvní </w:t>
      </w:r>
      <w:r w:rsidR="003558C9" w:rsidRPr="00FC159B">
        <w:t>S</w:t>
      </w:r>
      <w:r w:rsidRPr="00FC159B">
        <w:t xml:space="preserve">trany se zavazují poskytnout si součinnost při </w:t>
      </w:r>
      <w:r w:rsidR="00021E50" w:rsidRPr="00FC159B">
        <w:t xml:space="preserve">plnění práv a povinností vyplývajících z této </w:t>
      </w:r>
      <w:r w:rsidRPr="00FC159B">
        <w:t xml:space="preserve">Smlouvy, např. při zpracování plánů dle čl. </w:t>
      </w:r>
      <w:r w:rsidR="00FD772A">
        <w:fldChar w:fldCharType="begin"/>
      </w:r>
      <w:r w:rsidR="00FD772A">
        <w:instrText xml:space="preserve"> REF _Ref268768624 \w \h  \* MERGEFORMAT </w:instrText>
      </w:r>
      <w:r w:rsidR="00FD772A">
        <w:fldChar w:fldCharType="separate"/>
      </w:r>
      <w:r w:rsidR="001D152C">
        <w:t>11</w:t>
      </w:r>
      <w:r w:rsidR="00FD772A">
        <w:fldChar w:fldCharType="end"/>
      </w:r>
      <w:r w:rsidRPr="00FC159B">
        <w:t xml:space="preserve"> až </w:t>
      </w:r>
      <w:r w:rsidR="00FD772A">
        <w:fldChar w:fldCharType="begin"/>
      </w:r>
      <w:r w:rsidR="00FD772A">
        <w:instrText xml:space="preserve"> REF _Ref268768634 \w \h  \* MERGEFORMAT </w:instrText>
      </w:r>
      <w:r w:rsidR="00FD772A">
        <w:fldChar w:fldCharType="separate"/>
      </w:r>
      <w:r w:rsidR="001D152C">
        <w:t>13</w:t>
      </w:r>
      <w:r w:rsidR="00FD772A">
        <w:fldChar w:fldCharType="end"/>
      </w:r>
      <w:r w:rsidRPr="00FC159B">
        <w:t xml:space="preserve"> této Smlouvy. Každá ze Smluvních </w:t>
      </w:r>
      <w:r w:rsidR="00021E50" w:rsidRPr="00FC159B">
        <w:t>S</w:t>
      </w:r>
      <w:r w:rsidRPr="00FC159B">
        <w:t xml:space="preserve">tran se dále zavazuje na základě písemné výzvy doručené nejméně </w:t>
      </w:r>
      <w:r w:rsidR="00FC159B" w:rsidRPr="00FC159B">
        <w:t>10</w:t>
      </w:r>
      <w:r w:rsidRPr="00FC159B">
        <w:t xml:space="preserve"> pracovních dní předem </w:t>
      </w:r>
      <w:r w:rsidR="005A7500" w:rsidRPr="00FC159B">
        <w:t>dostavit se na jednání</w:t>
      </w:r>
      <w:r w:rsidRPr="00FC159B">
        <w:t xml:space="preserve"> s druhou Smluvní </w:t>
      </w:r>
      <w:r w:rsidR="005A7500" w:rsidRPr="00FC159B">
        <w:t>S</w:t>
      </w:r>
      <w:r w:rsidRPr="00FC159B">
        <w:t>tranou a zodpovědět její dotazy</w:t>
      </w:r>
      <w:r w:rsidR="005A7500" w:rsidRPr="00FC159B">
        <w:t xml:space="preserve"> či podat vysvětlení</w:t>
      </w:r>
      <w:r w:rsidRPr="00FC159B">
        <w:t xml:space="preserve">, a to za účasti </w:t>
      </w:r>
      <w:r w:rsidR="005A7500" w:rsidRPr="00FC159B">
        <w:t>zástupců Smluvních Stran,</w:t>
      </w:r>
      <w:r w:rsidRPr="00FC159B">
        <w:t xml:space="preserve"> jež jsou schopni podat relevantní </w:t>
      </w:r>
      <w:r w:rsidR="005A7500" w:rsidRPr="00FC159B">
        <w:t xml:space="preserve">odpovědi či </w:t>
      </w:r>
      <w:r w:rsidRPr="00FC159B">
        <w:t xml:space="preserve">vysvětlení. V případě Sporu Smluvních stran se použijí ustanovení čl. </w:t>
      </w:r>
      <w:r w:rsidR="00FD772A">
        <w:fldChar w:fldCharType="begin"/>
      </w:r>
      <w:r w:rsidR="00FD772A">
        <w:instrText xml:space="preserve"> REF _Ref268768845 \w \h  \* MERGEFORMAT </w:instrText>
      </w:r>
      <w:r w:rsidR="00FD772A">
        <w:fldChar w:fldCharType="separate"/>
      </w:r>
      <w:r w:rsidR="001D152C">
        <w:t>23</w:t>
      </w:r>
      <w:r w:rsidR="00FD772A">
        <w:fldChar w:fldCharType="end"/>
      </w:r>
      <w:r w:rsidRPr="00FC159B">
        <w:t xml:space="preserve"> této Smlouvy.</w:t>
      </w:r>
      <w:r w:rsidRPr="00184098">
        <w:t xml:space="preserve"> </w:t>
      </w:r>
    </w:p>
    <w:p w14:paraId="66ABD4C3" w14:textId="77777777" w:rsidR="00D62A5C" w:rsidRPr="00215DE3" w:rsidRDefault="008377D1" w:rsidP="001E7C1C">
      <w:pPr>
        <w:pStyle w:val="Nadpis1"/>
      </w:pPr>
      <w:bookmarkStart w:id="63" w:name="_Toc57977226"/>
      <w:r>
        <w:t>ZMĚNY V ROZSAHU MAJETKU</w:t>
      </w:r>
      <w:bookmarkEnd w:id="63"/>
      <w:r w:rsidR="00D62A5C" w:rsidRPr="00215DE3">
        <w:t xml:space="preserve"> </w:t>
      </w:r>
    </w:p>
    <w:p w14:paraId="690E3A45" w14:textId="77777777" w:rsidR="00D62A5C" w:rsidRPr="00184098" w:rsidRDefault="0015771E" w:rsidP="001E7C1C">
      <w:pPr>
        <w:pStyle w:val="Nadpis2"/>
      </w:pPr>
      <w:bookmarkStart w:id="64" w:name="_Toc57977227"/>
      <w:r>
        <w:t xml:space="preserve">Rozšíření </w:t>
      </w:r>
      <w:r w:rsidR="005A7500">
        <w:t>Majetku</w:t>
      </w:r>
      <w:bookmarkEnd w:id="64"/>
    </w:p>
    <w:p w14:paraId="61DE4574" w14:textId="4F2DE82F" w:rsidR="00D62A5C" w:rsidRPr="00184098" w:rsidRDefault="00D62A5C" w:rsidP="0015771E">
      <w:pPr>
        <w:pStyle w:val="Nadpis3"/>
      </w:pPr>
      <w:r w:rsidRPr="00184098">
        <w:t xml:space="preserve">Předmětem této </w:t>
      </w:r>
      <w:r w:rsidR="005A7500">
        <w:t>S</w:t>
      </w:r>
      <w:r w:rsidRPr="00184098">
        <w:t xml:space="preserve">mlouvy se stane i takový majetek nacházející se na </w:t>
      </w:r>
      <w:r w:rsidRPr="008557EA">
        <w:t xml:space="preserve">území </w:t>
      </w:r>
      <w:r w:rsidR="00E1124B">
        <w:t>Vlastníků</w:t>
      </w:r>
      <w:r w:rsidR="00835958" w:rsidRPr="00766536">
        <w:t>,</w:t>
      </w:r>
      <w:r w:rsidRPr="00184098">
        <w:t xml:space="preserve"> k němuž </w:t>
      </w:r>
      <w:r w:rsidR="00E1124B">
        <w:t xml:space="preserve">Vlastníci </w:t>
      </w:r>
      <w:r w:rsidRPr="00184098">
        <w:t>nabud</w:t>
      </w:r>
      <w:r w:rsidR="00E1124B">
        <w:t>ou</w:t>
      </w:r>
      <w:r w:rsidRPr="00184098">
        <w:t xml:space="preserve"> vlastnické právo a jež tvoří s Majetkem, který je předmětem této </w:t>
      </w:r>
      <w:r w:rsidR="0015771E">
        <w:t>S</w:t>
      </w:r>
      <w:r w:rsidRPr="00184098">
        <w:t>mlouvy technicky, provozně</w:t>
      </w:r>
      <w:r w:rsidR="007B6D45">
        <w:t xml:space="preserve"> </w:t>
      </w:r>
      <w:r w:rsidRPr="00184098">
        <w:t xml:space="preserve">a ekonomicky nedílný celek. </w:t>
      </w:r>
    </w:p>
    <w:p w14:paraId="271B4B8F" w14:textId="77777777" w:rsidR="00D62A5C" w:rsidRPr="00FC159B" w:rsidRDefault="00D62A5C" w:rsidP="0015771E">
      <w:pPr>
        <w:pStyle w:val="Nadpis3"/>
      </w:pPr>
      <w:r w:rsidRPr="00184098">
        <w:t xml:space="preserve">Za předpokladu souladu rozšíření této </w:t>
      </w:r>
      <w:r w:rsidR="0015771E">
        <w:t>S</w:t>
      </w:r>
      <w:r w:rsidRPr="00184098">
        <w:t>mlouvy o tento vodohospodářský majetek s právem veřejného zadávání a pravidly O</w:t>
      </w:r>
      <w:r w:rsidR="00076E3C">
        <w:t>PŽP</w:t>
      </w:r>
      <w:r w:rsidR="005A7500">
        <w:t xml:space="preserve"> </w:t>
      </w:r>
      <w:r w:rsidRPr="00184098">
        <w:t xml:space="preserve">se takový majetek stane předmětem této Smlouvy dnem, </w:t>
      </w:r>
      <w:r w:rsidRPr="00FC159B">
        <w:t xml:space="preserve">kdy jej Vlastník protokolárně předá Provozovateli. </w:t>
      </w:r>
    </w:p>
    <w:p w14:paraId="5D2E6D50" w14:textId="77777777" w:rsidR="00D62A5C" w:rsidRPr="00FC159B" w:rsidRDefault="00D62A5C" w:rsidP="0015771E">
      <w:pPr>
        <w:pStyle w:val="Nadpis3"/>
      </w:pPr>
      <w:r w:rsidRPr="00FC159B">
        <w:t xml:space="preserve">Smluvní </w:t>
      </w:r>
      <w:r w:rsidR="005A7500" w:rsidRPr="00FC159B">
        <w:t>S</w:t>
      </w:r>
      <w:r w:rsidRPr="00FC159B">
        <w:t xml:space="preserve">trany se zavazují Přílohu č. </w:t>
      </w:r>
      <w:r w:rsidR="00C550E7" w:rsidRPr="00FC159B">
        <w:t>1</w:t>
      </w:r>
      <w:r w:rsidRPr="00FC159B">
        <w:t xml:space="preserve"> pravidelně aktualizovat dle stavu k 31.</w:t>
      </w:r>
      <w:r w:rsidR="007B6D45" w:rsidRPr="00FC159B">
        <w:t xml:space="preserve"> </w:t>
      </w:r>
      <w:r w:rsidRPr="00FC159B">
        <w:t>12.,</w:t>
      </w:r>
      <w:r w:rsidR="00EC0EC9" w:rsidRPr="00FC159B">
        <w:t xml:space="preserve"> </w:t>
      </w:r>
      <w:r w:rsidRPr="00FC159B">
        <w:t>a to nejpozději do 28.</w:t>
      </w:r>
      <w:r w:rsidR="007B6D45" w:rsidRPr="00FC159B">
        <w:t xml:space="preserve"> </w:t>
      </w:r>
      <w:r w:rsidRPr="00FC159B">
        <w:t xml:space="preserve">2. </w:t>
      </w:r>
      <w:r w:rsidR="005A7500" w:rsidRPr="00FC159B">
        <w:t xml:space="preserve">následujícího kalendářního </w:t>
      </w:r>
      <w:r w:rsidRPr="00FC159B">
        <w:t xml:space="preserve">roku, </w:t>
      </w:r>
      <w:r w:rsidR="005A7500" w:rsidRPr="00FC159B">
        <w:t xml:space="preserve">a to </w:t>
      </w:r>
      <w:r w:rsidRPr="00FC159B">
        <w:t>v návaznosti na změnu rozsahu Majetku a v souladu s </w:t>
      </w:r>
      <w:r w:rsidR="0015771E" w:rsidRPr="00FC159B">
        <w:t xml:space="preserve">Majetkovou </w:t>
      </w:r>
      <w:r w:rsidR="005A7500" w:rsidRPr="00FC159B">
        <w:t>E</w:t>
      </w:r>
      <w:r w:rsidRPr="00FC159B">
        <w:t>videnc</w:t>
      </w:r>
      <w:r w:rsidR="00C564B5" w:rsidRPr="00FC159B">
        <w:t>í</w:t>
      </w:r>
      <w:r w:rsidRPr="00FC159B">
        <w:t>.</w:t>
      </w:r>
    </w:p>
    <w:p w14:paraId="59247106" w14:textId="071B26F8" w:rsidR="00D62A5C" w:rsidRPr="00FC159B" w:rsidRDefault="00FB2DFE" w:rsidP="00496C92">
      <w:pPr>
        <w:pStyle w:val="Nadpis1"/>
      </w:pPr>
      <w:bookmarkStart w:id="65" w:name="_Toc268695922"/>
      <w:bookmarkStart w:id="66" w:name="_Toc268696067"/>
      <w:bookmarkStart w:id="67" w:name="_Toc268696207"/>
      <w:bookmarkStart w:id="68" w:name="_Toc268696347"/>
      <w:bookmarkStart w:id="69" w:name="_Toc268696487"/>
      <w:bookmarkStart w:id="70" w:name="_Toc268696627"/>
      <w:bookmarkStart w:id="71" w:name="_Toc268696762"/>
      <w:bookmarkStart w:id="72" w:name="_Toc268696895"/>
      <w:bookmarkStart w:id="73" w:name="_Toc268697027"/>
      <w:bookmarkStart w:id="74" w:name="_Toc268697151"/>
      <w:bookmarkStart w:id="75" w:name="_Toc268697274"/>
      <w:bookmarkStart w:id="76" w:name="_Toc268697397"/>
      <w:bookmarkStart w:id="77" w:name="_Toc268697517"/>
      <w:bookmarkStart w:id="78" w:name="_Toc268697638"/>
      <w:bookmarkStart w:id="79" w:name="_Toc268697759"/>
      <w:bookmarkStart w:id="80" w:name="_Toc268697880"/>
      <w:bookmarkStart w:id="81" w:name="_Toc268698001"/>
      <w:bookmarkStart w:id="82" w:name="_Toc268698122"/>
      <w:bookmarkStart w:id="83" w:name="_Toc268698242"/>
      <w:bookmarkStart w:id="84" w:name="_Toc268701646"/>
      <w:bookmarkStart w:id="85" w:name="_Toc268701944"/>
      <w:bookmarkStart w:id="86" w:name="_Toc268702058"/>
      <w:bookmarkStart w:id="87" w:name="_Toc268704173"/>
      <w:bookmarkStart w:id="88" w:name="_Toc268704341"/>
      <w:bookmarkStart w:id="89" w:name="_Toc268695923"/>
      <w:bookmarkStart w:id="90" w:name="_Toc268696068"/>
      <w:bookmarkStart w:id="91" w:name="_Toc268696208"/>
      <w:bookmarkStart w:id="92" w:name="_Toc268696348"/>
      <w:bookmarkStart w:id="93" w:name="_Toc268696488"/>
      <w:bookmarkStart w:id="94" w:name="_Toc268696628"/>
      <w:bookmarkStart w:id="95" w:name="_Toc268696763"/>
      <w:bookmarkStart w:id="96" w:name="_Toc268696896"/>
      <w:bookmarkStart w:id="97" w:name="_Toc268697028"/>
      <w:bookmarkStart w:id="98" w:name="_Toc268697152"/>
      <w:bookmarkStart w:id="99" w:name="_Toc268697275"/>
      <w:bookmarkStart w:id="100" w:name="_Toc268697398"/>
      <w:bookmarkStart w:id="101" w:name="_Toc268697518"/>
      <w:bookmarkStart w:id="102" w:name="_Toc268697639"/>
      <w:bookmarkStart w:id="103" w:name="_Toc268697760"/>
      <w:bookmarkStart w:id="104" w:name="_Toc268697881"/>
      <w:bookmarkStart w:id="105" w:name="_Toc268698002"/>
      <w:bookmarkStart w:id="106" w:name="_Toc268698123"/>
      <w:bookmarkStart w:id="107" w:name="_Toc268698243"/>
      <w:bookmarkStart w:id="108" w:name="_Toc268701647"/>
      <w:bookmarkStart w:id="109" w:name="_Toc268701945"/>
      <w:bookmarkStart w:id="110" w:name="_Toc268702059"/>
      <w:bookmarkStart w:id="111" w:name="_Toc268704174"/>
      <w:bookmarkStart w:id="112" w:name="_Toc268704342"/>
      <w:bookmarkStart w:id="113" w:name="_Toc57977228"/>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r>
        <w:t>Pachtovné</w:t>
      </w:r>
      <w:bookmarkEnd w:id="113"/>
    </w:p>
    <w:p w14:paraId="6610E0A6" w14:textId="77777777" w:rsidR="0015771E" w:rsidRPr="00FC159B" w:rsidRDefault="00C564B5" w:rsidP="003D536A">
      <w:pPr>
        <w:pStyle w:val="Nadpis2"/>
      </w:pPr>
      <w:bookmarkStart w:id="114" w:name="_Toc57977229"/>
      <w:r w:rsidRPr="00FC159B">
        <w:t>Základní</w:t>
      </w:r>
      <w:r w:rsidR="0015771E" w:rsidRPr="00FC159B">
        <w:t xml:space="preserve"> ustanovení</w:t>
      </w:r>
      <w:bookmarkEnd w:id="114"/>
    </w:p>
    <w:p w14:paraId="3087289B" w14:textId="009B6293" w:rsidR="00D62A5C" w:rsidRPr="00FC159B" w:rsidRDefault="00D62A5C" w:rsidP="00AA27F1">
      <w:pPr>
        <w:pStyle w:val="Nadpis4"/>
      </w:pPr>
      <w:r w:rsidRPr="00FC159B">
        <w:t xml:space="preserve">Smluvní </w:t>
      </w:r>
      <w:r w:rsidR="00C564B5" w:rsidRPr="00FC159B">
        <w:t>S</w:t>
      </w:r>
      <w:r w:rsidRPr="00FC159B">
        <w:t xml:space="preserve">trany výslovně sjednávají, že výši </w:t>
      </w:r>
      <w:r w:rsidR="00FB2DFE">
        <w:t>Pachtovného</w:t>
      </w:r>
      <w:r w:rsidRPr="00FC159B">
        <w:t xml:space="preserve"> je oprávněn a současně povinen </w:t>
      </w:r>
      <w:r w:rsidR="00766536">
        <w:t xml:space="preserve">stanovit jednostranně Vlastník </w:t>
      </w:r>
      <w:r w:rsidRPr="00FC159B">
        <w:t>Kanalizaci</w:t>
      </w:r>
      <w:r w:rsidR="00C564B5" w:rsidRPr="00FC159B">
        <w:t>(e)</w:t>
      </w:r>
      <w:r w:rsidRPr="00FC159B">
        <w:t xml:space="preserve">, a tuto považují pro účely této Smlouvy za cenu sjednanou dle cenových předpisů; odpovědnost Vlastníka za soulad výše </w:t>
      </w:r>
      <w:r w:rsidR="00FB2DFE">
        <w:t>Pachtovného</w:t>
      </w:r>
      <w:r w:rsidRPr="00FC159B">
        <w:t xml:space="preserve"> s cenovými předpisy tím není dotčena. Provozovatel je povinen zahrnout takto určenou výši </w:t>
      </w:r>
      <w:r w:rsidR="00FB2DFE">
        <w:t>Pachtovného</w:t>
      </w:r>
      <w:r w:rsidRPr="00FC159B">
        <w:t xml:space="preserve"> do kalkulace Ceny pro Stočné postupem dle Přílohy č. </w:t>
      </w:r>
      <w:r w:rsidR="00C550E7" w:rsidRPr="00FC159B">
        <w:t>5</w:t>
      </w:r>
      <w:r w:rsidR="00C564B5" w:rsidRPr="00FC159B">
        <w:t xml:space="preserve"> k této Smlouvě</w:t>
      </w:r>
      <w:r w:rsidR="004B6EF8" w:rsidRPr="00FC159B">
        <w:t>.</w:t>
      </w:r>
    </w:p>
    <w:p w14:paraId="4C2D9627" w14:textId="7D4FFE96" w:rsidR="00D62A5C" w:rsidRPr="00FC159B" w:rsidRDefault="00D62A5C" w:rsidP="00AA27F1">
      <w:pPr>
        <w:pStyle w:val="Nadpis4"/>
      </w:pPr>
      <w:r w:rsidRPr="00FC159B">
        <w:t xml:space="preserve">Smluvní Strany berou na vědomí, že dle Přílohy č. </w:t>
      </w:r>
      <w:r w:rsidR="00C550E7" w:rsidRPr="00FC159B">
        <w:t>5</w:t>
      </w:r>
      <w:r w:rsidRPr="00FC159B">
        <w:t xml:space="preserve"> </w:t>
      </w:r>
      <w:r w:rsidR="00C564B5" w:rsidRPr="00FC159B">
        <w:t xml:space="preserve">ke Smlouvě </w:t>
      </w:r>
      <w:r w:rsidRPr="00FC159B">
        <w:t xml:space="preserve">nesmí Vlastník určit výši </w:t>
      </w:r>
      <w:r w:rsidR="00FB2DFE">
        <w:t>Pachtovného nižší</w:t>
      </w:r>
      <w:r w:rsidRPr="00FC159B">
        <w:t xml:space="preserve">, než je výše (hodnota) obsažená v Modelu uvedeném v Části </w:t>
      </w:r>
      <w:r w:rsidR="00AB06FF" w:rsidRPr="00FC159B">
        <w:t>B</w:t>
      </w:r>
      <w:r w:rsidRPr="00FC159B">
        <w:t xml:space="preserve"> Přílohy </w:t>
      </w:r>
      <w:r w:rsidR="00EC0EC9" w:rsidRPr="00FC159B">
        <w:br/>
      </w:r>
      <w:r w:rsidRPr="00FC159B">
        <w:lastRenderedPageBreak/>
        <w:t xml:space="preserve">č. </w:t>
      </w:r>
      <w:r w:rsidR="00C550E7" w:rsidRPr="00FC159B">
        <w:t>5</w:t>
      </w:r>
      <w:r w:rsidRPr="00FC159B">
        <w:t xml:space="preserve">, příslušným způsobem navýšená z důvodu obecné inflace způsobem uvedeným v Příloze č. </w:t>
      </w:r>
      <w:r w:rsidR="00C550E7" w:rsidRPr="00FC159B">
        <w:t>5</w:t>
      </w:r>
      <w:r w:rsidRPr="00FC159B">
        <w:t>.</w:t>
      </w:r>
    </w:p>
    <w:p w14:paraId="0BE639D3" w14:textId="77777777" w:rsidR="0015771E" w:rsidRPr="00184098" w:rsidRDefault="0015771E" w:rsidP="00AA27F1">
      <w:pPr>
        <w:pStyle w:val="Nadpis4"/>
      </w:pPr>
      <w:r w:rsidRPr="00184098">
        <w:t>Všechny částky podle této Smlouvy jsou vyčísleny bez DPH.</w:t>
      </w:r>
    </w:p>
    <w:p w14:paraId="1A451D76" w14:textId="6F0A16A8" w:rsidR="0015771E" w:rsidRDefault="00C564B5" w:rsidP="003D536A">
      <w:pPr>
        <w:pStyle w:val="Nadpis2"/>
      </w:pPr>
      <w:bookmarkStart w:id="115" w:name="_Toc268695926"/>
      <w:bookmarkStart w:id="116" w:name="_Toc268696071"/>
      <w:bookmarkStart w:id="117" w:name="_Toc268696211"/>
      <w:bookmarkStart w:id="118" w:name="_Toc268696351"/>
      <w:bookmarkStart w:id="119" w:name="_Toc268696491"/>
      <w:bookmarkStart w:id="120" w:name="_Toc268696631"/>
      <w:bookmarkStart w:id="121" w:name="_Toc268696766"/>
      <w:bookmarkStart w:id="122" w:name="_Toc268696899"/>
      <w:bookmarkStart w:id="123" w:name="_Toc268697031"/>
      <w:bookmarkStart w:id="124" w:name="_Toc268697155"/>
      <w:bookmarkStart w:id="125" w:name="_Toc268697278"/>
      <w:bookmarkStart w:id="126" w:name="_Toc268697401"/>
      <w:bookmarkStart w:id="127" w:name="_Toc268697521"/>
      <w:bookmarkStart w:id="128" w:name="_Toc268697642"/>
      <w:bookmarkStart w:id="129" w:name="_Toc268697763"/>
      <w:bookmarkStart w:id="130" w:name="_Toc268697884"/>
      <w:bookmarkStart w:id="131" w:name="_Toc268698005"/>
      <w:bookmarkStart w:id="132" w:name="_Toc268698126"/>
      <w:bookmarkStart w:id="133" w:name="_Toc268698246"/>
      <w:bookmarkStart w:id="134" w:name="_Toc268701650"/>
      <w:bookmarkStart w:id="135" w:name="_Toc268701948"/>
      <w:bookmarkStart w:id="136" w:name="_Toc268702062"/>
      <w:bookmarkStart w:id="137" w:name="_Toc268704177"/>
      <w:bookmarkStart w:id="138" w:name="_Toc268704345"/>
      <w:bookmarkStart w:id="139" w:name="_Toc57977230"/>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r>
        <w:t xml:space="preserve">Stanovení </w:t>
      </w:r>
      <w:r w:rsidR="00FB2DFE">
        <w:t>Pachtovného</w:t>
      </w:r>
      <w:r w:rsidR="0015771E">
        <w:t xml:space="preserve"> Vlastník</w:t>
      </w:r>
      <w:r>
        <w:t>em</w:t>
      </w:r>
      <w:bookmarkEnd w:id="139"/>
    </w:p>
    <w:p w14:paraId="6887E81E" w14:textId="4325E1FD" w:rsidR="00D62A5C" w:rsidRDefault="0008513B" w:rsidP="0015771E">
      <w:pPr>
        <w:pStyle w:val="Nadpis3"/>
      </w:pPr>
      <w:r w:rsidRPr="0008513B">
        <w:t xml:space="preserve">Vlastník je povinen nejpozději 3 (slovy: tři) měsíce před koncem každého kalendářního roku sdělit Provozovateli výši </w:t>
      </w:r>
      <w:r w:rsidR="00AA6555">
        <w:t>Pachtovného</w:t>
      </w:r>
      <w:r w:rsidRPr="0008513B">
        <w:t xml:space="preserve"> na následující kalendářní rok. Provozovatel je povinen tuto výši </w:t>
      </w:r>
      <w:r w:rsidR="00AA6555">
        <w:t>Pachtovného</w:t>
      </w:r>
      <w:r w:rsidRPr="0008513B">
        <w:t xml:space="preserve"> promítnout do kalkulace Ceny pro Stočné a platit Vlastníkovi v následujícím kalendářním roce tuto výši </w:t>
      </w:r>
      <w:r w:rsidR="00AA6555">
        <w:t>Pachtovného</w:t>
      </w:r>
      <w:r w:rsidRPr="0008513B">
        <w:t xml:space="preserve"> v souladu s mechanismem dle  Přílohy č. 5 k této Smlouvě. Pokud Vlastník ve stanovené lhůtě nepředá informace o výši </w:t>
      </w:r>
      <w:r w:rsidR="00AA6555">
        <w:t>Pachtovného</w:t>
      </w:r>
      <w:r w:rsidRPr="0008513B">
        <w:t xml:space="preserve"> na následující kalendářní rok, má se za to, že výše </w:t>
      </w:r>
      <w:r w:rsidR="00AA6555">
        <w:t>Pachtovného</w:t>
      </w:r>
      <w:r w:rsidRPr="0008513B">
        <w:t xml:space="preserve"> je ve výši obsažené v Části C Přílohy č. 5 nebo ve výši </w:t>
      </w:r>
      <w:r w:rsidR="00AA6555">
        <w:t>Pachtovného</w:t>
      </w:r>
      <w:r w:rsidRPr="0008513B">
        <w:t xml:space="preserve"> za probíhající kalendářní rok (v obou případech příslušným způsobem navýšená z důvodu obecné inflace způsobem uvedeným v Příloze č. 5), a to podle toho, která částka je vyšší</w:t>
      </w:r>
      <w:r w:rsidR="00D62A5C" w:rsidRPr="00ED1A56">
        <w:t>.</w:t>
      </w:r>
    </w:p>
    <w:p w14:paraId="40E0C634" w14:textId="349BF43F" w:rsidR="0015771E" w:rsidRPr="0015771E" w:rsidRDefault="00C564B5" w:rsidP="003D536A">
      <w:pPr>
        <w:pStyle w:val="Nadpis2"/>
      </w:pPr>
      <w:bookmarkStart w:id="140" w:name="_Ref268766713"/>
      <w:bookmarkStart w:id="141" w:name="_Toc57977231"/>
      <w:r>
        <w:t xml:space="preserve">Splatnost </w:t>
      </w:r>
      <w:bookmarkEnd w:id="140"/>
      <w:r w:rsidR="00FB2DFE">
        <w:t>Pachtovného</w:t>
      </w:r>
      <w:bookmarkEnd w:id="141"/>
    </w:p>
    <w:p w14:paraId="262FB605" w14:textId="533CCCDA" w:rsidR="0008513B" w:rsidRDefault="0008513B" w:rsidP="0008513B">
      <w:pPr>
        <w:pStyle w:val="Nadpis3"/>
      </w:pPr>
      <w:r>
        <w:t xml:space="preserve">Provozovatel je povinen hradit </w:t>
      </w:r>
      <w:r w:rsidR="00AA6555">
        <w:t>Pachtovné</w:t>
      </w:r>
      <w:r>
        <w:t xml:space="preserve"> Vlastníkovi za každý rok ve čtyřech stejných čtvrtletních splátkách], splatných vždy do 15. dne druhého měsíce kalendářního čtvrtletí], za který se splátka </w:t>
      </w:r>
      <w:r w:rsidR="00AA6555">
        <w:t>Pachtovného</w:t>
      </w:r>
      <w:r>
        <w:t xml:space="preserve"> platí, bezhotovostním převodem na bankovní účet písemně určený Vlastníkem. V případě skončení Provozování před koncem příslušného kalendářního čtvrtletí je Provozovatel povinen uhradit Vlastníkovi pouze poměrnou část </w:t>
      </w:r>
      <w:r w:rsidR="00AA6555">
        <w:t>Pachtovného</w:t>
      </w:r>
      <w:r>
        <w:t>.</w:t>
      </w:r>
    </w:p>
    <w:p w14:paraId="60F7ACAC" w14:textId="0F66AB38" w:rsidR="00D62A5C" w:rsidRPr="00184098" w:rsidRDefault="0008513B" w:rsidP="0008513B">
      <w:pPr>
        <w:pStyle w:val="Nadpis3"/>
      </w:pPr>
      <w:r>
        <w:t>Nebude-li mezi Smluvními Stranami písemně dohodnuto jinak nebo nestanoví-li tato Smlouva výslovně jinak, nemůže Provozovatel proti jakýmkoli pohledávkám Vlastníka za Provozovatelem započíst pohledávky Provozovatele za Vlastníkem vyplývající z této Smlouvy</w:t>
      </w:r>
      <w:r w:rsidR="00D62A5C" w:rsidRPr="00184098">
        <w:t>.</w:t>
      </w:r>
    </w:p>
    <w:p w14:paraId="18A83880" w14:textId="77777777" w:rsidR="00D62A5C" w:rsidRPr="00215DE3" w:rsidRDefault="00C564B5" w:rsidP="00496C92">
      <w:pPr>
        <w:pStyle w:val="Nadpis1"/>
      </w:pPr>
      <w:bookmarkStart w:id="142" w:name="_Toc57977232"/>
      <w:r>
        <w:t>CENA PRO</w:t>
      </w:r>
      <w:r w:rsidR="008377D1">
        <w:t xml:space="preserve"> STOČNÉ</w:t>
      </w:r>
      <w:bookmarkStart w:id="143" w:name="_Toc268695930"/>
      <w:bookmarkStart w:id="144" w:name="_Toc268696075"/>
      <w:bookmarkStart w:id="145" w:name="_Toc268696215"/>
      <w:bookmarkStart w:id="146" w:name="_Toc268696355"/>
      <w:bookmarkStart w:id="147" w:name="_Toc268696495"/>
      <w:bookmarkStart w:id="148" w:name="_Toc268696635"/>
      <w:bookmarkEnd w:id="142"/>
      <w:bookmarkEnd w:id="143"/>
      <w:bookmarkEnd w:id="144"/>
      <w:bookmarkEnd w:id="145"/>
      <w:bookmarkEnd w:id="146"/>
      <w:bookmarkEnd w:id="147"/>
      <w:bookmarkEnd w:id="148"/>
    </w:p>
    <w:p w14:paraId="088C3D34" w14:textId="77777777" w:rsidR="00290C3F" w:rsidRDefault="00601B2C" w:rsidP="003D536A">
      <w:pPr>
        <w:pStyle w:val="Nadpis2"/>
      </w:pPr>
      <w:bookmarkStart w:id="149" w:name="_Toc57977233"/>
      <w:r>
        <w:t xml:space="preserve">Forma </w:t>
      </w:r>
      <w:r w:rsidR="00C564B5">
        <w:t>Ceny pro Stočné</w:t>
      </w:r>
      <w:bookmarkEnd w:id="149"/>
    </w:p>
    <w:p w14:paraId="071497EF" w14:textId="77777777" w:rsidR="00D62A5C" w:rsidRPr="00ED1A56" w:rsidRDefault="00D62A5C" w:rsidP="00601B2C">
      <w:pPr>
        <w:pStyle w:val="Nadpis3"/>
      </w:pPr>
      <w:r w:rsidRPr="00184098">
        <w:t xml:space="preserve">Cena pro </w:t>
      </w:r>
      <w:r w:rsidR="00290C3F" w:rsidRPr="00ED1A56">
        <w:t>S</w:t>
      </w:r>
      <w:r w:rsidRPr="00ED1A56">
        <w:t xml:space="preserve">točné má jednosložkovou formu. Způsob určení Ceny pro </w:t>
      </w:r>
      <w:r w:rsidR="00C564B5" w:rsidRPr="00ED1A56">
        <w:t>S</w:t>
      </w:r>
      <w:r w:rsidRPr="00ED1A56">
        <w:t xml:space="preserve">točné </w:t>
      </w:r>
      <w:r w:rsidR="00C564B5" w:rsidRPr="00ED1A56">
        <w:t xml:space="preserve">je uveden v </w:t>
      </w:r>
      <w:r w:rsidRPr="00ED1A56">
        <w:t>Přílo</w:t>
      </w:r>
      <w:r w:rsidR="00C564B5" w:rsidRPr="00ED1A56">
        <w:t>ze</w:t>
      </w:r>
      <w:r w:rsidRPr="00ED1A56">
        <w:t xml:space="preserve"> č. </w:t>
      </w:r>
      <w:r w:rsidR="006E3057" w:rsidRPr="00ED1A56">
        <w:t>5</w:t>
      </w:r>
      <w:r w:rsidR="00C564B5" w:rsidRPr="00ED1A56">
        <w:t xml:space="preserve"> k této Smlouvě</w:t>
      </w:r>
      <w:r w:rsidRPr="00ED1A56">
        <w:t>.</w:t>
      </w:r>
    </w:p>
    <w:p w14:paraId="3C156D76" w14:textId="77777777" w:rsidR="00601B2C" w:rsidRPr="00ED1A56" w:rsidRDefault="00601B2C" w:rsidP="003D536A">
      <w:pPr>
        <w:pStyle w:val="Nadpis2"/>
      </w:pPr>
      <w:bookmarkStart w:id="150" w:name="_Toc57977234"/>
      <w:r w:rsidRPr="00ED1A56">
        <w:t>Soulad s cenovými předpisy</w:t>
      </w:r>
      <w:bookmarkEnd w:id="150"/>
    </w:p>
    <w:p w14:paraId="1D152634" w14:textId="77777777" w:rsidR="00D62A5C" w:rsidRPr="00ED1A56" w:rsidRDefault="00D62A5C" w:rsidP="00AA27F1">
      <w:pPr>
        <w:pStyle w:val="Nadpis4"/>
      </w:pPr>
      <w:r w:rsidRPr="00ED1A56">
        <w:t xml:space="preserve">Smluvní Strany jsou povinny zajistit soulad Ceny pro </w:t>
      </w:r>
      <w:r w:rsidR="00C564B5" w:rsidRPr="00ED1A56">
        <w:t>S</w:t>
      </w:r>
      <w:r w:rsidRPr="00ED1A56">
        <w:t xml:space="preserve">točné s cenovými předpisy. V případě, že </w:t>
      </w:r>
      <w:r w:rsidR="004272AB" w:rsidRPr="00ED1A56">
        <w:t>Cena pro Stočné</w:t>
      </w:r>
      <w:r w:rsidRPr="00ED1A56">
        <w:t xml:space="preserve"> sjednaná ve </w:t>
      </w:r>
      <w:r w:rsidR="00C564B5" w:rsidRPr="00ED1A56">
        <w:t>S</w:t>
      </w:r>
      <w:r w:rsidRPr="00ED1A56">
        <w:t xml:space="preserve">mlouvách s Odběrateli je v rozporu či se dostane do rozporu s cenovými předpisy, je ta Smluvní </w:t>
      </w:r>
      <w:r w:rsidR="00C564B5" w:rsidRPr="00ED1A56">
        <w:t>S</w:t>
      </w:r>
      <w:r w:rsidRPr="00ED1A56">
        <w:t xml:space="preserve">trana, jež se o této skutečnosti dozvěděla, povinna písemně informovat druhou Smluvní </w:t>
      </w:r>
      <w:r w:rsidR="00C564B5" w:rsidRPr="00ED1A56">
        <w:t>S</w:t>
      </w:r>
      <w:r w:rsidRPr="00ED1A56">
        <w:t xml:space="preserve">tranu ve lhůtě 10 dnů. Provozovatel je povinen nejpozději do 10 dnů po datu odeslání tohoto oznámení předložit Vlastníkovi návrh revidované Ceny pro </w:t>
      </w:r>
      <w:r w:rsidR="00C564B5" w:rsidRPr="00ED1A56">
        <w:t>S</w:t>
      </w:r>
      <w:r w:rsidRPr="00ED1A56">
        <w:t>točné, který dle názoru Provozovatele odpovídá cenovým předpisům</w:t>
      </w:r>
      <w:r w:rsidR="00F003BD" w:rsidRPr="00ED1A56">
        <w:t>.</w:t>
      </w:r>
    </w:p>
    <w:p w14:paraId="4F6766AA" w14:textId="3D29AD4F" w:rsidR="00D62A5C" w:rsidRPr="00ED1A56" w:rsidRDefault="00D62A5C" w:rsidP="00AA27F1">
      <w:pPr>
        <w:pStyle w:val="Nadpis4"/>
      </w:pPr>
      <w:r w:rsidRPr="00ED1A56">
        <w:t xml:space="preserve">Smluvní Strany vynaloží veškeré úsilí, které od nich lze rozumně očekávat, k dosažení dohody o revidované Ceně pro </w:t>
      </w:r>
      <w:r w:rsidR="00C564B5" w:rsidRPr="00ED1A56">
        <w:t>S</w:t>
      </w:r>
      <w:r w:rsidRPr="00ED1A56">
        <w:t xml:space="preserve">točné, která dle názoru obou Smluvních Stran odpovídá cenovým předpisům. Pokud se Smluvní Strany nedohodnou do 10 (slovy: deseti) dnů po datu doručení návrhu Provozovatele podle předchozího článku, bude tento Spor rozhodnut dle čl. </w:t>
      </w:r>
      <w:r w:rsidR="00FD772A">
        <w:fldChar w:fldCharType="begin"/>
      </w:r>
      <w:r w:rsidR="00FD772A">
        <w:instrText xml:space="preserve"> REF _Ref268768982 \w \h  \* MERGEFORMAT </w:instrText>
      </w:r>
      <w:r w:rsidR="00FD772A">
        <w:fldChar w:fldCharType="separate"/>
      </w:r>
      <w:r w:rsidR="001D152C">
        <w:t>23</w:t>
      </w:r>
      <w:r w:rsidR="00FD772A">
        <w:fldChar w:fldCharType="end"/>
      </w:r>
      <w:r w:rsidRPr="00ED1A56">
        <w:t xml:space="preserve"> této Smlouvy.</w:t>
      </w:r>
    </w:p>
    <w:p w14:paraId="4CDA766D" w14:textId="77777777" w:rsidR="00D62A5C" w:rsidRPr="00184098" w:rsidRDefault="00D62A5C" w:rsidP="00AA27F1">
      <w:pPr>
        <w:pStyle w:val="Nadpis4"/>
      </w:pPr>
      <w:r w:rsidRPr="00184098">
        <w:t xml:space="preserve">Provozovatel se zavazuje sjednat s Odběrateli Cenu pro </w:t>
      </w:r>
      <w:r w:rsidR="00505223">
        <w:t>S</w:t>
      </w:r>
      <w:r w:rsidRPr="00184098">
        <w:t>točné v souladu s předchozím článkem nejpozději ve lhůtě vyplývající z právních předpisů</w:t>
      </w:r>
      <w:r w:rsidR="006D187F">
        <w:t xml:space="preserve"> a správních aktů</w:t>
      </w:r>
      <w:r w:rsidRPr="00184098">
        <w:t>.</w:t>
      </w:r>
    </w:p>
    <w:p w14:paraId="73FE184C" w14:textId="77777777" w:rsidR="004272AB" w:rsidRDefault="004272AB" w:rsidP="003D536A">
      <w:pPr>
        <w:pStyle w:val="Nadpis2"/>
      </w:pPr>
      <w:bookmarkStart w:id="151" w:name="_Toc57977235"/>
      <w:r>
        <w:lastRenderedPageBreak/>
        <w:t xml:space="preserve">Právo </w:t>
      </w:r>
      <w:r w:rsidR="00505223">
        <w:t xml:space="preserve">a rizika inkasa </w:t>
      </w:r>
      <w:r>
        <w:t>stočného</w:t>
      </w:r>
      <w:bookmarkEnd w:id="151"/>
      <w:r>
        <w:t xml:space="preserve"> </w:t>
      </w:r>
    </w:p>
    <w:p w14:paraId="75F7209B" w14:textId="77777777" w:rsidR="00D62A5C" w:rsidRPr="00184098" w:rsidRDefault="00D62A5C" w:rsidP="004272AB">
      <w:pPr>
        <w:pStyle w:val="Nadpis3"/>
      </w:pPr>
      <w:r w:rsidRPr="00184098">
        <w:t>Provozovatel má po Dobu Provozování právo vybírat od Odběratelů stočné v souladu se ZoVaK a za podmínek sjednaných touto Smlouvou. Vlastník nenese žádná rizika spojená s tím, že Odběratel stočné Provozovateli neuhradí. Provozov</w:t>
      </w:r>
      <w:r w:rsidR="00B435E2">
        <w:t xml:space="preserve">atel je oprávněn vymáhat </w:t>
      </w:r>
      <w:r w:rsidRPr="00184098">
        <w:t xml:space="preserve">stočné po Odběratelích. </w:t>
      </w:r>
    </w:p>
    <w:p w14:paraId="24AAC409" w14:textId="77777777" w:rsidR="004272AB" w:rsidRDefault="004272AB" w:rsidP="003D536A">
      <w:pPr>
        <w:pStyle w:val="Nadpis2"/>
      </w:pPr>
      <w:bookmarkStart w:id="152" w:name="_Toc57977236"/>
      <w:r>
        <w:t xml:space="preserve">Zveřejnění kalkulace a </w:t>
      </w:r>
      <w:r w:rsidR="00F07B5D">
        <w:t>porovnání</w:t>
      </w:r>
      <w:r>
        <w:t xml:space="preserve"> </w:t>
      </w:r>
      <w:r w:rsidR="00505223">
        <w:t>Ceny pro Stočné</w:t>
      </w:r>
      <w:bookmarkEnd w:id="152"/>
    </w:p>
    <w:p w14:paraId="462F4C22" w14:textId="77777777" w:rsidR="001B4F1C" w:rsidRDefault="00D62A5C" w:rsidP="00FA0565">
      <w:pPr>
        <w:pStyle w:val="Nadpis3"/>
      </w:pPr>
      <w:r w:rsidRPr="00184098">
        <w:t xml:space="preserve">Vlastník tímto pověřuje Provozovatele zveřejnit </w:t>
      </w:r>
      <w:r w:rsidR="0053357F">
        <w:t xml:space="preserve">na internetových stránkách Provozovatele </w:t>
      </w:r>
      <w:r w:rsidRPr="00184098">
        <w:t xml:space="preserve">v souladu se ZoVaK a prováděcími předpisy úplné informace o </w:t>
      </w:r>
      <w:r w:rsidR="00F07B5D">
        <w:t>porovnání</w:t>
      </w:r>
      <w:r w:rsidRPr="00184098">
        <w:t xml:space="preserve"> všech položek výpočtu ceny podle právních přepisů (zejm. zákona č. 526/1990 Sb., o cenác</w:t>
      </w:r>
      <w:r w:rsidR="00B435E2">
        <w:t xml:space="preserve">h, v účinném znění) pro </w:t>
      </w:r>
      <w:r w:rsidRPr="00184098">
        <w:t>stočné v předchozím kalendářním roce</w:t>
      </w:r>
      <w:r w:rsidR="005A5178">
        <w:t>.</w:t>
      </w:r>
      <w:r w:rsidR="0053357F">
        <w:t xml:space="preserve">, toto </w:t>
      </w:r>
      <w:r w:rsidR="00F07B5D">
        <w:t>porovnání</w:t>
      </w:r>
      <w:r w:rsidR="0053357F">
        <w:t xml:space="preserve"> zaslat Ministerstvu zemědělství ČR, </w:t>
      </w:r>
      <w:r w:rsidRPr="00184098">
        <w:t xml:space="preserve">a to každoročně nejpozději do 30. </w:t>
      </w:r>
      <w:r w:rsidR="005A5178">
        <w:t>dubna</w:t>
      </w:r>
      <w:r w:rsidRPr="00184098">
        <w:t xml:space="preserve"> příslušného kalendářního roku. </w:t>
      </w:r>
    </w:p>
    <w:p w14:paraId="1F889D67" w14:textId="77777777" w:rsidR="009A70BC" w:rsidRDefault="009A70BC" w:rsidP="0053357F">
      <w:pPr>
        <w:pStyle w:val="Nadpis3"/>
      </w:pPr>
      <w:r>
        <w:t xml:space="preserve">Provozovatel se dále </w:t>
      </w:r>
      <w:r w:rsidRPr="00184098">
        <w:t>zavazuje, že</w:t>
      </w:r>
      <w:r>
        <w:t xml:space="preserve"> </w:t>
      </w:r>
      <w:r w:rsidRPr="00184098">
        <w:t>zveřejní na svých internetových stránkách kalkulaci Cen</w:t>
      </w:r>
      <w:r>
        <w:t>y</w:t>
      </w:r>
      <w:r w:rsidRPr="00184098">
        <w:t xml:space="preserve"> pro </w:t>
      </w:r>
      <w:r>
        <w:t>S</w:t>
      </w:r>
      <w:r w:rsidRPr="00184098">
        <w:t xml:space="preserve">točné ve formátu zakotveném v prováděcích předpisech k ZoVaK, a to </w:t>
      </w:r>
      <w:r w:rsidR="0053357F">
        <w:t>nejpozději d</w:t>
      </w:r>
      <w:r w:rsidRPr="00184098">
        <w:t xml:space="preserve">o 10 dnů po </w:t>
      </w:r>
      <w:r w:rsidR="0053357F">
        <w:t>jejím</w:t>
      </w:r>
      <w:r w:rsidRPr="00184098">
        <w:t xml:space="preserve"> vyhlášení</w:t>
      </w:r>
      <w:r w:rsidR="009D50F4">
        <w:t>.</w:t>
      </w:r>
    </w:p>
    <w:p w14:paraId="570B4538" w14:textId="77777777" w:rsidR="0053357F" w:rsidRPr="0053357F" w:rsidRDefault="0053357F" w:rsidP="00B66188">
      <w:pPr>
        <w:pStyle w:val="Nadpis3"/>
      </w:pPr>
      <w:r w:rsidRPr="00184098">
        <w:t xml:space="preserve">Takto zveřejněné kalkulace a </w:t>
      </w:r>
      <w:r w:rsidR="00F07B5D">
        <w:t>porovnání</w:t>
      </w:r>
      <w:r w:rsidRPr="00184098">
        <w:t xml:space="preserve"> Provozovatel ponechá na svých internetových stránkách ve snadno přístupné formě </w:t>
      </w:r>
      <w:r w:rsidR="00F90B30">
        <w:t>nejméně jeden rok</w:t>
      </w:r>
      <w:r w:rsidRPr="00184098">
        <w:t xml:space="preserve"> po </w:t>
      </w:r>
      <w:r>
        <w:t>Dni Skončení</w:t>
      </w:r>
      <w:r w:rsidRPr="00184098">
        <w:t>.</w:t>
      </w:r>
    </w:p>
    <w:p w14:paraId="666B5626" w14:textId="77777777" w:rsidR="00366E47" w:rsidRDefault="00366E47" w:rsidP="00366E47">
      <w:pPr>
        <w:pStyle w:val="Nadpis2"/>
        <w:tabs>
          <w:tab w:val="clear" w:pos="644"/>
          <w:tab w:val="num" w:pos="709"/>
        </w:tabs>
      </w:pPr>
      <w:bookmarkStart w:id="153" w:name="_Toc276593163"/>
      <w:bookmarkStart w:id="154" w:name="_Toc57977237"/>
      <w:r w:rsidRPr="00823839">
        <w:t>Náklady Provozovatele na smluvní služby pro Vlastníka</w:t>
      </w:r>
      <w:bookmarkEnd w:id="153"/>
      <w:bookmarkEnd w:id="154"/>
    </w:p>
    <w:p w14:paraId="5A1FD504" w14:textId="77777777" w:rsidR="00454CDF" w:rsidRDefault="00AA27F1" w:rsidP="00537E51">
      <w:pPr>
        <w:pStyle w:val="Nadpis4"/>
      </w:pPr>
      <w:commentRangeStart w:id="155"/>
      <w:r w:rsidRPr="00163FD5">
        <w:t>Náklady</w:t>
      </w:r>
      <w:commentRangeEnd w:id="155"/>
      <w:r w:rsidRPr="00163FD5">
        <w:rPr>
          <w:rStyle w:val="Odkaznakoment"/>
          <w:b/>
          <w:bCs w:val="0"/>
          <w:iCs w:val="0"/>
          <w:color w:val="auto"/>
          <w:kern w:val="0"/>
          <w:lang w:eastAsia="cs-CZ"/>
        </w:rPr>
        <w:commentReference w:id="155"/>
      </w:r>
      <w:r w:rsidRPr="00163FD5">
        <w:t xml:space="preserve">, které dle odborného uvážení Provozovatele nejsou zahrnovány do Ceny pro Stočné a současně se jedná o náklady spojené s poskytováním smluvních služeb ze strany Provozovatele pro Vlastníka </w:t>
      </w:r>
      <w:r w:rsidR="00537E51" w:rsidRPr="00537E51">
        <w:t>viz služby specifikované v čl. 5.1 písm. h), v čl. 5.1 písm. i), v čl. 5.1 písm. j), v čl. 5.1 písm. k), v čl. 11.1 písm. b) a v čl. 11.2 této Smlouvy</w:t>
      </w:r>
      <w:r w:rsidR="00537E51">
        <w:t xml:space="preserve"> </w:t>
      </w:r>
      <w:r>
        <w:t>ve výši</w:t>
      </w:r>
      <w:r w:rsidR="00454CDF">
        <w:t>:</w:t>
      </w:r>
    </w:p>
    <w:p w14:paraId="3ED4E3B8" w14:textId="3882A3DE" w:rsidR="00AA27F1" w:rsidRDefault="00AA27F1" w:rsidP="00454CDF">
      <w:pPr>
        <w:pStyle w:val="Nadpis4"/>
        <w:numPr>
          <w:ilvl w:val="0"/>
          <w:numId w:val="0"/>
        </w:numPr>
        <w:ind w:left="1134"/>
      </w:pPr>
      <w:r w:rsidRPr="00537E51">
        <w:rPr>
          <w:highlight w:val="yellow"/>
        </w:rPr>
        <w:t>….</w:t>
      </w:r>
      <w:r>
        <w:t xml:space="preserve"> </w:t>
      </w:r>
      <w:commentRangeStart w:id="156"/>
      <w:r>
        <w:t>Kč</w:t>
      </w:r>
      <w:commentRangeEnd w:id="156"/>
      <w:r>
        <w:rPr>
          <w:rStyle w:val="Odkaznakoment"/>
          <w:b/>
        </w:rPr>
        <w:commentReference w:id="156"/>
      </w:r>
      <w:r>
        <w:t xml:space="preserve"> bez DPH za rok</w:t>
      </w:r>
      <w:r w:rsidR="00454CDF">
        <w:t>;</w:t>
      </w:r>
    </w:p>
    <w:p w14:paraId="06D5436F" w14:textId="7299A4D1" w:rsidR="00454CDF" w:rsidRDefault="00454CDF" w:rsidP="00454CDF">
      <w:pPr>
        <w:ind w:left="425" w:firstLine="709"/>
      </w:pPr>
      <w:r w:rsidRPr="00537E51">
        <w:rPr>
          <w:highlight w:val="yellow"/>
        </w:rPr>
        <w:t>….</w:t>
      </w:r>
      <w:r>
        <w:t xml:space="preserve"> </w:t>
      </w:r>
      <w:commentRangeStart w:id="157"/>
      <w:r>
        <w:t>Kč</w:t>
      </w:r>
      <w:commentRangeEnd w:id="157"/>
      <w:r>
        <w:rPr>
          <w:rStyle w:val="Odkaznakoment"/>
          <w:b/>
        </w:rPr>
        <w:commentReference w:id="157"/>
      </w:r>
      <w:r>
        <w:t xml:space="preserve"> bez DPH za rok;</w:t>
      </w:r>
    </w:p>
    <w:p w14:paraId="0B54E947" w14:textId="53860C4D" w:rsidR="00454CDF" w:rsidRPr="00454CDF" w:rsidRDefault="00454CDF" w:rsidP="00454CDF">
      <w:pPr>
        <w:ind w:left="425" w:firstLine="709"/>
        <w:rPr>
          <w:lang w:eastAsia="en-US"/>
        </w:rPr>
      </w:pPr>
      <w:r w:rsidRPr="00537E51">
        <w:rPr>
          <w:highlight w:val="yellow"/>
        </w:rPr>
        <w:t>….</w:t>
      </w:r>
      <w:r>
        <w:t xml:space="preserve"> </w:t>
      </w:r>
      <w:commentRangeStart w:id="158"/>
      <w:r>
        <w:t>Kč</w:t>
      </w:r>
      <w:commentRangeEnd w:id="158"/>
      <w:r>
        <w:rPr>
          <w:rStyle w:val="Odkaznakoment"/>
          <w:b/>
        </w:rPr>
        <w:commentReference w:id="158"/>
      </w:r>
      <w:r>
        <w:t xml:space="preserve"> bez DPH za rok</w:t>
      </w:r>
    </w:p>
    <w:p w14:paraId="0830E39D" w14:textId="77777777" w:rsidR="00366E47" w:rsidRPr="00921B17" w:rsidRDefault="00AA27F1" w:rsidP="00537E51">
      <w:pPr>
        <w:pStyle w:val="Nadpis4"/>
        <w:numPr>
          <w:ilvl w:val="0"/>
          <w:numId w:val="0"/>
        </w:numPr>
        <w:ind w:left="1134"/>
      </w:pPr>
      <w:r w:rsidRPr="005E67B8">
        <w:t xml:space="preserve">Tyto částky </w:t>
      </w:r>
      <w:r>
        <w:t xml:space="preserve">za služby v oblasti odpadní vody </w:t>
      </w:r>
      <w:r w:rsidRPr="005E67B8">
        <w:t>budou každý rok navýšeny z důvodu obecné inflace způsobem uvedeným v Příloze č. 5</w:t>
      </w:r>
    </w:p>
    <w:p w14:paraId="5698A260" w14:textId="77777777" w:rsidR="00366E47" w:rsidRDefault="00366E47" w:rsidP="00AA27F1">
      <w:pPr>
        <w:pStyle w:val="Nadpis4"/>
      </w:pPr>
      <w:r w:rsidRPr="00921B17">
        <w:t>Provozovatel je povinen do 14 dní</w:t>
      </w:r>
      <w:r w:rsidR="00155276" w:rsidRPr="00921B17">
        <w:t xml:space="preserve"> po uplynutí příslušného období</w:t>
      </w:r>
      <w:r w:rsidRPr="00921B17">
        <w:t xml:space="preserve"> předložit Vlastníkovi písemné vyúčtování a odůvodnění služeb, jejichž náklady nejsou zahrnovány do Ceny pro S</w:t>
      </w:r>
      <w:r w:rsidR="00921B17" w:rsidRPr="00921B17">
        <w:t>točné, poskytnutých za příslušný rok</w:t>
      </w:r>
      <w:r w:rsidRPr="00921B17">
        <w:t>. Důkazní</w:t>
      </w:r>
      <w:r>
        <w:t xml:space="preserve"> břemeno k určení smluvních služeb, jejichž náklady nejsou zahrnovány do Ceny pro Stočné, je na straně Provozovatele.</w:t>
      </w:r>
    </w:p>
    <w:p w14:paraId="389A1A63" w14:textId="77777777" w:rsidR="00366E47" w:rsidRPr="00366E47" w:rsidRDefault="00366E47" w:rsidP="00AA27F1">
      <w:pPr>
        <w:pStyle w:val="Nadpis4"/>
      </w:pPr>
      <w:r>
        <w:t xml:space="preserve">Vlastník se zavazuje platit Provozovateli za smluvní služby platbu ve výši dle čl. 8.5(a). Vlastník je povinen hradit tuto platbu Provozovateli za každý rok ve čtyřech stejných čtvrtletních splátkách, splatných vždy do 15. dne druhého měsíce kalendářního čtvrtletí, za který se splátka platí, bezhotovostním převodem na bankovní účet písemně určený Provozovatelem. V případě skončení Provozování před koncem příslušného kalendářního čtvrtletí je Vlastník povinen uhradit Provozovateli pouze poměrnou část. </w:t>
      </w:r>
    </w:p>
    <w:p w14:paraId="0AF315D2" w14:textId="77777777" w:rsidR="00D62A5C" w:rsidRPr="00215DE3" w:rsidRDefault="008377D1" w:rsidP="00496C92">
      <w:pPr>
        <w:pStyle w:val="Nadpis1"/>
      </w:pPr>
      <w:bookmarkStart w:id="159" w:name="_Toc57977238"/>
      <w:r>
        <w:t>UJEDNÁNÍ NA OCHRANU PRÁV ODBĚRATELŮ</w:t>
      </w:r>
      <w:bookmarkEnd w:id="159"/>
      <w:r w:rsidR="00D62A5C" w:rsidRPr="00215DE3">
        <w:tab/>
      </w:r>
    </w:p>
    <w:p w14:paraId="2A98C234" w14:textId="77777777" w:rsidR="004272AB" w:rsidRDefault="004272AB" w:rsidP="003D536A">
      <w:pPr>
        <w:pStyle w:val="Nadpis2"/>
      </w:pPr>
      <w:bookmarkStart w:id="160" w:name="_Toc57977239"/>
      <w:r>
        <w:t>Povinnosti Provozovatele</w:t>
      </w:r>
      <w:r w:rsidR="00505223">
        <w:t xml:space="preserve"> ve vztahu k Odběratelům</w:t>
      </w:r>
      <w:bookmarkEnd w:id="160"/>
    </w:p>
    <w:p w14:paraId="415EFF1C" w14:textId="77777777" w:rsidR="00D62A5C" w:rsidRPr="00184098" w:rsidRDefault="00D62A5C" w:rsidP="00E513AC">
      <w:pPr>
        <w:pStyle w:val="Nadpis3"/>
      </w:pPr>
      <w:r w:rsidRPr="00184098">
        <w:t>V rámci poskytování služeb Odběratelům je Provozovatel povinen:</w:t>
      </w:r>
    </w:p>
    <w:p w14:paraId="746DB42E" w14:textId="77777777" w:rsidR="00D62A5C" w:rsidRPr="00184098" w:rsidRDefault="00D62A5C" w:rsidP="00AA27F1">
      <w:pPr>
        <w:pStyle w:val="Nadpis4"/>
      </w:pPr>
      <w:r w:rsidRPr="00184098">
        <w:lastRenderedPageBreak/>
        <w:t xml:space="preserve">uzavřít bez zbytečného prodlení na základě žádosti potenciálního Odběratele písemnou smlouvu o odvádění odpadních vod s takovým Odběratelem (Smlouvu s Odběratelem) podle vzoru uvedeného v  </w:t>
      </w:r>
      <w:r w:rsidRPr="00ED1A56">
        <w:t xml:space="preserve">Příloze č. </w:t>
      </w:r>
      <w:r w:rsidR="006E3057" w:rsidRPr="00ED1A56">
        <w:t>9</w:t>
      </w:r>
      <w:r w:rsidR="00505223" w:rsidRPr="00ED1A56">
        <w:t xml:space="preserve"> k této</w:t>
      </w:r>
      <w:r w:rsidR="00505223">
        <w:t xml:space="preserve"> Smlouvě</w:t>
      </w:r>
      <w:r w:rsidRPr="00184098">
        <w:t xml:space="preserve">, jsou-li splněny podmínky pro uzavření takové </w:t>
      </w:r>
      <w:r w:rsidR="00505223">
        <w:t>s</w:t>
      </w:r>
      <w:r w:rsidRPr="00184098">
        <w:t xml:space="preserve">mlouvy dle </w:t>
      </w:r>
      <w:r w:rsidR="00E513AC">
        <w:t>ZoVaK</w:t>
      </w:r>
      <w:r w:rsidRPr="00184098">
        <w:t>;</w:t>
      </w:r>
    </w:p>
    <w:p w14:paraId="2FA62ED7" w14:textId="77777777" w:rsidR="00D62A5C" w:rsidRPr="00184098" w:rsidRDefault="00D62A5C" w:rsidP="00AA27F1">
      <w:pPr>
        <w:pStyle w:val="Nadpis4"/>
      </w:pPr>
      <w:r w:rsidRPr="00184098">
        <w:t>zajistit, a</w:t>
      </w:r>
      <w:r w:rsidR="00B435E2">
        <w:t>by Odběratelům a dalším osobám</w:t>
      </w:r>
      <w:r w:rsidRPr="00184098">
        <w:t xml:space="preserve"> byly nepřetržitě (alespoň na internetových stránkách Provozovatele) k dispozici aktuální informace o základních způsobech komunikace s Provozovatelem v jednotlivých oblastech provozovaných činností</w:t>
      </w:r>
      <w:r w:rsidR="00505223">
        <w:t>,</w:t>
      </w:r>
      <w:r w:rsidRPr="00184098">
        <w:t xml:space="preserve"> včetně kontaktních údajů; </w:t>
      </w:r>
    </w:p>
    <w:p w14:paraId="155FB7C3" w14:textId="77777777" w:rsidR="00D62A5C" w:rsidRPr="00184098" w:rsidRDefault="00D62A5C" w:rsidP="00AA27F1">
      <w:pPr>
        <w:pStyle w:val="Nadpis4"/>
      </w:pPr>
      <w:r w:rsidRPr="00184098">
        <w:t>zajistit stálou telefonickou službu pro řešení mimořádných událostí, tj. možnost telefonicky kontaktovat Provozovatele po dobu 24 hodin denně (jen však za účelem řešení mimořádných událostí</w:t>
      </w:r>
      <w:r w:rsidR="00505223">
        <w:t>,</w:t>
      </w:r>
      <w:r w:rsidRPr="00184098">
        <w:t xml:space="preserve"> a to zejména Poruch a Havárií);</w:t>
      </w:r>
    </w:p>
    <w:p w14:paraId="14197C86" w14:textId="77777777" w:rsidR="00D62A5C" w:rsidRPr="00184098" w:rsidRDefault="00D62A5C" w:rsidP="00AA27F1">
      <w:pPr>
        <w:pStyle w:val="Nadpis4"/>
      </w:pPr>
      <w:commentRangeStart w:id="161"/>
      <w:r w:rsidRPr="00184098">
        <w:t xml:space="preserve">zajistit Odběratelům osobní kontakt s Provozovatelem v rámci zákaznického centra umístěného v </w:t>
      </w:r>
      <w:r w:rsidRPr="00184098">
        <w:rPr>
          <w:highlight w:val="yellow"/>
        </w:rPr>
        <w:t>[…]</w:t>
      </w:r>
      <w:r w:rsidRPr="00184098">
        <w:t xml:space="preserve"> s provozní dobou ve dnech </w:t>
      </w:r>
      <w:r w:rsidRPr="00184098">
        <w:rPr>
          <w:highlight w:val="yellow"/>
        </w:rPr>
        <w:t>[…]</w:t>
      </w:r>
      <w:r w:rsidRPr="00184098">
        <w:t xml:space="preserve"> od </w:t>
      </w:r>
      <w:r w:rsidRPr="00184098">
        <w:rPr>
          <w:highlight w:val="yellow"/>
        </w:rPr>
        <w:t>[…]</w:t>
      </w:r>
      <w:r w:rsidRPr="00184098">
        <w:t xml:space="preserve"> hodin do </w:t>
      </w:r>
      <w:r w:rsidRPr="00184098">
        <w:rPr>
          <w:highlight w:val="yellow"/>
        </w:rPr>
        <w:t>[…]</w:t>
      </w:r>
      <w:r w:rsidRPr="00184098">
        <w:t xml:space="preserve"> hodin</w:t>
      </w:r>
      <w:commentRangeEnd w:id="161"/>
      <w:r w:rsidR="002333DA">
        <w:rPr>
          <w:rStyle w:val="Odkaznakoment"/>
          <w:b/>
          <w:bCs w:val="0"/>
          <w:iCs w:val="0"/>
          <w:color w:val="auto"/>
          <w:kern w:val="0"/>
          <w:lang w:eastAsia="cs-CZ"/>
        </w:rPr>
        <w:commentReference w:id="161"/>
      </w:r>
      <w:r w:rsidR="00505223">
        <w:t>;</w:t>
      </w:r>
    </w:p>
    <w:p w14:paraId="30CADB80" w14:textId="77ABC755" w:rsidR="00D62A5C" w:rsidRPr="00184098" w:rsidRDefault="00D62A5C" w:rsidP="00AA27F1">
      <w:pPr>
        <w:pStyle w:val="Nadpis4"/>
      </w:pPr>
      <w:r w:rsidRPr="00184098">
        <w:t>předložit Odběrateli na jejich žádost k nahlédnutí roční zpráv</w:t>
      </w:r>
      <w:r w:rsidR="00ED1A56">
        <w:t xml:space="preserve">u o provozování dle </w:t>
      </w:r>
      <w:r w:rsidR="00ED1A56" w:rsidRPr="00ED1A56">
        <w:t xml:space="preserve">čl. </w:t>
      </w:r>
      <w:r w:rsidR="001033AC" w:rsidRPr="00ED1A56">
        <w:fldChar w:fldCharType="begin"/>
      </w:r>
      <w:r w:rsidR="00571E20" w:rsidRPr="00ED1A56">
        <w:instrText xml:space="preserve"> REF _Ref268769126 \w \h </w:instrText>
      </w:r>
      <w:r w:rsidR="00ED1A56">
        <w:instrText xml:space="preserve"> \* MERGEFORMAT </w:instrText>
      </w:r>
      <w:r w:rsidR="001033AC" w:rsidRPr="00ED1A56">
        <w:fldChar w:fldCharType="separate"/>
      </w:r>
      <w:r w:rsidR="001D152C">
        <w:t>14.1</w:t>
      </w:r>
      <w:r w:rsidR="001033AC" w:rsidRPr="00ED1A56">
        <w:fldChar w:fldCharType="end"/>
      </w:r>
      <w:r w:rsidRPr="00ED1A56">
        <w:t xml:space="preserve"> této</w:t>
      </w:r>
      <w:r w:rsidRPr="00184098">
        <w:t xml:space="preserve"> Smlouvy</w:t>
      </w:r>
      <w:r w:rsidR="00505223">
        <w:t>;</w:t>
      </w:r>
    </w:p>
    <w:p w14:paraId="71538787" w14:textId="77777777" w:rsidR="00D62A5C" w:rsidRPr="00184098" w:rsidRDefault="00D62A5C" w:rsidP="00AA27F1">
      <w:pPr>
        <w:pStyle w:val="Nadpis4"/>
      </w:pPr>
      <w:r w:rsidRPr="00184098">
        <w:t xml:space="preserve">předložit Odběrateli na jeho žádost kalkulaci </w:t>
      </w:r>
      <w:r w:rsidR="00E513AC">
        <w:t xml:space="preserve">Ceny pro </w:t>
      </w:r>
      <w:r w:rsidRPr="00184098">
        <w:t>Stočné, a to do 30 (slovy:</w:t>
      </w:r>
      <w:r w:rsidR="00505223">
        <w:t xml:space="preserve"> </w:t>
      </w:r>
      <w:r w:rsidRPr="00184098">
        <w:t>třiceti) dnů ode dne doručení žádosti Odběratele</w:t>
      </w:r>
      <w:r w:rsidR="00505223">
        <w:t>.</w:t>
      </w:r>
    </w:p>
    <w:p w14:paraId="2C833191" w14:textId="77777777" w:rsidR="00A95899" w:rsidRPr="00A95899" w:rsidRDefault="00A95899" w:rsidP="003D536A">
      <w:pPr>
        <w:pStyle w:val="Nadpis2"/>
      </w:pPr>
      <w:bookmarkStart w:id="162" w:name="_Toc57977240"/>
      <w:r w:rsidRPr="00A95899">
        <w:t xml:space="preserve">Provozování </w:t>
      </w:r>
      <w:r w:rsidR="00505223">
        <w:t>na pokyn Vlastníka</w:t>
      </w:r>
      <w:bookmarkEnd w:id="162"/>
    </w:p>
    <w:p w14:paraId="40115454" w14:textId="77777777" w:rsidR="00D62A5C" w:rsidRPr="00BE587D" w:rsidRDefault="00D62A5C" w:rsidP="00A95899">
      <w:pPr>
        <w:pStyle w:val="Nadpis3"/>
      </w:pPr>
      <w:r w:rsidRPr="00BE587D">
        <w:t xml:space="preserve">Vlastník je oprávněn požádat Provozovatele z důvodu existence veřejného zájmu na </w:t>
      </w:r>
      <w:r w:rsidR="00505223" w:rsidRPr="00BE587D">
        <w:t>odvádění odpadní vody</w:t>
      </w:r>
      <w:r w:rsidRPr="00BE587D">
        <w:t>, aby i v případě, kdy je Provozovatel oprávněn přerušit poskytování služeb odvádění odpadních vod danému Odběrateli, poskytování těchto služeb nepřerušoval, popř. je obnovil, resp. jeho nemovitost na Kanalizaci připojil. Provozovatel je tomuto požadavku Vlastníka povinen vyhovět, přičemž Vlastník tím přistupuje k zá</w:t>
      </w:r>
      <w:r w:rsidR="00B435E2">
        <w:t>vazku daného Odběratele hradit</w:t>
      </w:r>
      <w:r w:rsidRPr="00BE587D">
        <w:t xml:space="preserve"> Stočné vůči</w:t>
      </w:r>
      <w:r w:rsidR="00B435E2">
        <w:t xml:space="preserve"> </w:t>
      </w:r>
      <w:r w:rsidRPr="00BE587D">
        <w:t>Provozovateli a stává se solidárně zavázaným ze závazků vzniklých po datu doručení takové žádosti Provozovateli.</w:t>
      </w:r>
    </w:p>
    <w:p w14:paraId="73DCED62" w14:textId="77777777" w:rsidR="00A95899" w:rsidRDefault="008377D1" w:rsidP="00496C92">
      <w:pPr>
        <w:pStyle w:val="Nadpis1"/>
      </w:pPr>
      <w:bookmarkStart w:id="163" w:name="_Ref268770789"/>
      <w:bookmarkStart w:id="164" w:name="_Ref268771496"/>
      <w:bookmarkStart w:id="165" w:name="_Ref268771521"/>
      <w:bookmarkStart w:id="166" w:name="_Ref268771912"/>
      <w:bookmarkStart w:id="167" w:name="_Toc57977241"/>
      <w:r>
        <w:t>VÝKONOVÉ UKAZATELE</w:t>
      </w:r>
      <w:bookmarkEnd w:id="163"/>
      <w:bookmarkEnd w:id="164"/>
      <w:bookmarkEnd w:id="165"/>
      <w:bookmarkEnd w:id="166"/>
      <w:bookmarkEnd w:id="167"/>
    </w:p>
    <w:p w14:paraId="7D8BC4C1" w14:textId="77777777" w:rsidR="00505223" w:rsidRDefault="00070945" w:rsidP="003D536A">
      <w:pPr>
        <w:pStyle w:val="Nadpis2"/>
      </w:pPr>
      <w:bookmarkStart w:id="168" w:name="_Toc57977242"/>
      <w:r>
        <w:t xml:space="preserve">Základní </w:t>
      </w:r>
      <w:r w:rsidR="00B435E2">
        <w:t>ustanovení – výkonové</w:t>
      </w:r>
      <w:r w:rsidR="005E3015">
        <w:t xml:space="preserve"> ukazatele</w:t>
      </w:r>
      <w:bookmarkEnd w:id="168"/>
      <w:r>
        <w:t xml:space="preserve"> </w:t>
      </w:r>
    </w:p>
    <w:p w14:paraId="76081F90" w14:textId="77777777" w:rsidR="00D62A5C" w:rsidRPr="00ED1A56" w:rsidRDefault="00D62A5C" w:rsidP="00A95899">
      <w:pPr>
        <w:pStyle w:val="Nadpis3"/>
      </w:pPr>
      <w:r w:rsidRPr="00184098">
        <w:t xml:space="preserve">Smluvní </w:t>
      </w:r>
      <w:r w:rsidR="00505223">
        <w:t>S</w:t>
      </w:r>
      <w:r w:rsidRPr="00184098">
        <w:t xml:space="preserve">trany se dohodly na zavedení výkonových ukazatelů, které </w:t>
      </w:r>
      <w:r w:rsidR="005E3015">
        <w:t xml:space="preserve">je Provozovatel povinen dodržovat, a to v rozsahu, jak </w:t>
      </w:r>
      <w:r w:rsidRPr="00184098">
        <w:t>jsou podrobně specifikované v </w:t>
      </w:r>
      <w:r w:rsidRPr="00ED1A56">
        <w:t xml:space="preserve">Příloze č. </w:t>
      </w:r>
      <w:r w:rsidR="00571E20" w:rsidRPr="00ED1A56">
        <w:t>3</w:t>
      </w:r>
      <w:r w:rsidRPr="00ED1A56">
        <w:t xml:space="preserve"> </w:t>
      </w:r>
      <w:r w:rsidR="00505223" w:rsidRPr="00ED1A56">
        <w:t xml:space="preserve">k </w:t>
      </w:r>
      <w:r w:rsidRPr="00ED1A56">
        <w:t>této Smlouv</w:t>
      </w:r>
      <w:r w:rsidR="00505223" w:rsidRPr="00ED1A56">
        <w:t>ě</w:t>
      </w:r>
      <w:r w:rsidR="004B6EF8" w:rsidRPr="00ED1A56">
        <w:t>.</w:t>
      </w:r>
    </w:p>
    <w:p w14:paraId="30AFD678" w14:textId="77777777" w:rsidR="00A95899" w:rsidRPr="00ED1A56" w:rsidRDefault="00A95899" w:rsidP="003D536A">
      <w:pPr>
        <w:pStyle w:val="Nadpis2"/>
      </w:pPr>
      <w:bookmarkStart w:id="169" w:name="_Toc57977243"/>
      <w:r w:rsidRPr="00ED1A56">
        <w:t>Úprava systému smluvních výkonových ukazatelů</w:t>
      </w:r>
      <w:bookmarkEnd w:id="169"/>
    </w:p>
    <w:p w14:paraId="64C37682" w14:textId="77777777" w:rsidR="00A95899" w:rsidRPr="00ED1A56" w:rsidRDefault="00A95899" w:rsidP="00A95899">
      <w:pPr>
        <w:pStyle w:val="Nadpis3"/>
      </w:pPr>
      <w:r w:rsidRPr="00ED1A56">
        <w:t>Úpravy systému smluvních výkonových ukazatelů a souvisejících smluvních pokut jsou přípustné pouze na základě dohody obou Smluvních Stran a současně pouze v souladu s právními předpisy (zejména pravidly veřejného zadávání) a aktuálními dokumenty specifikujícími výkonové ukazatele a systém souvisejících smluvních pokut v rámci O</w:t>
      </w:r>
      <w:r w:rsidR="00076E3C" w:rsidRPr="00ED1A56">
        <w:t>PŽP</w:t>
      </w:r>
      <w:r w:rsidRPr="00ED1A56">
        <w:t>.</w:t>
      </w:r>
    </w:p>
    <w:p w14:paraId="39A64CEB" w14:textId="77777777" w:rsidR="00A95899" w:rsidRPr="00ED1A56" w:rsidRDefault="005E3015" w:rsidP="003D536A">
      <w:pPr>
        <w:pStyle w:val="Nadpis2"/>
      </w:pPr>
      <w:bookmarkStart w:id="170" w:name="_Toc57977244"/>
      <w:r w:rsidRPr="00ED1A56">
        <w:t>Zvláštní povinnosti</w:t>
      </w:r>
      <w:r w:rsidR="00A95899" w:rsidRPr="00ED1A56">
        <w:t xml:space="preserve"> Provozovatele</w:t>
      </w:r>
      <w:r w:rsidRPr="00ED1A56">
        <w:t xml:space="preserve"> – výkonové ukazatele</w:t>
      </w:r>
      <w:bookmarkEnd w:id="170"/>
    </w:p>
    <w:p w14:paraId="3BE1983B" w14:textId="77777777" w:rsidR="00D62A5C" w:rsidRPr="00ED1A56" w:rsidRDefault="00D62A5C" w:rsidP="00AA27F1">
      <w:pPr>
        <w:pStyle w:val="Nadpis4"/>
      </w:pPr>
      <w:r w:rsidRPr="00ED1A56">
        <w:t>Provozovatel se zavazuje dodržovat tzv. referenční hodnoty (RH) smluvních výkonových ukazatelů</w:t>
      </w:r>
      <w:r w:rsidR="00A95899" w:rsidRPr="00ED1A56">
        <w:t xml:space="preserve"> specifikovaných v Příloze č. </w:t>
      </w:r>
      <w:r w:rsidR="00571E20" w:rsidRPr="00ED1A56">
        <w:t>3</w:t>
      </w:r>
      <w:r w:rsidR="00A95899" w:rsidRPr="00ED1A56">
        <w:t xml:space="preserve"> </w:t>
      </w:r>
      <w:r w:rsidR="005E3015" w:rsidRPr="00ED1A56">
        <w:t xml:space="preserve">k </w:t>
      </w:r>
      <w:r w:rsidR="00A95899" w:rsidRPr="00ED1A56">
        <w:t>této Smlouv</w:t>
      </w:r>
      <w:r w:rsidR="005E3015" w:rsidRPr="00ED1A56">
        <w:t>ě</w:t>
      </w:r>
      <w:r w:rsidRPr="00ED1A56">
        <w:t xml:space="preserve">, tj. Provozovat Kanalizace tak, aby nedocházelo k překročení referenčních hodnot sjednaných smluvních výkonových </w:t>
      </w:r>
      <w:r w:rsidR="004B6EF8" w:rsidRPr="00ED1A56">
        <w:t>ukazatelů.</w:t>
      </w:r>
    </w:p>
    <w:p w14:paraId="5899E680" w14:textId="045C2C3D" w:rsidR="00D62A5C" w:rsidRPr="00184098" w:rsidRDefault="00D62A5C" w:rsidP="00AA27F1">
      <w:pPr>
        <w:pStyle w:val="Nadpis4"/>
      </w:pPr>
      <w:bookmarkStart w:id="171" w:name="_Ref267488819"/>
      <w:r w:rsidRPr="00ED1A56">
        <w:t xml:space="preserve">Pro sledování a plnění výkonových ukazatelů dle Přílohy č. </w:t>
      </w:r>
      <w:r w:rsidR="00571E20" w:rsidRPr="00ED1A56">
        <w:t>3</w:t>
      </w:r>
      <w:r w:rsidRPr="00ED1A56">
        <w:t xml:space="preserve"> </w:t>
      </w:r>
      <w:r w:rsidR="005E3015" w:rsidRPr="00ED1A56">
        <w:t xml:space="preserve">k této Smlouvě </w:t>
      </w:r>
      <w:r w:rsidRPr="00ED1A56">
        <w:t xml:space="preserve">je Provozovatel povinen zpracovat a předložit Vlastníkovi ke schválení nejpozději do </w:t>
      </w:r>
      <w:r w:rsidR="00A95899" w:rsidRPr="00ED1A56">
        <w:t xml:space="preserve">60 </w:t>
      </w:r>
      <w:r w:rsidRPr="00ED1A56">
        <w:t>dn</w:t>
      </w:r>
      <w:r w:rsidR="005E3015" w:rsidRPr="00ED1A56">
        <w:t>ů</w:t>
      </w:r>
      <w:r w:rsidRPr="00ED1A56">
        <w:t xml:space="preserve"> od </w:t>
      </w:r>
      <w:r w:rsidR="005E3015" w:rsidRPr="00ED1A56">
        <w:t>dne účinnosti této Smlouvy</w:t>
      </w:r>
      <w:r w:rsidRPr="00ED1A56">
        <w:t xml:space="preserve"> způsob vedení evidencí v rozsahu dle Přílohy č. </w:t>
      </w:r>
      <w:r w:rsidR="001321EE" w:rsidRPr="00ED1A56">
        <w:t>3</w:t>
      </w:r>
      <w:r w:rsidRPr="00ED1A56">
        <w:t xml:space="preserve">, které budou dostatečně určité </w:t>
      </w:r>
      <w:r w:rsidRPr="00ED1A56">
        <w:lastRenderedPageBreak/>
        <w:t xml:space="preserve">pro účely sledování, vyhodnocení a následnou kontrolu plnění výkonových ukazatelů a povinností souvisejících s monitoringem dle čl. </w:t>
      </w:r>
      <w:r w:rsidR="00FD772A">
        <w:fldChar w:fldCharType="begin"/>
      </w:r>
      <w:r w:rsidR="00FD772A">
        <w:instrText xml:space="preserve"> REF _Ref268769203 \w \h  \* MERGEFORMAT </w:instrText>
      </w:r>
      <w:r w:rsidR="00FD772A">
        <w:fldChar w:fldCharType="separate"/>
      </w:r>
      <w:r w:rsidR="001D152C">
        <w:t>14</w:t>
      </w:r>
      <w:r w:rsidR="00FD772A">
        <w:fldChar w:fldCharType="end"/>
      </w:r>
      <w:r w:rsidRPr="00ED1A56">
        <w:t xml:space="preserve"> této Smlouvy. Následně je Provozovatel povinen tyto evidence vést po celou </w:t>
      </w:r>
      <w:r w:rsidR="005E3015" w:rsidRPr="00ED1A56">
        <w:t>Dobu Provozování</w:t>
      </w:r>
      <w:r w:rsidRPr="00ED1A56">
        <w:t xml:space="preserve"> a archivovat</w:t>
      </w:r>
      <w:r w:rsidRPr="00184098">
        <w:t xml:space="preserve"> je minimálně 1 (jeden) </w:t>
      </w:r>
      <w:r w:rsidR="00F32F52">
        <w:t>rok</w:t>
      </w:r>
      <w:r w:rsidR="009444A5">
        <w:t xml:space="preserve"> ode</w:t>
      </w:r>
      <w:r w:rsidR="005E3015">
        <w:t xml:space="preserve"> Dne Vypořádání</w:t>
      </w:r>
      <w:r w:rsidRPr="00184098">
        <w:t>.</w:t>
      </w:r>
      <w:bookmarkEnd w:id="171"/>
    </w:p>
    <w:p w14:paraId="232C98E3" w14:textId="77777777" w:rsidR="00A95899" w:rsidRPr="00A95899" w:rsidRDefault="008377D1" w:rsidP="00496C92">
      <w:pPr>
        <w:pStyle w:val="Nadpis1"/>
      </w:pPr>
      <w:bookmarkStart w:id="172" w:name="_Ref268768566"/>
      <w:bookmarkStart w:id="173" w:name="_Ref268768624"/>
      <w:bookmarkStart w:id="174" w:name="_Ref268771372"/>
      <w:bookmarkStart w:id="175" w:name="_Toc57977245"/>
      <w:r>
        <w:t>PLÁN INVESTIC, PLÁN OBNOVY A JEJICH REALIZACE</w:t>
      </w:r>
      <w:bookmarkEnd w:id="172"/>
      <w:bookmarkEnd w:id="173"/>
      <w:bookmarkEnd w:id="174"/>
      <w:bookmarkEnd w:id="175"/>
    </w:p>
    <w:p w14:paraId="00F214E2" w14:textId="77777777" w:rsidR="001B79C0" w:rsidRPr="001B79C0" w:rsidRDefault="005E3015" w:rsidP="003D536A">
      <w:pPr>
        <w:pStyle w:val="Nadpis2"/>
      </w:pPr>
      <w:bookmarkStart w:id="176" w:name="_Toc268695944"/>
      <w:bookmarkStart w:id="177" w:name="_Toc268696089"/>
      <w:bookmarkStart w:id="178" w:name="_Toc268696229"/>
      <w:bookmarkStart w:id="179" w:name="_Toc268696369"/>
      <w:bookmarkStart w:id="180" w:name="_Toc268696509"/>
      <w:bookmarkStart w:id="181" w:name="_Toc268696648"/>
      <w:bookmarkStart w:id="182" w:name="_Toc268696782"/>
      <w:bookmarkStart w:id="183" w:name="_Toc268696914"/>
      <w:bookmarkStart w:id="184" w:name="_Toc268697046"/>
      <w:bookmarkStart w:id="185" w:name="_Toc268697170"/>
      <w:bookmarkStart w:id="186" w:name="_Toc268697293"/>
      <w:bookmarkStart w:id="187" w:name="_Toc268697416"/>
      <w:bookmarkStart w:id="188" w:name="_Toc268697536"/>
      <w:bookmarkStart w:id="189" w:name="_Toc268697657"/>
      <w:bookmarkStart w:id="190" w:name="_Toc268697778"/>
      <w:bookmarkStart w:id="191" w:name="_Toc268697899"/>
      <w:bookmarkStart w:id="192" w:name="_Toc268698020"/>
      <w:bookmarkStart w:id="193" w:name="_Toc268698141"/>
      <w:bookmarkStart w:id="194" w:name="_Toc268698261"/>
      <w:bookmarkStart w:id="195" w:name="_Toc268701665"/>
      <w:bookmarkStart w:id="196" w:name="_Toc268701963"/>
      <w:bookmarkStart w:id="197" w:name="_Toc268702077"/>
      <w:bookmarkStart w:id="198" w:name="_Toc268704192"/>
      <w:bookmarkStart w:id="199" w:name="_Toc268704360"/>
      <w:bookmarkStart w:id="200" w:name="_Ref268767727"/>
      <w:bookmarkStart w:id="201" w:name="_Toc57977246"/>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r>
        <w:t>Základní vymezení</w:t>
      </w:r>
      <w:r w:rsidR="001B79C0" w:rsidRPr="001B79C0">
        <w:t xml:space="preserve"> Plánu Investic a Plánu Obnovy</w:t>
      </w:r>
      <w:bookmarkEnd w:id="200"/>
      <w:bookmarkEnd w:id="201"/>
    </w:p>
    <w:p w14:paraId="6217E277" w14:textId="77777777" w:rsidR="00D62A5C" w:rsidRPr="00184098" w:rsidRDefault="00D62A5C" w:rsidP="00AA27F1">
      <w:pPr>
        <w:pStyle w:val="Nadpis4"/>
      </w:pPr>
      <w:r w:rsidRPr="00184098">
        <w:t xml:space="preserve">Plán Investic i Plán Obnovy schvaluje Vlastník, který rozhoduje o přípravě a realizaci jednotlivých akcí těchto plánů. Plán Investic i Plán Obnovy jsou realizovány na náklady Vlastníka. Plán Investic a Plán Obnovy jsou ročními plány, které mohou mít až pětiletý výhled. Plány pro každou akci obsahují technickou charakteristiku, odhad nákladů, harmonogram přípravy (včetně průzkumných a projektových prací) a harmonogram realizace. </w:t>
      </w:r>
    </w:p>
    <w:p w14:paraId="4957CA32" w14:textId="77777777" w:rsidR="00D62A5C" w:rsidRPr="00184098" w:rsidRDefault="00D62A5C" w:rsidP="00AA27F1">
      <w:pPr>
        <w:pStyle w:val="Nadpis4"/>
      </w:pPr>
      <w:r w:rsidRPr="00184098">
        <w:t xml:space="preserve">K rozhodování o Investicích je Provozovatel povinen poskytnout Vlastníkovi veškerou potřebnou technickou pomoc a podklady. Plán Investic obsahuje jednotlivé akce týkající se </w:t>
      </w:r>
      <w:r w:rsidR="005E3015">
        <w:t xml:space="preserve">zejména </w:t>
      </w:r>
      <w:r w:rsidRPr="00184098">
        <w:t xml:space="preserve">Majetku, akce mají charakter Investice a/nebo Technického zhodnocení, přičemž </w:t>
      </w:r>
      <w:r w:rsidR="005E3015">
        <w:t xml:space="preserve">tyto </w:t>
      </w:r>
      <w:r w:rsidRPr="00184098">
        <w:t xml:space="preserve">akce nejsou Obnovou. </w:t>
      </w:r>
    </w:p>
    <w:p w14:paraId="47F4B2BC" w14:textId="77777777" w:rsidR="00D62A5C" w:rsidRPr="00184098" w:rsidRDefault="00D62A5C" w:rsidP="00AA27F1">
      <w:pPr>
        <w:pStyle w:val="Nadpis4"/>
      </w:pPr>
      <w:r w:rsidRPr="00184098">
        <w:t xml:space="preserve">Plán Obnovy obsahuje jednotlivé akce týkající se výhradně Majetku, akce mají charakter Obnovy, přičemž </w:t>
      </w:r>
      <w:r w:rsidR="005E3015">
        <w:t xml:space="preserve">tyto </w:t>
      </w:r>
      <w:r w:rsidRPr="00184098">
        <w:t>akce nejsou součástí Plánu Investic.</w:t>
      </w:r>
    </w:p>
    <w:p w14:paraId="1179B695" w14:textId="77777777" w:rsidR="00A95899" w:rsidRPr="00184098" w:rsidRDefault="00A95899" w:rsidP="003D536A">
      <w:pPr>
        <w:pStyle w:val="Nadpis2"/>
      </w:pPr>
      <w:bookmarkStart w:id="202" w:name="_Toc268695946"/>
      <w:bookmarkStart w:id="203" w:name="_Toc268696091"/>
      <w:bookmarkStart w:id="204" w:name="_Toc268696231"/>
      <w:bookmarkStart w:id="205" w:name="_Toc268696371"/>
      <w:bookmarkStart w:id="206" w:name="_Toc268696511"/>
      <w:bookmarkStart w:id="207" w:name="_Toc268696650"/>
      <w:bookmarkStart w:id="208" w:name="_Toc268696784"/>
      <w:bookmarkStart w:id="209" w:name="_Toc268696916"/>
      <w:bookmarkStart w:id="210" w:name="_Toc268697048"/>
      <w:bookmarkStart w:id="211" w:name="_Toc268697172"/>
      <w:bookmarkStart w:id="212" w:name="_Toc268697295"/>
      <w:bookmarkStart w:id="213" w:name="_Toc268697418"/>
      <w:bookmarkStart w:id="214" w:name="_Toc268697538"/>
      <w:bookmarkStart w:id="215" w:name="_Toc268697659"/>
      <w:bookmarkStart w:id="216" w:name="_Toc268697780"/>
      <w:bookmarkStart w:id="217" w:name="_Toc268697901"/>
      <w:bookmarkStart w:id="218" w:name="_Toc268698022"/>
      <w:bookmarkStart w:id="219" w:name="_Toc268698143"/>
      <w:bookmarkStart w:id="220" w:name="_Toc268698263"/>
      <w:bookmarkStart w:id="221" w:name="_Toc268701667"/>
      <w:bookmarkStart w:id="222" w:name="_Toc268701965"/>
      <w:bookmarkStart w:id="223" w:name="_Toc268702079"/>
      <w:bookmarkStart w:id="224" w:name="_Toc268704194"/>
      <w:bookmarkStart w:id="225" w:name="_Toc268704362"/>
      <w:bookmarkStart w:id="226" w:name="_Toc57977247"/>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r>
        <w:t>Povinnosti Provozovatele</w:t>
      </w:r>
      <w:bookmarkEnd w:id="226"/>
    </w:p>
    <w:p w14:paraId="055E3545" w14:textId="77777777" w:rsidR="00D62A5C" w:rsidRPr="00184098" w:rsidRDefault="00D62A5C" w:rsidP="00A95899">
      <w:pPr>
        <w:pStyle w:val="Nadpis3"/>
      </w:pPr>
      <w:r w:rsidRPr="00184098">
        <w:t xml:space="preserve">Provozovatel je povinen: </w:t>
      </w:r>
    </w:p>
    <w:p w14:paraId="0A2E41F4" w14:textId="77777777" w:rsidR="00D62A5C" w:rsidRPr="00184098" w:rsidRDefault="00D62A5C" w:rsidP="00AA27F1">
      <w:pPr>
        <w:pStyle w:val="Nadpis4"/>
      </w:pPr>
      <w:r w:rsidRPr="00184098">
        <w:t xml:space="preserve">poskytovat Vlastníkovi veškeré jemu známé odborné a faktické informace v rozsahu Provozní </w:t>
      </w:r>
      <w:r w:rsidR="005E3015">
        <w:t>E</w:t>
      </w:r>
      <w:r w:rsidRPr="00184098">
        <w:t xml:space="preserve">vidence a Majetkové </w:t>
      </w:r>
      <w:r w:rsidR="005E3015">
        <w:t>E</w:t>
      </w:r>
      <w:r w:rsidRPr="00184098">
        <w:t>vidence (včetně identifikace částí Kanalizací s vysokým rizikem výskytu Poruch a Havárií</w:t>
      </w:r>
      <w:r w:rsidR="005E3015">
        <w:t xml:space="preserve">, </w:t>
      </w:r>
      <w:r w:rsidRPr="00184098">
        <w:t>zejména ve vztahu k opotřebení infrastruktury ve smyslu prováděcích předpisů k ZoVaK) potřebné k účelné a účinné přípravě a realizaci Plánu Investic a Plánu Obnovy</w:t>
      </w:r>
      <w:r w:rsidR="0098148A">
        <w:t>;</w:t>
      </w:r>
    </w:p>
    <w:p w14:paraId="2BA4F5B9" w14:textId="77777777" w:rsidR="00D62A5C" w:rsidRPr="00184098" w:rsidRDefault="005E3015" w:rsidP="00AA27F1">
      <w:pPr>
        <w:pStyle w:val="Nadpis4"/>
      </w:pPr>
      <w:r>
        <w:t>spolupracovat</w:t>
      </w:r>
      <w:r w:rsidRPr="00184098">
        <w:t xml:space="preserve"> </w:t>
      </w:r>
      <w:r>
        <w:t>s</w:t>
      </w:r>
      <w:r w:rsidR="001E78B0">
        <w:t> </w:t>
      </w:r>
      <w:r>
        <w:t>Vlastník</w:t>
      </w:r>
      <w:r w:rsidR="001E78B0">
        <w:t>em a posky</w:t>
      </w:r>
      <w:r>
        <w:t>tovat mu</w:t>
      </w:r>
      <w:r w:rsidR="00D62A5C" w:rsidRPr="00184098">
        <w:t xml:space="preserve"> </w:t>
      </w:r>
      <w:r w:rsidR="00A95899" w:rsidRPr="00184098">
        <w:t xml:space="preserve">potřebnou součinnost </w:t>
      </w:r>
      <w:r w:rsidR="00D62A5C" w:rsidRPr="00184098">
        <w:t>při přípravě a realizaci Plánu Investic a Plánu Obnovy</w:t>
      </w:r>
      <w:r w:rsidR="0098148A">
        <w:t>;</w:t>
      </w:r>
      <w:r w:rsidR="00D62A5C" w:rsidRPr="00184098">
        <w:t xml:space="preserve"> </w:t>
      </w:r>
    </w:p>
    <w:p w14:paraId="72738A01" w14:textId="77777777" w:rsidR="00D62A5C" w:rsidRPr="00184098" w:rsidRDefault="00D62A5C" w:rsidP="00AA27F1">
      <w:pPr>
        <w:pStyle w:val="Nadpis4"/>
      </w:pPr>
      <w:r w:rsidRPr="00184098">
        <w:t xml:space="preserve">účastnit se veškerých jednání týkajících se součinnosti pro zajištění Provozování v rámci realizace Plánu Investic či Plánu Obnovy. </w:t>
      </w:r>
    </w:p>
    <w:p w14:paraId="5582335C" w14:textId="77777777" w:rsidR="00A95899" w:rsidRDefault="00A95899" w:rsidP="003D536A">
      <w:pPr>
        <w:pStyle w:val="Nadpis2"/>
      </w:pPr>
      <w:bookmarkStart w:id="227" w:name="_Toc57977248"/>
      <w:r>
        <w:t>Práva Provozovatele</w:t>
      </w:r>
      <w:bookmarkEnd w:id="227"/>
    </w:p>
    <w:p w14:paraId="7EF938F1" w14:textId="77777777" w:rsidR="00D62A5C" w:rsidRPr="00184098" w:rsidRDefault="00D62A5C" w:rsidP="00A95899">
      <w:pPr>
        <w:pStyle w:val="Nadpis3"/>
      </w:pPr>
      <w:r w:rsidRPr="00184098">
        <w:t xml:space="preserve">Provozovatel je oprávněn: </w:t>
      </w:r>
    </w:p>
    <w:p w14:paraId="3A0A84AA" w14:textId="77777777" w:rsidR="00D62A5C" w:rsidRDefault="00351AAB" w:rsidP="00AA27F1">
      <w:pPr>
        <w:pStyle w:val="Nadpis4"/>
      </w:pPr>
      <w:r>
        <w:t>Z</w:t>
      </w:r>
      <w:r w:rsidR="00D62A5C" w:rsidRPr="00184098">
        <w:t>účastnit se předávání díla v rámci ukončení akce dle Plánu Investic či Plánu Obnovy</w:t>
      </w:r>
      <w:r w:rsidR="00ED4A6D">
        <w:t>,</w:t>
      </w:r>
      <w:r w:rsidR="00D62A5C" w:rsidRPr="00184098">
        <w:t xml:space="preserve"> včetně všech provozních zkoušek</w:t>
      </w:r>
      <w:r w:rsidR="00ED4A6D">
        <w:t>;</w:t>
      </w:r>
      <w:r w:rsidR="00D62A5C" w:rsidRPr="00184098">
        <w:t xml:space="preserve"> případná stanoviska Provozovatele je Vlastník povinen projednat nejpozději do 10 dnů od doručení</w:t>
      </w:r>
      <w:r w:rsidR="00ED4A6D">
        <w:t xml:space="preserve"> výzvy </w:t>
      </w:r>
      <w:r w:rsidR="004C74DF">
        <w:t>Vlastníkovi</w:t>
      </w:r>
      <w:r w:rsidR="00D62A5C" w:rsidRPr="00184098">
        <w:t>.</w:t>
      </w:r>
    </w:p>
    <w:p w14:paraId="40904533" w14:textId="77777777" w:rsidR="00D62A5C" w:rsidRPr="00184098" w:rsidRDefault="00351AAB" w:rsidP="00AA27F1">
      <w:pPr>
        <w:pStyle w:val="Nadpis4"/>
      </w:pPr>
      <w:r>
        <w:t>P</w:t>
      </w:r>
      <w:r w:rsidR="00D62A5C" w:rsidRPr="00184098">
        <w:t xml:space="preserve">ředkládat Vlastníkovi vlastní návrhy akcí pro Plán Investic a Plán Obnovy na úrovni ročního a dále nejvýše pětiletého </w:t>
      </w:r>
      <w:r w:rsidR="0002117E" w:rsidRPr="00184098">
        <w:t>výhledu,</w:t>
      </w:r>
      <w:r w:rsidR="00D62A5C" w:rsidRPr="00184098">
        <w:t xml:space="preserve"> a to </w:t>
      </w:r>
      <w:r w:rsidR="00F752F1">
        <w:t xml:space="preserve">každoročně </w:t>
      </w:r>
      <w:r w:rsidR="00D62A5C" w:rsidRPr="00184098">
        <w:t>nejpozději do 31. května. Vlastník je povinen tyto návrhy Provozovatele v rámci přípravy těchto plánů s Provozovatelem projednat nejpozději do 30. září.</w:t>
      </w:r>
    </w:p>
    <w:p w14:paraId="79BB8E64" w14:textId="06A9CA1B" w:rsidR="00D62A5C" w:rsidRPr="00184098" w:rsidRDefault="00351AAB" w:rsidP="00AA27F1">
      <w:pPr>
        <w:pStyle w:val="Nadpis4"/>
      </w:pPr>
      <w:bookmarkStart w:id="228" w:name="_Ref268768591"/>
      <w:r>
        <w:t>N</w:t>
      </w:r>
      <w:r w:rsidR="00D62A5C" w:rsidRPr="00184098">
        <w:t xml:space="preserve">avrhnout a definovat do 31. května </w:t>
      </w:r>
      <w:r w:rsidR="00ED4A6D">
        <w:t xml:space="preserve">předcházejícího kalendářního roku </w:t>
      </w:r>
      <w:r w:rsidR="00D62A5C" w:rsidRPr="00184098">
        <w:t>specifické akce (týkající se částí Kanalizací s vysokým rizikem výskytu Poruch a Havárií</w:t>
      </w:r>
      <w:r w:rsidR="00ED4A6D">
        <w:t xml:space="preserve">, </w:t>
      </w:r>
      <w:r w:rsidR="00D62A5C" w:rsidRPr="00184098">
        <w:t xml:space="preserve">zejména ve vztahu k opotřebení Majetku ve smyslu prováděcích předpisů k ZoVaK) v rámci Plánu Obnovy </w:t>
      </w:r>
      <w:r w:rsidR="00F42364">
        <w:t xml:space="preserve">pro </w:t>
      </w:r>
      <w:r w:rsidR="00F42364">
        <w:lastRenderedPageBreak/>
        <w:t xml:space="preserve">následující kalendářní rok </w:t>
      </w:r>
      <w:r w:rsidR="00D62A5C" w:rsidRPr="00184098">
        <w:t>a označit je za závazné pro Vlastníka, a to až do výše maximálně 50 % minimálních finančních zdrojů garantovaných Vlastníkem pro následující rok dle čl</w:t>
      </w:r>
      <w:r w:rsidR="00D62A5C" w:rsidRPr="00ED1A56">
        <w:t xml:space="preserve">. </w:t>
      </w:r>
      <w:r w:rsidR="001033AC" w:rsidRPr="00ED1A56">
        <w:fldChar w:fldCharType="begin"/>
      </w:r>
      <w:r w:rsidR="00571E20" w:rsidRPr="00ED1A56">
        <w:instrText xml:space="preserve"> REF _Ref268769243 \w \h </w:instrText>
      </w:r>
      <w:r w:rsidR="00ED1A56">
        <w:instrText xml:space="preserve"> \* MERGEFORMAT </w:instrText>
      </w:r>
      <w:r w:rsidR="001033AC" w:rsidRPr="00ED1A56">
        <w:fldChar w:fldCharType="separate"/>
      </w:r>
      <w:r w:rsidR="001D152C">
        <w:t>11.4</w:t>
      </w:r>
      <w:r w:rsidR="001033AC" w:rsidRPr="00ED1A56">
        <w:fldChar w:fldCharType="end"/>
      </w:r>
      <w:r w:rsidR="00D62A5C" w:rsidRPr="00ED1A56">
        <w:t>.</w:t>
      </w:r>
      <w:r w:rsidR="00D62A5C" w:rsidRPr="00184098">
        <w:t xml:space="preserve"> Pro stanovení předpokládané výše nákladů se použijí hodnoty dle cen z veřejně dostupných zdrojů zvýšené o rezervu ve výši 10 %, nebo hodnoty dle cen používaných v rámci Majetkové </w:t>
      </w:r>
      <w:r w:rsidR="00ED4A6D">
        <w:t>E</w:t>
      </w:r>
      <w:r w:rsidR="00D62A5C" w:rsidRPr="00184098">
        <w:t>vidence zvýšené o rezervu ve výši 25 % podle toho</w:t>
      </w:r>
      <w:r w:rsidR="00ED4A6D">
        <w:t>,</w:t>
      </w:r>
      <w:r w:rsidR="00D62A5C" w:rsidRPr="00184098">
        <w:t xml:space="preserve"> </w:t>
      </w:r>
      <w:r w:rsidR="00ED4A6D">
        <w:t>jaká hodnota</w:t>
      </w:r>
      <w:r w:rsidR="00D62A5C" w:rsidRPr="00184098">
        <w:t xml:space="preserve"> je vyšší.</w:t>
      </w:r>
      <w:bookmarkEnd w:id="228"/>
      <w:r w:rsidR="00D62A5C" w:rsidRPr="00184098">
        <w:t xml:space="preserve"> </w:t>
      </w:r>
    </w:p>
    <w:p w14:paraId="2B527C81" w14:textId="77777777" w:rsidR="00F42364" w:rsidRDefault="00F42364" w:rsidP="003D536A">
      <w:pPr>
        <w:pStyle w:val="Nadpis2"/>
      </w:pPr>
      <w:bookmarkStart w:id="229" w:name="_Ref268768524"/>
      <w:bookmarkStart w:id="230" w:name="_Ref268769243"/>
      <w:bookmarkStart w:id="231" w:name="_Toc57977249"/>
      <w:r>
        <w:t>Povinnosti Vlastníka</w:t>
      </w:r>
      <w:bookmarkEnd w:id="229"/>
      <w:bookmarkEnd w:id="230"/>
      <w:bookmarkEnd w:id="231"/>
    </w:p>
    <w:p w14:paraId="167F232D" w14:textId="77777777" w:rsidR="00D62A5C" w:rsidRPr="00184098" w:rsidRDefault="00D62A5C" w:rsidP="00F42364">
      <w:pPr>
        <w:pStyle w:val="Nadpis3"/>
      </w:pPr>
      <w:r w:rsidRPr="00184098">
        <w:t xml:space="preserve">Vlastník je povinen: </w:t>
      </w:r>
    </w:p>
    <w:p w14:paraId="267545AC" w14:textId="77777777" w:rsidR="00D62A5C" w:rsidRPr="00184098" w:rsidRDefault="00D62A5C" w:rsidP="00AA27F1">
      <w:pPr>
        <w:pStyle w:val="Nadpis4"/>
      </w:pPr>
      <w:r w:rsidRPr="00184098">
        <w:t xml:space="preserve">předat Provozovateli schválený Plán Investic a Plán Obnovy </w:t>
      </w:r>
      <w:r w:rsidR="00F42364">
        <w:t xml:space="preserve">na následující kalendářní rok </w:t>
      </w:r>
      <w:r w:rsidRPr="00184098">
        <w:t>nejpozději do 14. listopadu</w:t>
      </w:r>
      <w:r w:rsidR="00EC0EC9">
        <w:t>;</w:t>
      </w:r>
    </w:p>
    <w:p w14:paraId="7BFEA688" w14:textId="77777777" w:rsidR="00D62A5C" w:rsidRPr="00184098" w:rsidRDefault="00D62A5C" w:rsidP="00AA27F1">
      <w:pPr>
        <w:pStyle w:val="Nadpis4"/>
      </w:pPr>
      <w:r w:rsidRPr="00184098">
        <w:t xml:space="preserve">průběžně informovat Provozovatele o přípravě a realizaci jednotlivých akcí dle Plánu Investic a Plánu Obnovy. Vlastník je povinen předložit Provozovateli nejpozději do 31. března </w:t>
      </w:r>
      <w:r w:rsidR="00ED4A6D">
        <w:t xml:space="preserve">následujícího kalendářního roku </w:t>
      </w:r>
      <w:r w:rsidRPr="00184098">
        <w:t>vyhodnocení plnění Plánu Investic a Plánu Obnovy za předcházející kalendářní rok</w:t>
      </w:r>
      <w:r w:rsidR="00EC0EC9">
        <w:t>;</w:t>
      </w:r>
    </w:p>
    <w:p w14:paraId="7347A172" w14:textId="77777777" w:rsidR="00D62A5C" w:rsidRDefault="00B87B69" w:rsidP="00AA27F1">
      <w:pPr>
        <w:pStyle w:val="Nadpis4"/>
      </w:pPr>
      <w:r w:rsidRPr="00B87B69">
        <w:t xml:space="preserve">zajistit, že </w:t>
      </w:r>
      <w:r w:rsidR="00F613B5">
        <w:t xml:space="preserve">plánovaná výše nákladů na realizaci Plánu </w:t>
      </w:r>
      <w:r w:rsidRPr="00B87B69">
        <w:t xml:space="preserve">Obnovy bude pro každý rok </w:t>
      </w:r>
      <w:r w:rsidR="00ED4A6D">
        <w:t>Doby Provozování</w:t>
      </w:r>
      <w:r w:rsidRPr="00B87B69">
        <w:t xml:space="preserve"> nejméně ve výši dle tabulky </w:t>
      </w:r>
      <w:r w:rsidR="00ED4A6D">
        <w:t xml:space="preserve">uvedené </w:t>
      </w:r>
      <w:r w:rsidRPr="00B87B69">
        <w:t xml:space="preserve">níže. </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40"/>
        <w:gridCol w:w="4262"/>
      </w:tblGrid>
      <w:tr w:rsidR="00B87B69" w14:paraId="07227AC4" w14:textId="77777777" w:rsidTr="00BF69E6">
        <w:tc>
          <w:tcPr>
            <w:tcW w:w="3240" w:type="dxa"/>
          </w:tcPr>
          <w:p w14:paraId="1E097DF0" w14:textId="77777777" w:rsidR="00B87B69" w:rsidRPr="00BE587D" w:rsidRDefault="00ED4A6D" w:rsidP="00B47327">
            <w:pPr>
              <w:spacing w:before="40" w:after="40"/>
              <w:rPr>
                <w:sz w:val="20"/>
              </w:rPr>
            </w:pPr>
            <w:r w:rsidRPr="00BE587D">
              <w:rPr>
                <w:sz w:val="20"/>
              </w:rPr>
              <w:t>Kalendářní r</w:t>
            </w:r>
            <w:r w:rsidR="00B87B69" w:rsidRPr="00BE587D">
              <w:rPr>
                <w:sz w:val="20"/>
              </w:rPr>
              <w:t>ok</w:t>
            </w:r>
          </w:p>
        </w:tc>
        <w:tc>
          <w:tcPr>
            <w:tcW w:w="4262" w:type="dxa"/>
            <w:shd w:val="clear" w:color="auto" w:fill="auto"/>
          </w:tcPr>
          <w:p w14:paraId="6D312CD6" w14:textId="77777777" w:rsidR="00B87B69" w:rsidRPr="00BF69E6" w:rsidRDefault="00B87B69" w:rsidP="00B47327">
            <w:pPr>
              <w:spacing w:before="40" w:after="40"/>
              <w:jc w:val="center"/>
              <w:rPr>
                <w:sz w:val="20"/>
              </w:rPr>
            </w:pPr>
            <w:r w:rsidRPr="00BF69E6">
              <w:rPr>
                <w:sz w:val="20"/>
              </w:rPr>
              <w:t xml:space="preserve">Min. </w:t>
            </w:r>
            <w:r w:rsidR="00F613B5" w:rsidRPr="00BF69E6">
              <w:rPr>
                <w:sz w:val="20"/>
              </w:rPr>
              <w:t xml:space="preserve">plánovaná výše nákladů na realizaci </w:t>
            </w:r>
            <w:r w:rsidR="0019781A" w:rsidRPr="00BF69E6">
              <w:rPr>
                <w:sz w:val="20"/>
              </w:rPr>
              <w:t xml:space="preserve">Plánu </w:t>
            </w:r>
            <w:r w:rsidRPr="00BF69E6">
              <w:rPr>
                <w:sz w:val="20"/>
              </w:rPr>
              <w:t>Obnovy</w:t>
            </w:r>
          </w:p>
          <w:p w14:paraId="129206FB" w14:textId="77777777" w:rsidR="00B87B69" w:rsidRPr="00BF69E6" w:rsidRDefault="00B87B69" w:rsidP="00B47327">
            <w:pPr>
              <w:spacing w:before="40" w:after="40"/>
              <w:jc w:val="center"/>
              <w:rPr>
                <w:sz w:val="20"/>
                <w:lang w:eastAsia="en-US"/>
              </w:rPr>
            </w:pPr>
            <w:r w:rsidRPr="00BF69E6">
              <w:rPr>
                <w:sz w:val="20"/>
              </w:rPr>
              <w:t>(tis. Kč – nominální ceny)</w:t>
            </w:r>
          </w:p>
        </w:tc>
      </w:tr>
      <w:tr w:rsidR="006B71E0" w14:paraId="1298725C" w14:textId="77777777" w:rsidTr="00BF69E6">
        <w:tc>
          <w:tcPr>
            <w:tcW w:w="3240" w:type="dxa"/>
          </w:tcPr>
          <w:p w14:paraId="50CC71CA" w14:textId="77777777" w:rsidR="006B71E0" w:rsidRPr="00BE587D" w:rsidRDefault="006B71E0" w:rsidP="006B71E0">
            <w:pPr>
              <w:spacing w:before="40" w:after="40"/>
              <w:rPr>
                <w:sz w:val="20"/>
                <w:lang w:eastAsia="en-US"/>
              </w:rPr>
            </w:pPr>
            <w:r w:rsidRPr="00BE587D">
              <w:rPr>
                <w:sz w:val="20"/>
              </w:rPr>
              <w:t>1. rok Doby Provozování</w:t>
            </w:r>
          </w:p>
        </w:tc>
        <w:tc>
          <w:tcPr>
            <w:tcW w:w="4262" w:type="dxa"/>
            <w:shd w:val="clear" w:color="auto" w:fill="auto"/>
            <w:vAlign w:val="bottom"/>
          </w:tcPr>
          <w:p w14:paraId="4E364240" w14:textId="42955401" w:rsidR="006B71E0" w:rsidRPr="00BF69E6" w:rsidRDefault="0008513B" w:rsidP="006B71E0">
            <w:pPr>
              <w:spacing w:before="40" w:after="40"/>
              <w:jc w:val="center"/>
              <w:rPr>
                <w:sz w:val="20"/>
                <w:lang w:eastAsia="en-US"/>
              </w:rPr>
            </w:pPr>
            <w:r>
              <w:rPr>
                <w:sz w:val="20"/>
                <w:lang w:eastAsia="en-US"/>
              </w:rPr>
              <w:t>0</w:t>
            </w:r>
          </w:p>
        </w:tc>
      </w:tr>
      <w:tr w:rsidR="006B71E0" w14:paraId="5EB0AEDE" w14:textId="77777777" w:rsidTr="00BF69E6">
        <w:tc>
          <w:tcPr>
            <w:tcW w:w="3240" w:type="dxa"/>
          </w:tcPr>
          <w:p w14:paraId="7D67F67B" w14:textId="77777777" w:rsidR="006B71E0" w:rsidRPr="00BE587D" w:rsidRDefault="006B71E0" w:rsidP="006B71E0">
            <w:pPr>
              <w:spacing w:before="40" w:after="40"/>
              <w:rPr>
                <w:sz w:val="20"/>
                <w:lang w:eastAsia="en-US"/>
              </w:rPr>
            </w:pPr>
            <w:r w:rsidRPr="00BE587D">
              <w:rPr>
                <w:sz w:val="20"/>
              </w:rPr>
              <w:t>2. rok Doby Provozování</w:t>
            </w:r>
          </w:p>
        </w:tc>
        <w:tc>
          <w:tcPr>
            <w:tcW w:w="4262" w:type="dxa"/>
            <w:shd w:val="clear" w:color="auto" w:fill="auto"/>
            <w:vAlign w:val="bottom"/>
          </w:tcPr>
          <w:p w14:paraId="1867BC54" w14:textId="77777777" w:rsidR="006B71E0" w:rsidRPr="00BF69E6" w:rsidRDefault="006B71E0" w:rsidP="006B71E0">
            <w:pPr>
              <w:spacing w:before="40" w:after="40"/>
              <w:jc w:val="center"/>
              <w:rPr>
                <w:sz w:val="20"/>
                <w:lang w:eastAsia="en-US"/>
              </w:rPr>
            </w:pPr>
            <w:r w:rsidRPr="00BF69E6">
              <w:rPr>
                <w:sz w:val="20"/>
                <w:lang w:eastAsia="en-US"/>
              </w:rPr>
              <w:t>0</w:t>
            </w:r>
          </w:p>
        </w:tc>
      </w:tr>
      <w:tr w:rsidR="006B71E0" w14:paraId="74209CE0" w14:textId="77777777" w:rsidTr="00BF69E6">
        <w:tc>
          <w:tcPr>
            <w:tcW w:w="3240" w:type="dxa"/>
          </w:tcPr>
          <w:p w14:paraId="3B315802" w14:textId="77777777" w:rsidR="006B71E0" w:rsidRPr="00BE587D" w:rsidRDefault="006B71E0" w:rsidP="006B71E0">
            <w:pPr>
              <w:spacing w:before="40" w:after="40"/>
              <w:rPr>
                <w:sz w:val="20"/>
                <w:lang w:eastAsia="en-US"/>
              </w:rPr>
            </w:pPr>
            <w:r w:rsidRPr="00BE587D">
              <w:rPr>
                <w:sz w:val="20"/>
              </w:rPr>
              <w:t>3. rok Doby Provozování</w:t>
            </w:r>
          </w:p>
        </w:tc>
        <w:tc>
          <w:tcPr>
            <w:tcW w:w="4262" w:type="dxa"/>
            <w:shd w:val="clear" w:color="auto" w:fill="auto"/>
            <w:vAlign w:val="bottom"/>
          </w:tcPr>
          <w:p w14:paraId="6F0A2B00" w14:textId="77777777" w:rsidR="006B71E0" w:rsidRPr="00BF69E6" w:rsidRDefault="006B71E0" w:rsidP="006B71E0">
            <w:pPr>
              <w:spacing w:before="40" w:after="40"/>
              <w:jc w:val="center"/>
              <w:rPr>
                <w:sz w:val="20"/>
                <w:lang w:eastAsia="en-US"/>
              </w:rPr>
            </w:pPr>
            <w:r w:rsidRPr="00BF69E6">
              <w:rPr>
                <w:sz w:val="20"/>
                <w:lang w:eastAsia="en-US"/>
              </w:rPr>
              <w:t>0</w:t>
            </w:r>
          </w:p>
        </w:tc>
      </w:tr>
      <w:tr w:rsidR="006B71E0" w14:paraId="58D22133" w14:textId="77777777" w:rsidTr="00BF69E6">
        <w:tc>
          <w:tcPr>
            <w:tcW w:w="3240" w:type="dxa"/>
          </w:tcPr>
          <w:p w14:paraId="222F4393" w14:textId="77777777" w:rsidR="006B71E0" w:rsidRPr="00BE587D" w:rsidRDefault="006B71E0" w:rsidP="006B71E0">
            <w:pPr>
              <w:spacing w:before="40" w:after="40"/>
              <w:rPr>
                <w:sz w:val="20"/>
                <w:lang w:eastAsia="en-US"/>
              </w:rPr>
            </w:pPr>
            <w:r w:rsidRPr="00BE587D">
              <w:rPr>
                <w:sz w:val="20"/>
              </w:rPr>
              <w:t>4. rok Doby Provozování</w:t>
            </w:r>
          </w:p>
        </w:tc>
        <w:tc>
          <w:tcPr>
            <w:tcW w:w="4262" w:type="dxa"/>
            <w:shd w:val="clear" w:color="auto" w:fill="auto"/>
            <w:vAlign w:val="bottom"/>
          </w:tcPr>
          <w:p w14:paraId="0A401E2C" w14:textId="1038A33F" w:rsidR="006B71E0" w:rsidRPr="00BF69E6" w:rsidRDefault="0008513B" w:rsidP="006B71E0">
            <w:pPr>
              <w:spacing w:before="40" w:after="40"/>
              <w:jc w:val="center"/>
              <w:rPr>
                <w:sz w:val="20"/>
                <w:lang w:eastAsia="en-US"/>
              </w:rPr>
            </w:pPr>
            <w:r>
              <w:rPr>
                <w:sz w:val="20"/>
                <w:lang w:eastAsia="en-US"/>
              </w:rPr>
              <w:t>0</w:t>
            </w:r>
          </w:p>
        </w:tc>
      </w:tr>
      <w:tr w:rsidR="006B71E0" w14:paraId="497E66E7" w14:textId="77777777" w:rsidTr="00BF69E6">
        <w:tc>
          <w:tcPr>
            <w:tcW w:w="3240" w:type="dxa"/>
          </w:tcPr>
          <w:p w14:paraId="1050899B" w14:textId="77777777" w:rsidR="006B71E0" w:rsidRPr="00BE587D" w:rsidRDefault="006B71E0" w:rsidP="006B71E0">
            <w:pPr>
              <w:spacing w:before="40" w:after="40"/>
              <w:rPr>
                <w:sz w:val="20"/>
                <w:lang w:eastAsia="en-US"/>
              </w:rPr>
            </w:pPr>
            <w:r w:rsidRPr="00BE587D">
              <w:rPr>
                <w:sz w:val="20"/>
              </w:rPr>
              <w:t>5. rok Doby Provozování</w:t>
            </w:r>
          </w:p>
        </w:tc>
        <w:tc>
          <w:tcPr>
            <w:tcW w:w="4262" w:type="dxa"/>
            <w:shd w:val="clear" w:color="auto" w:fill="auto"/>
            <w:vAlign w:val="bottom"/>
          </w:tcPr>
          <w:p w14:paraId="7CBBBE3F" w14:textId="77777777" w:rsidR="006B71E0" w:rsidRPr="00BF69E6" w:rsidRDefault="006B71E0" w:rsidP="006B71E0">
            <w:pPr>
              <w:spacing w:before="40" w:after="40"/>
              <w:jc w:val="center"/>
              <w:rPr>
                <w:sz w:val="20"/>
                <w:lang w:eastAsia="en-US"/>
              </w:rPr>
            </w:pPr>
            <w:r w:rsidRPr="00BF69E6">
              <w:rPr>
                <w:sz w:val="20"/>
                <w:lang w:eastAsia="en-US"/>
              </w:rPr>
              <w:t>0</w:t>
            </w:r>
          </w:p>
        </w:tc>
      </w:tr>
      <w:tr w:rsidR="006B71E0" w14:paraId="74874524" w14:textId="77777777" w:rsidTr="00BF69E6">
        <w:tc>
          <w:tcPr>
            <w:tcW w:w="3240" w:type="dxa"/>
          </w:tcPr>
          <w:p w14:paraId="113E9B0A" w14:textId="77777777" w:rsidR="006B71E0" w:rsidRPr="00BE587D" w:rsidRDefault="006B71E0" w:rsidP="006B71E0">
            <w:pPr>
              <w:spacing w:before="40" w:after="40"/>
              <w:rPr>
                <w:sz w:val="20"/>
                <w:lang w:eastAsia="en-US"/>
              </w:rPr>
            </w:pPr>
            <w:r w:rsidRPr="00BE587D">
              <w:rPr>
                <w:sz w:val="20"/>
              </w:rPr>
              <w:t>6. rok Doby Provozování</w:t>
            </w:r>
          </w:p>
        </w:tc>
        <w:tc>
          <w:tcPr>
            <w:tcW w:w="4262" w:type="dxa"/>
            <w:shd w:val="clear" w:color="auto" w:fill="auto"/>
            <w:vAlign w:val="bottom"/>
          </w:tcPr>
          <w:p w14:paraId="29CE906C" w14:textId="77777777" w:rsidR="006B71E0" w:rsidRPr="00BF69E6" w:rsidRDefault="006B71E0" w:rsidP="006B71E0">
            <w:pPr>
              <w:spacing w:before="40" w:after="40"/>
              <w:jc w:val="center"/>
              <w:rPr>
                <w:sz w:val="20"/>
                <w:lang w:eastAsia="en-US"/>
              </w:rPr>
            </w:pPr>
            <w:r w:rsidRPr="00BF69E6">
              <w:rPr>
                <w:sz w:val="20"/>
                <w:lang w:eastAsia="en-US"/>
              </w:rPr>
              <w:t>0</w:t>
            </w:r>
          </w:p>
        </w:tc>
      </w:tr>
      <w:tr w:rsidR="006B71E0" w14:paraId="3BC67B09" w14:textId="77777777" w:rsidTr="00BF69E6">
        <w:tc>
          <w:tcPr>
            <w:tcW w:w="3240" w:type="dxa"/>
          </w:tcPr>
          <w:p w14:paraId="047461FB" w14:textId="77777777" w:rsidR="006B71E0" w:rsidRPr="00BE587D" w:rsidRDefault="006B71E0" w:rsidP="006B71E0">
            <w:pPr>
              <w:spacing w:before="40" w:after="40"/>
              <w:rPr>
                <w:sz w:val="20"/>
                <w:lang w:eastAsia="en-US"/>
              </w:rPr>
            </w:pPr>
            <w:r w:rsidRPr="00BE587D">
              <w:rPr>
                <w:sz w:val="20"/>
              </w:rPr>
              <w:t>7. rok Doby Provozování</w:t>
            </w:r>
          </w:p>
        </w:tc>
        <w:tc>
          <w:tcPr>
            <w:tcW w:w="4262" w:type="dxa"/>
            <w:shd w:val="clear" w:color="auto" w:fill="auto"/>
            <w:vAlign w:val="bottom"/>
          </w:tcPr>
          <w:p w14:paraId="7FDF7CDF" w14:textId="77777777" w:rsidR="006B71E0" w:rsidRPr="00BF69E6" w:rsidRDefault="006B71E0" w:rsidP="006B71E0">
            <w:pPr>
              <w:spacing w:before="40" w:after="40"/>
              <w:jc w:val="center"/>
              <w:rPr>
                <w:sz w:val="20"/>
                <w:lang w:eastAsia="en-US"/>
              </w:rPr>
            </w:pPr>
            <w:r w:rsidRPr="00BF69E6">
              <w:rPr>
                <w:sz w:val="20"/>
                <w:lang w:eastAsia="en-US"/>
              </w:rPr>
              <w:t>0</w:t>
            </w:r>
          </w:p>
        </w:tc>
      </w:tr>
      <w:tr w:rsidR="006B71E0" w14:paraId="694655CB" w14:textId="77777777" w:rsidTr="00BF69E6">
        <w:tc>
          <w:tcPr>
            <w:tcW w:w="3240" w:type="dxa"/>
          </w:tcPr>
          <w:p w14:paraId="486AE435" w14:textId="77777777" w:rsidR="006B71E0" w:rsidRPr="00BE587D" w:rsidRDefault="006B71E0" w:rsidP="006B71E0">
            <w:pPr>
              <w:spacing w:before="40" w:after="40"/>
              <w:rPr>
                <w:sz w:val="20"/>
                <w:lang w:eastAsia="en-US"/>
              </w:rPr>
            </w:pPr>
            <w:r w:rsidRPr="00BE587D">
              <w:rPr>
                <w:sz w:val="20"/>
              </w:rPr>
              <w:t>8. rok Doby Provozování</w:t>
            </w:r>
          </w:p>
        </w:tc>
        <w:tc>
          <w:tcPr>
            <w:tcW w:w="4262" w:type="dxa"/>
            <w:shd w:val="clear" w:color="auto" w:fill="auto"/>
            <w:vAlign w:val="bottom"/>
          </w:tcPr>
          <w:p w14:paraId="47C19A39" w14:textId="77777777" w:rsidR="006B71E0" w:rsidRPr="00BF69E6" w:rsidRDefault="006B71E0" w:rsidP="006B71E0">
            <w:pPr>
              <w:spacing w:before="40" w:after="40"/>
              <w:jc w:val="center"/>
              <w:rPr>
                <w:sz w:val="20"/>
                <w:lang w:eastAsia="en-US"/>
              </w:rPr>
            </w:pPr>
            <w:r w:rsidRPr="00BF69E6">
              <w:rPr>
                <w:sz w:val="20"/>
                <w:lang w:eastAsia="en-US"/>
              </w:rPr>
              <w:t>0</w:t>
            </w:r>
          </w:p>
        </w:tc>
      </w:tr>
      <w:tr w:rsidR="006B71E0" w14:paraId="1C932A4F" w14:textId="77777777" w:rsidTr="00BF69E6">
        <w:tc>
          <w:tcPr>
            <w:tcW w:w="3240" w:type="dxa"/>
          </w:tcPr>
          <w:p w14:paraId="4A564BD3" w14:textId="77777777" w:rsidR="006B71E0" w:rsidRPr="00BE587D" w:rsidRDefault="006B71E0" w:rsidP="006B71E0">
            <w:pPr>
              <w:spacing w:before="40" w:after="40"/>
              <w:rPr>
                <w:sz w:val="20"/>
                <w:lang w:eastAsia="en-US"/>
              </w:rPr>
            </w:pPr>
            <w:r w:rsidRPr="00BE587D">
              <w:rPr>
                <w:sz w:val="20"/>
              </w:rPr>
              <w:t>9. rok Doby Provozování</w:t>
            </w:r>
          </w:p>
        </w:tc>
        <w:tc>
          <w:tcPr>
            <w:tcW w:w="4262" w:type="dxa"/>
            <w:shd w:val="clear" w:color="auto" w:fill="auto"/>
            <w:vAlign w:val="bottom"/>
          </w:tcPr>
          <w:p w14:paraId="6BA7B9E3" w14:textId="77777777" w:rsidR="006B71E0" w:rsidRPr="00BF69E6" w:rsidRDefault="006B71E0" w:rsidP="006B71E0">
            <w:pPr>
              <w:spacing w:before="40" w:after="40"/>
              <w:jc w:val="center"/>
              <w:rPr>
                <w:sz w:val="20"/>
                <w:lang w:eastAsia="en-US"/>
              </w:rPr>
            </w:pPr>
            <w:r w:rsidRPr="00BF69E6">
              <w:rPr>
                <w:sz w:val="20"/>
                <w:lang w:eastAsia="en-US"/>
              </w:rPr>
              <w:t>0</w:t>
            </w:r>
          </w:p>
        </w:tc>
      </w:tr>
      <w:tr w:rsidR="006B71E0" w14:paraId="2E7C8E28" w14:textId="77777777" w:rsidTr="00BF69E6">
        <w:tc>
          <w:tcPr>
            <w:tcW w:w="3240" w:type="dxa"/>
          </w:tcPr>
          <w:p w14:paraId="54CAE174" w14:textId="77777777" w:rsidR="006B71E0" w:rsidRPr="00BE587D" w:rsidRDefault="006B71E0" w:rsidP="006B71E0">
            <w:pPr>
              <w:spacing w:before="40" w:after="40"/>
              <w:rPr>
                <w:sz w:val="20"/>
                <w:lang w:eastAsia="en-US"/>
              </w:rPr>
            </w:pPr>
            <w:r w:rsidRPr="00BE587D">
              <w:rPr>
                <w:sz w:val="20"/>
              </w:rPr>
              <w:t>Poslední rok Doby Provozování</w:t>
            </w:r>
          </w:p>
        </w:tc>
        <w:tc>
          <w:tcPr>
            <w:tcW w:w="4262" w:type="dxa"/>
            <w:shd w:val="clear" w:color="auto" w:fill="auto"/>
            <w:vAlign w:val="bottom"/>
          </w:tcPr>
          <w:p w14:paraId="0638074B" w14:textId="77777777" w:rsidR="006B71E0" w:rsidRPr="00BF69E6" w:rsidRDefault="006B71E0" w:rsidP="006B71E0">
            <w:pPr>
              <w:spacing w:before="40" w:after="40"/>
              <w:jc w:val="center"/>
              <w:rPr>
                <w:sz w:val="20"/>
                <w:lang w:eastAsia="en-US"/>
              </w:rPr>
            </w:pPr>
            <w:r w:rsidRPr="00BF69E6">
              <w:rPr>
                <w:sz w:val="20"/>
                <w:lang w:eastAsia="en-US"/>
              </w:rPr>
              <w:t>0</w:t>
            </w:r>
          </w:p>
        </w:tc>
      </w:tr>
    </w:tbl>
    <w:p w14:paraId="7B665A10" w14:textId="77777777" w:rsidR="00F42364" w:rsidRDefault="008377D1" w:rsidP="00496C92">
      <w:pPr>
        <w:pStyle w:val="Nadpis1"/>
      </w:pPr>
      <w:bookmarkStart w:id="232" w:name="_Ref268771055"/>
      <w:bookmarkStart w:id="233" w:name="_Toc57977250"/>
      <w:r>
        <w:t xml:space="preserve">PLÁN </w:t>
      </w:r>
      <w:r w:rsidR="007F182C">
        <w:rPr>
          <w:caps w:val="0"/>
        </w:rPr>
        <w:t>OBNOVUJÍCÍCH</w:t>
      </w:r>
      <w:r w:rsidR="001E7C1C">
        <w:t xml:space="preserve"> </w:t>
      </w:r>
      <w:r>
        <w:t>OPRAV A JEHO REALIZACE</w:t>
      </w:r>
      <w:bookmarkEnd w:id="232"/>
      <w:bookmarkEnd w:id="233"/>
      <w:r w:rsidRPr="00F42364" w:rsidDel="00F42364">
        <w:rPr>
          <w:highlight w:val="yellow"/>
        </w:rPr>
        <w:t xml:space="preserve"> </w:t>
      </w:r>
      <w:bookmarkStart w:id="234" w:name="_Toc268695951"/>
      <w:bookmarkStart w:id="235" w:name="_Toc268696096"/>
      <w:bookmarkStart w:id="236" w:name="_Toc268696236"/>
      <w:bookmarkStart w:id="237" w:name="_Toc268696376"/>
      <w:bookmarkStart w:id="238" w:name="_Toc268696516"/>
      <w:bookmarkStart w:id="239" w:name="_Toc268696655"/>
      <w:bookmarkStart w:id="240" w:name="_Toc268696789"/>
      <w:bookmarkStart w:id="241" w:name="_Toc268696921"/>
      <w:bookmarkStart w:id="242" w:name="_Toc268695952"/>
      <w:bookmarkStart w:id="243" w:name="_Toc268696097"/>
      <w:bookmarkStart w:id="244" w:name="_Toc268696237"/>
      <w:bookmarkStart w:id="245" w:name="_Toc268696377"/>
      <w:bookmarkStart w:id="246" w:name="_Toc268696517"/>
      <w:bookmarkStart w:id="247" w:name="_Toc268696656"/>
      <w:bookmarkStart w:id="248" w:name="_Toc268696790"/>
      <w:bookmarkStart w:id="249" w:name="_Toc268696922"/>
      <w:bookmarkStart w:id="250" w:name="_Toc268695953"/>
      <w:bookmarkStart w:id="251" w:name="_Toc268696098"/>
      <w:bookmarkStart w:id="252" w:name="_Toc268696238"/>
      <w:bookmarkStart w:id="253" w:name="_Toc268696378"/>
      <w:bookmarkStart w:id="254" w:name="_Toc268696518"/>
      <w:bookmarkStart w:id="255" w:name="_Toc268696657"/>
      <w:bookmarkStart w:id="256" w:name="_Toc268696791"/>
      <w:bookmarkStart w:id="257" w:name="_Toc268696923"/>
      <w:bookmarkStart w:id="258" w:name="_Toc268695954"/>
      <w:bookmarkStart w:id="259" w:name="_Toc268696099"/>
      <w:bookmarkStart w:id="260" w:name="_Toc268696239"/>
      <w:bookmarkStart w:id="261" w:name="_Toc268696379"/>
      <w:bookmarkStart w:id="262" w:name="_Toc268696519"/>
      <w:bookmarkStart w:id="263" w:name="_Toc268696658"/>
      <w:bookmarkStart w:id="264" w:name="_Toc268696792"/>
      <w:bookmarkStart w:id="265" w:name="_Toc268696924"/>
      <w:bookmarkStart w:id="266" w:name="_Toc268695955"/>
      <w:bookmarkStart w:id="267" w:name="_Toc268696100"/>
      <w:bookmarkStart w:id="268" w:name="_Toc268696240"/>
      <w:bookmarkStart w:id="269" w:name="_Toc268696380"/>
      <w:bookmarkStart w:id="270" w:name="_Toc268696520"/>
      <w:bookmarkStart w:id="271" w:name="_Toc268696659"/>
      <w:bookmarkStart w:id="272" w:name="_Toc268696793"/>
      <w:bookmarkStart w:id="273" w:name="_Toc268696925"/>
      <w:bookmarkStart w:id="274" w:name="_Toc268695956"/>
      <w:bookmarkStart w:id="275" w:name="_Toc268696101"/>
      <w:bookmarkStart w:id="276" w:name="_Toc268696241"/>
      <w:bookmarkStart w:id="277" w:name="_Toc268696381"/>
      <w:bookmarkStart w:id="278" w:name="_Toc268696521"/>
      <w:bookmarkStart w:id="279" w:name="_Toc268696660"/>
      <w:bookmarkStart w:id="280" w:name="_Toc268696794"/>
      <w:bookmarkStart w:id="281" w:name="_Toc268696926"/>
      <w:bookmarkStart w:id="282" w:name="_Toc268695957"/>
      <w:bookmarkStart w:id="283" w:name="_Toc268696102"/>
      <w:bookmarkStart w:id="284" w:name="_Toc268696242"/>
      <w:bookmarkStart w:id="285" w:name="_Toc268696382"/>
      <w:bookmarkStart w:id="286" w:name="_Toc268696522"/>
      <w:bookmarkStart w:id="287" w:name="_Toc268696661"/>
      <w:bookmarkStart w:id="288" w:name="_Toc268696795"/>
      <w:bookmarkStart w:id="289" w:name="_Toc268696927"/>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p>
    <w:p w14:paraId="209A073C" w14:textId="77777777" w:rsidR="001B79C0" w:rsidRDefault="00ED4A6D" w:rsidP="003D536A">
      <w:pPr>
        <w:pStyle w:val="Nadpis2"/>
      </w:pPr>
      <w:bookmarkStart w:id="290" w:name="_Toc57977251"/>
      <w:r>
        <w:t xml:space="preserve">Základní vymezení </w:t>
      </w:r>
      <w:r w:rsidR="001B79C0">
        <w:t xml:space="preserve">Plánu </w:t>
      </w:r>
      <w:r w:rsidR="00EF3761">
        <w:t xml:space="preserve">Obnovujících </w:t>
      </w:r>
      <w:r w:rsidR="001B79C0">
        <w:t>Oprav</w:t>
      </w:r>
      <w:bookmarkEnd w:id="290"/>
    </w:p>
    <w:p w14:paraId="427F8D28" w14:textId="14E5B43D" w:rsidR="008557EA" w:rsidRPr="008557EA" w:rsidRDefault="008557EA" w:rsidP="008557EA">
      <w:pPr>
        <w:pStyle w:val="Nadpis3"/>
      </w:pPr>
      <w:r>
        <w:t>Plán Obnovujících Oprav</w:t>
      </w:r>
      <w:r w:rsidRPr="00184098">
        <w:t xml:space="preserve"> obsahuje jednotlivé akce týkající se výhradně Majetku, akce mají charakter Oprav, přičemž akce nejsou součástí Plánu Obnovy. Plán</w:t>
      </w:r>
      <w:r w:rsidRPr="00EF3761">
        <w:t xml:space="preserve"> </w:t>
      </w:r>
      <w:r>
        <w:t>Obnovujících</w:t>
      </w:r>
      <w:r w:rsidRPr="00184098">
        <w:t xml:space="preserve"> Oprav je </w:t>
      </w:r>
      <w:r w:rsidRPr="008557EA">
        <w:t>ročním plánem, může mít až pětiletý výhled. Plán Obnovujících Oprav pro každou akci obsahuje technickou charakteristiku (zejména konkrétní měřitelné údaje umožňující vyhodnotit splnění akce v případě úspor plánovaných nákladů), odhad nákladů, dobu přerušení nebo omezení odvádění odpadních vod, harmonogram přípravy (včetně průzkumných a projektových prací) a harmonogram realizace.</w:t>
      </w:r>
    </w:p>
    <w:p w14:paraId="32571425" w14:textId="77777777" w:rsidR="008557EA" w:rsidRPr="008557EA" w:rsidRDefault="008557EA" w:rsidP="008557EA">
      <w:pPr>
        <w:pStyle w:val="Nadpis2"/>
      </w:pPr>
      <w:bookmarkStart w:id="291" w:name="_Toc417647067"/>
      <w:bookmarkStart w:id="292" w:name="_Toc57977252"/>
      <w:r w:rsidRPr="008557EA">
        <w:t>Hrazení nákladů Plánu Obnovujících Oprav</w:t>
      </w:r>
      <w:bookmarkEnd w:id="291"/>
      <w:bookmarkEnd w:id="292"/>
    </w:p>
    <w:p w14:paraId="51AC9666" w14:textId="4AB60E71" w:rsidR="008557EA" w:rsidRPr="008557EA" w:rsidRDefault="008557EA" w:rsidP="008557EA">
      <w:pPr>
        <w:pStyle w:val="Nadpis3"/>
      </w:pPr>
      <w:r w:rsidRPr="008557EA">
        <w:t xml:space="preserve">Plán Obnovujících Oprav je realizován na náklady Provozovatele, který rozhoduje o přípravě a realizaci jednotlivých akcí Plánu Obnovujících Oprav. Způsob a pravidla pro případné zahrnutí těchto nákladů do Ceny pro Vodné a Stočné stanovuje Část A Přílohy č. 5. </w:t>
      </w:r>
    </w:p>
    <w:p w14:paraId="6512A16B" w14:textId="77777777" w:rsidR="008557EA" w:rsidRPr="008557EA" w:rsidRDefault="008557EA" w:rsidP="008557EA">
      <w:pPr>
        <w:pStyle w:val="Nadpis2"/>
      </w:pPr>
      <w:bookmarkStart w:id="293" w:name="_Toc417647068"/>
      <w:bookmarkStart w:id="294" w:name="_Toc57977253"/>
      <w:r w:rsidRPr="008557EA">
        <w:lastRenderedPageBreak/>
        <w:t>Zvláštní ustanovení k minimálnímu rozsahu Plánu Obnovujících Oprav</w:t>
      </w:r>
      <w:bookmarkEnd w:id="293"/>
      <w:bookmarkEnd w:id="294"/>
    </w:p>
    <w:p w14:paraId="16C761F6" w14:textId="2CD92A08" w:rsidR="008557EA" w:rsidRPr="008557EA" w:rsidRDefault="008557EA" w:rsidP="008557EA">
      <w:pPr>
        <w:pStyle w:val="Nadpis3"/>
      </w:pPr>
      <w:r w:rsidRPr="008557EA">
        <w:t>Smluvní Strany berou na vědomí, že dle Části A Přílohy č. 5 nesmí Vlastník určit výši tzv. „Hodnoty obnovujících Oprav“ nižší, než je výše (hodnota) obsažená v Modelu uvedeném v Části [B] (Model) Přílohy č. 5 k této Smlouvě, příslušným způsobem, dle Přílohy č. 5 k této Smlouvě, navýšená z důvodu obecné inflace.</w:t>
      </w:r>
    </w:p>
    <w:p w14:paraId="7A05D6E8" w14:textId="77777777" w:rsidR="008557EA" w:rsidRPr="008557EA" w:rsidRDefault="008557EA" w:rsidP="008557EA">
      <w:pPr>
        <w:pStyle w:val="Nadpis2"/>
      </w:pPr>
      <w:bookmarkStart w:id="295" w:name="_Toc417647069"/>
      <w:bookmarkStart w:id="296" w:name="_Toc57977254"/>
      <w:r w:rsidRPr="008557EA">
        <w:t>Povinnosti Provozovatele</w:t>
      </w:r>
      <w:bookmarkEnd w:id="295"/>
      <w:bookmarkEnd w:id="296"/>
    </w:p>
    <w:p w14:paraId="4D12797E" w14:textId="77777777" w:rsidR="008557EA" w:rsidRPr="008557EA" w:rsidRDefault="008557EA" w:rsidP="008557EA">
      <w:pPr>
        <w:pStyle w:val="Nadpis3"/>
      </w:pPr>
      <w:r w:rsidRPr="008557EA">
        <w:t>Provozovatel je povinen:</w:t>
      </w:r>
    </w:p>
    <w:p w14:paraId="58CBB050" w14:textId="0C3E1662" w:rsidR="008557EA" w:rsidRPr="008557EA" w:rsidRDefault="008557EA" w:rsidP="008557EA">
      <w:pPr>
        <w:pStyle w:val="Nadpis4"/>
      </w:pPr>
      <w:r w:rsidRPr="008557EA">
        <w:t xml:space="preserve">Vypracovat každoročně návrh Plánu Obnovujících Oprav a předložit jej Vlastníkovi vždy do 31. května předcházejícího kalendářního roku, na který se má plán vztahovat, nebo nejpozději do 60 dnů ode dne účinnosti této Smlouvy. Vlastník je povinen návrh Plánu Obnovujících Oprav s Provozovatelem projednat nejpozději do 30. září předcházejícího kalendářního roku, na který se má plán vztahovat, nebo do 90 dnů ode dne účinnosti této Smlouvy.  </w:t>
      </w:r>
    </w:p>
    <w:p w14:paraId="174B6EF9" w14:textId="77777777" w:rsidR="008557EA" w:rsidRDefault="008557EA" w:rsidP="008557EA">
      <w:pPr>
        <w:pStyle w:val="Nadpis4"/>
      </w:pPr>
      <w:r w:rsidRPr="008557EA">
        <w:t xml:space="preserve">Zajistit realizaci Plánu Obnovujících Oprav, průběžně informovat Vlastníka o přípravě </w:t>
      </w:r>
      <w:r w:rsidRPr="008557EA">
        <w:br/>
        <w:t>a realizaci jednotlivých akcí dle Plánu Obnovujících Oprav.</w:t>
      </w:r>
    </w:p>
    <w:p w14:paraId="5014402B" w14:textId="77DAD95C" w:rsidR="00D62A5C" w:rsidRPr="00460890" w:rsidRDefault="008557EA" w:rsidP="008557EA">
      <w:pPr>
        <w:pStyle w:val="Nadpis4"/>
      </w:pPr>
      <w:r w:rsidRPr="008557EA">
        <w:t xml:space="preserve">Předložit Vlastníkovi nejpozději do 31. března následujícího kalendářního roku vyhodnocení plnění Plánu Obnovujících Oprav za předcházející kalendářní rok. Způsob řešení překročení nebo úspory nákladů u jednotlivých akcí dle Plánu Obnovujících Oprav je uveden v Příloze </w:t>
      </w:r>
      <w:r w:rsidRPr="008557EA">
        <w:br/>
        <w:t>č. 5 k této</w:t>
      </w:r>
      <w:r>
        <w:t xml:space="preserve"> Smlouvě</w:t>
      </w:r>
      <w:r w:rsidR="006B71E0" w:rsidRPr="006B71E0">
        <w:t>.</w:t>
      </w:r>
      <w:r w:rsidR="00D62A5C" w:rsidRPr="00460890">
        <w:t xml:space="preserve"> </w:t>
      </w:r>
    </w:p>
    <w:p w14:paraId="33EE9461" w14:textId="77777777" w:rsidR="001B79C0" w:rsidRPr="008377D1" w:rsidRDefault="008377D1" w:rsidP="00044A79">
      <w:pPr>
        <w:pStyle w:val="Nadpis1"/>
      </w:pPr>
      <w:bookmarkStart w:id="297" w:name="_Toc268695961"/>
      <w:bookmarkStart w:id="298" w:name="_Toc268696106"/>
      <w:bookmarkStart w:id="299" w:name="_Toc268696246"/>
      <w:bookmarkStart w:id="300" w:name="_Toc268696386"/>
      <w:bookmarkStart w:id="301" w:name="_Toc268696526"/>
      <w:bookmarkStart w:id="302" w:name="_Ref268768634"/>
      <w:bookmarkStart w:id="303" w:name="_Ref268771068"/>
      <w:bookmarkStart w:id="304" w:name="_Toc57977255"/>
      <w:bookmarkEnd w:id="297"/>
      <w:bookmarkEnd w:id="298"/>
      <w:bookmarkEnd w:id="299"/>
      <w:bookmarkEnd w:id="300"/>
      <w:bookmarkEnd w:id="301"/>
      <w:r w:rsidRPr="008377D1">
        <w:t xml:space="preserve">ÚDRŽBA </w:t>
      </w:r>
      <w:r w:rsidR="00442ACA">
        <w:t>MAJETKU</w:t>
      </w:r>
      <w:r w:rsidR="00ED4A6D">
        <w:t>,</w:t>
      </w:r>
      <w:r w:rsidRPr="008377D1">
        <w:t xml:space="preserve"> ODSTRAŇOVÁNÍ PORUCH A HAVÁRIÍ</w:t>
      </w:r>
      <w:bookmarkEnd w:id="302"/>
      <w:bookmarkEnd w:id="303"/>
      <w:bookmarkEnd w:id="304"/>
    </w:p>
    <w:p w14:paraId="62BF1026" w14:textId="77777777" w:rsidR="007E0397" w:rsidRDefault="00F876CD" w:rsidP="00044A79">
      <w:pPr>
        <w:pStyle w:val="Nadpis2"/>
      </w:pPr>
      <w:bookmarkStart w:id="305" w:name="_Ref268767744"/>
      <w:bookmarkStart w:id="306" w:name="_Toc57977256"/>
      <w:r>
        <w:t>Základní ustanovení – Údržba Majetku</w:t>
      </w:r>
      <w:bookmarkEnd w:id="305"/>
      <w:bookmarkEnd w:id="306"/>
    </w:p>
    <w:p w14:paraId="56DB6383" w14:textId="77777777" w:rsidR="00F90B30" w:rsidRDefault="007E0397" w:rsidP="00AA27F1">
      <w:pPr>
        <w:pStyle w:val="Nadpis4"/>
      </w:pPr>
      <w:r w:rsidRPr="007E0397">
        <w:t xml:space="preserve">Provozovatel je oprávněn bez souhlasu Vlastníka provést zásah do Kanalizace, pokud je takový zásah nezbytný ke splnění povinností Provozovatele vyplývajících z této </w:t>
      </w:r>
      <w:r w:rsidR="00F876CD">
        <w:t>S</w:t>
      </w:r>
      <w:r w:rsidRPr="007E0397">
        <w:t>mlouvy či z</w:t>
      </w:r>
      <w:r w:rsidR="00F876CD">
        <w:t> právního předpisu</w:t>
      </w:r>
      <w:r w:rsidRPr="007E0397">
        <w:t xml:space="preserve">, a pokud zásah nemá charakter Technického </w:t>
      </w:r>
      <w:r w:rsidR="00F876CD">
        <w:t>Z</w:t>
      </w:r>
      <w:r w:rsidRPr="007E0397">
        <w:t xml:space="preserve">hodnocení. </w:t>
      </w:r>
    </w:p>
    <w:p w14:paraId="39856D09" w14:textId="77777777" w:rsidR="007E0397" w:rsidRPr="007E0397" w:rsidRDefault="00F90B30" w:rsidP="00AA27F1">
      <w:pPr>
        <w:pStyle w:val="Nadpis4"/>
      </w:pPr>
      <w:r w:rsidRPr="00184098">
        <w:t>Plánovaná doba přerušení nebo omezení odvádění odpadních vod může</w:t>
      </w:r>
      <w:r>
        <w:t xml:space="preserve"> </w:t>
      </w:r>
      <w:r w:rsidRPr="00184098">
        <w:t xml:space="preserve">být delší </w:t>
      </w:r>
      <w:r>
        <w:t xml:space="preserve">než </w:t>
      </w:r>
      <w:r w:rsidRPr="00184098">
        <w:t xml:space="preserve">8 </w:t>
      </w:r>
      <w:r>
        <w:t xml:space="preserve">(slovy: osm) </w:t>
      </w:r>
      <w:r w:rsidRPr="00184098">
        <w:t>hodin pouze se souhlasem Vlastníka</w:t>
      </w:r>
      <w:r>
        <w:t>.</w:t>
      </w:r>
    </w:p>
    <w:p w14:paraId="4EB4C0F2" w14:textId="77777777" w:rsidR="001B79C0" w:rsidRDefault="001B79C0" w:rsidP="003D536A">
      <w:pPr>
        <w:pStyle w:val="Nadpis2"/>
      </w:pPr>
      <w:bookmarkStart w:id="307" w:name="_Ref268768454"/>
      <w:bookmarkStart w:id="308" w:name="_Toc57977257"/>
      <w:r>
        <w:t>Povinnosti Provozovatele</w:t>
      </w:r>
      <w:bookmarkEnd w:id="307"/>
      <w:bookmarkEnd w:id="308"/>
    </w:p>
    <w:p w14:paraId="075AD31E" w14:textId="77777777" w:rsidR="00D62A5C" w:rsidRPr="00184098" w:rsidRDefault="00D62A5C" w:rsidP="001B79C0">
      <w:pPr>
        <w:pStyle w:val="Nadpis3"/>
      </w:pPr>
      <w:r w:rsidRPr="00184098">
        <w:t>Provozovatel se zavazuje</w:t>
      </w:r>
      <w:r w:rsidR="001B79C0">
        <w:t>:</w:t>
      </w:r>
    </w:p>
    <w:p w14:paraId="4261D926" w14:textId="77777777" w:rsidR="00D62A5C" w:rsidRPr="00184098" w:rsidRDefault="00351AAB" w:rsidP="00AA27F1">
      <w:pPr>
        <w:pStyle w:val="Nadpis4"/>
      </w:pPr>
      <w:r>
        <w:t>U</w:t>
      </w:r>
      <w:r w:rsidR="00D62A5C" w:rsidRPr="00184098">
        <w:t>držovat Majetek ve stavu nezbytném k zajištění plynulého a bezpečného Provozování. Údržba má zejména preventivní charakter a současně slouží ke kontrole stavu Majetku za účelem předcházení vzniku Poruch a Havárií.</w:t>
      </w:r>
    </w:p>
    <w:p w14:paraId="3ED469EF" w14:textId="77777777" w:rsidR="00D62A5C" w:rsidRPr="00ED1A56" w:rsidRDefault="00351AAB" w:rsidP="00AA27F1">
      <w:pPr>
        <w:pStyle w:val="Nadpis4"/>
      </w:pPr>
      <w:r>
        <w:t>Z</w:t>
      </w:r>
      <w:r w:rsidR="00D62A5C" w:rsidRPr="00184098">
        <w:t xml:space="preserve">ajišťovat zcela na své náklady Údržbu Majetku a Odstranění Poruch a Havárií. Tyto náklady </w:t>
      </w:r>
      <w:r w:rsidR="00D62A5C" w:rsidRPr="00ED1A56">
        <w:t xml:space="preserve">mohou být zcela nebo částečně zahrnovány do Ceny pro </w:t>
      </w:r>
      <w:r w:rsidR="007E0397" w:rsidRPr="00ED1A56">
        <w:t>S</w:t>
      </w:r>
      <w:r w:rsidR="00D62A5C" w:rsidRPr="00ED1A56">
        <w:t xml:space="preserve">točné dle postupu v Příloze č. </w:t>
      </w:r>
      <w:r w:rsidR="005E355E" w:rsidRPr="00ED1A56">
        <w:t>5</w:t>
      </w:r>
      <w:r w:rsidR="00F876CD" w:rsidRPr="00ED1A56">
        <w:t xml:space="preserve"> k této Smlouvě</w:t>
      </w:r>
      <w:r w:rsidR="00D62A5C" w:rsidRPr="00ED1A56">
        <w:t xml:space="preserve">. Vlastníkem schválený Plán </w:t>
      </w:r>
      <w:r w:rsidR="00F876CD" w:rsidRPr="00ED1A56">
        <w:t>Ú</w:t>
      </w:r>
      <w:r w:rsidR="00D62A5C" w:rsidRPr="00ED1A56">
        <w:t>držby bude základním podkladem pro provádění Údržby.</w:t>
      </w:r>
    </w:p>
    <w:p w14:paraId="75F0DB93" w14:textId="77777777" w:rsidR="00D62A5C" w:rsidRPr="00ED1A56" w:rsidRDefault="00351AAB" w:rsidP="00AA27F1">
      <w:pPr>
        <w:pStyle w:val="Nadpis4"/>
      </w:pPr>
      <w:r w:rsidRPr="00ED1A56">
        <w:t>Z</w:t>
      </w:r>
      <w:r w:rsidR="00D62A5C" w:rsidRPr="00ED1A56">
        <w:t xml:space="preserve">ajistit v případě Havárie náhradní odvádění odpadních </w:t>
      </w:r>
      <w:r w:rsidR="00D97627" w:rsidRPr="00ED1A56">
        <w:t>vod,</w:t>
      </w:r>
      <w:r w:rsidR="00D62A5C" w:rsidRPr="00ED1A56">
        <w:t xml:space="preserve"> a to nejpozději do </w:t>
      </w:r>
      <w:r w:rsidR="00F67012" w:rsidRPr="00ED1A56">
        <w:t xml:space="preserve">16 </w:t>
      </w:r>
      <w:r w:rsidR="00D62A5C" w:rsidRPr="00ED1A56">
        <w:t>hodin od o</w:t>
      </w:r>
      <w:r w:rsidR="00D97627">
        <w:t>kamžiku oznámení vzniku Havárie</w:t>
      </w:r>
      <w:r w:rsidR="00D62A5C" w:rsidRPr="00ED1A56">
        <w:t xml:space="preserve">. </w:t>
      </w:r>
    </w:p>
    <w:p w14:paraId="342489DE" w14:textId="31A650BA" w:rsidR="00D62A5C" w:rsidRPr="00184098" w:rsidRDefault="00351AAB" w:rsidP="00AA27F1">
      <w:pPr>
        <w:pStyle w:val="Nadpis4"/>
      </w:pPr>
      <w:r w:rsidRPr="00ED1A56">
        <w:t>V</w:t>
      </w:r>
      <w:r w:rsidR="00D62A5C" w:rsidRPr="00ED1A56">
        <w:t xml:space="preserve">ypracovat každoročně návrh Plánu </w:t>
      </w:r>
      <w:r w:rsidR="00F876CD" w:rsidRPr="00ED1A56">
        <w:t>Ú</w:t>
      </w:r>
      <w:r w:rsidR="00D62A5C" w:rsidRPr="00ED1A56">
        <w:t xml:space="preserve">držby </w:t>
      </w:r>
      <w:r w:rsidR="007E0397" w:rsidRPr="00ED1A56">
        <w:t xml:space="preserve">na následující kalendářní rok </w:t>
      </w:r>
      <w:r w:rsidR="00D62A5C" w:rsidRPr="00ED1A56">
        <w:t>a předložit jej Vlastníkovi ke schválení vždy do 30. září</w:t>
      </w:r>
      <w:r w:rsidR="00F876CD" w:rsidRPr="00ED1A56">
        <w:t xml:space="preserve"> předcházejícího kalendářního roku</w:t>
      </w:r>
      <w:r w:rsidR="00D62A5C" w:rsidRPr="00ED1A56">
        <w:t xml:space="preserve">, nebo nejpozději do </w:t>
      </w:r>
      <w:r w:rsidR="007E0397" w:rsidRPr="00ED1A56">
        <w:t xml:space="preserve">90 </w:t>
      </w:r>
      <w:r w:rsidR="00D62A5C" w:rsidRPr="00ED1A56">
        <w:t>dn</w:t>
      </w:r>
      <w:r w:rsidR="00F876CD" w:rsidRPr="00ED1A56">
        <w:t>ů</w:t>
      </w:r>
      <w:r w:rsidR="00D62A5C" w:rsidRPr="00184098">
        <w:t xml:space="preserve"> ode dne účinnosti Smlouvy. Návrh Plánu </w:t>
      </w:r>
      <w:r w:rsidR="00F876CD">
        <w:t>Ú</w:t>
      </w:r>
      <w:r w:rsidR="00D62A5C" w:rsidRPr="00184098">
        <w:t>držby musí být v souladu s </w:t>
      </w:r>
      <w:r w:rsidR="00F876CD">
        <w:t>p</w:t>
      </w:r>
      <w:r w:rsidR="00D62A5C" w:rsidRPr="00184098">
        <w:t>rovozními řády, popř. návody k </w:t>
      </w:r>
      <w:r w:rsidR="00F876CD">
        <w:t>Ú</w:t>
      </w:r>
      <w:r w:rsidR="00D62A5C" w:rsidRPr="00184098">
        <w:t xml:space="preserve">držbě zařízení a se Zavedenou Odbornou </w:t>
      </w:r>
      <w:r w:rsidR="00F876CD">
        <w:t>P</w:t>
      </w:r>
      <w:r w:rsidR="00D62A5C" w:rsidRPr="00184098">
        <w:t xml:space="preserve">raxí. Návrh Plánu </w:t>
      </w:r>
      <w:r w:rsidR="00F876CD">
        <w:t>Ú</w:t>
      </w:r>
      <w:r w:rsidR="00D62A5C" w:rsidRPr="00184098">
        <w:t xml:space="preserve">držby </w:t>
      </w:r>
      <w:r w:rsidR="00D62A5C" w:rsidRPr="00184098">
        <w:lastRenderedPageBreak/>
        <w:t xml:space="preserve">musí obsahovat jako dílčí části nejméně následující plány, které budou </w:t>
      </w:r>
      <w:r w:rsidR="00D62A5C" w:rsidRPr="00ED1A56">
        <w:t xml:space="preserve">dostatečně určité pro účely sledování, vyhodnocení a následnou kontrolu plnění výkonových ukazatelů dle čl. </w:t>
      </w:r>
      <w:r w:rsidR="00FD772A">
        <w:fldChar w:fldCharType="begin"/>
      </w:r>
      <w:r w:rsidR="00FD772A">
        <w:instrText xml:space="preserve"> REF _Ref268770789 \w \h  \* MERGEFORMAT </w:instrText>
      </w:r>
      <w:r w:rsidR="00FD772A">
        <w:fldChar w:fldCharType="separate"/>
      </w:r>
      <w:r w:rsidR="001D152C">
        <w:t>10</w:t>
      </w:r>
      <w:r w:rsidR="00FD772A">
        <w:fldChar w:fldCharType="end"/>
      </w:r>
      <w:r w:rsidR="00D62A5C" w:rsidRPr="00ED1A56">
        <w:t xml:space="preserve"> této Smlouvy a povinností souvisejících s monitoringem dle čl. </w:t>
      </w:r>
      <w:r w:rsidR="00FD772A">
        <w:fldChar w:fldCharType="begin"/>
      </w:r>
      <w:r w:rsidR="00FD772A">
        <w:instrText xml:space="preserve"> REF _Ref268769203 \w \h  \* MERGEFORMAT </w:instrText>
      </w:r>
      <w:r w:rsidR="00FD772A">
        <w:fldChar w:fldCharType="separate"/>
      </w:r>
      <w:r w:rsidR="001D152C">
        <w:t>14</w:t>
      </w:r>
      <w:r w:rsidR="00FD772A">
        <w:fldChar w:fldCharType="end"/>
      </w:r>
      <w:r w:rsidR="00D62A5C" w:rsidRPr="00ED1A56">
        <w:t xml:space="preserve"> této Smlouvy:</w:t>
      </w:r>
    </w:p>
    <w:p w14:paraId="78C9E00A" w14:textId="77777777" w:rsidR="00D62A5C" w:rsidRPr="008E7F64" w:rsidRDefault="00D62A5C" w:rsidP="008E7F64">
      <w:pPr>
        <w:pStyle w:val="Nadpis5"/>
      </w:pPr>
      <w:r w:rsidRPr="008E7F64">
        <w:t xml:space="preserve">plán preventivní </w:t>
      </w:r>
      <w:r w:rsidR="00F876CD" w:rsidRPr="008E7F64">
        <w:t>Ú</w:t>
      </w:r>
      <w:r w:rsidRPr="008E7F64">
        <w:t xml:space="preserve">držby nejméně v členění na </w:t>
      </w:r>
      <w:r w:rsidR="00F876CD" w:rsidRPr="008E7F64">
        <w:t>Ú</w:t>
      </w:r>
      <w:r w:rsidRPr="008E7F64">
        <w:t xml:space="preserve">držbu významných zařízení; </w:t>
      </w:r>
    </w:p>
    <w:p w14:paraId="73A4CA07" w14:textId="77777777" w:rsidR="00D62A5C" w:rsidRPr="007E0397" w:rsidRDefault="00D62A5C" w:rsidP="008E7F64">
      <w:pPr>
        <w:pStyle w:val="Nadpis5"/>
      </w:pPr>
      <w:r w:rsidRPr="007E0397">
        <w:t xml:space="preserve">plán revize </w:t>
      </w:r>
      <w:r w:rsidR="00F876CD">
        <w:t>K</w:t>
      </w:r>
      <w:r w:rsidRPr="007E0397">
        <w:t>analizací</w:t>
      </w:r>
      <w:r w:rsidR="00AC3A81">
        <w:t xml:space="preserve"> (je-li relevantní)</w:t>
      </w:r>
      <w:r w:rsidRPr="007E0397">
        <w:t xml:space="preserve">; </w:t>
      </w:r>
    </w:p>
    <w:p w14:paraId="13E76C0D" w14:textId="77777777" w:rsidR="00D62A5C" w:rsidRPr="007E0397" w:rsidRDefault="00D62A5C" w:rsidP="008E7F64">
      <w:pPr>
        <w:pStyle w:val="Nadpis5"/>
      </w:pPr>
      <w:r w:rsidRPr="007E0397">
        <w:t>plán čištění</w:t>
      </w:r>
      <w:r w:rsidR="00F876CD">
        <w:t xml:space="preserve"> K</w:t>
      </w:r>
      <w:r w:rsidRPr="007E0397">
        <w:t>analizací</w:t>
      </w:r>
      <w:r w:rsidR="00AC3A81">
        <w:t xml:space="preserve"> (je-li relevantní)</w:t>
      </w:r>
      <w:r w:rsidR="007640E2">
        <w:t>.</w:t>
      </w:r>
    </w:p>
    <w:p w14:paraId="3028EBCA" w14:textId="78533AB4" w:rsidR="007E0397" w:rsidRPr="00184098" w:rsidRDefault="00351AAB" w:rsidP="00AA27F1">
      <w:pPr>
        <w:pStyle w:val="Nadpis4"/>
      </w:pPr>
      <w:r>
        <w:t>R</w:t>
      </w:r>
      <w:r w:rsidR="007E0397" w:rsidRPr="00184098">
        <w:t>ealizovat Odstranění Poruch a Havárií přednostně a v maximální možné míře formou zásahů majících charakter Oprav. Ve výjimečných situacích ve veřejném zájmu, kdy dle výkladu účetně-daňových předpisů ze strany Provozovatele nelze Odstranění Poruch a</w:t>
      </w:r>
      <w:r w:rsidR="004F09C7">
        <w:t> </w:t>
      </w:r>
      <w:r w:rsidR="007E0397" w:rsidRPr="00184098">
        <w:t xml:space="preserve">Havárií zajistit pouze formou zásahů majících charakter Oprav, je Provozovatel oprávněn realizovat zásah při Odstranění Poruch a Havárií formou </w:t>
      </w:r>
      <w:r w:rsidR="007E0397" w:rsidRPr="00ED1A56">
        <w:t xml:space="preserve">Technického </w:t>
      </w:r>
      <w:r w:rsidR="00606A9A" w:rsidRPr="00ED1A56">
        <w:t>Z</w:t>
      </w:r>
      <w:r w:rsidR="007E0397" w:rsidRPr="00ED1A56">
        <w:t>hodnocení bez souhlasu Vlastníka</w:t>
      </w:r>
      <w:r w:rsidR="00F876CD" w:rsidRPr="00ED1A56">
        <w:t>,</w:t>
      </w:r>
      <w:r w:rsidR="007E0397" w:rsidRPr="00ED1A56">
        <w:t xml:space="preserve"> a to za podmínek uvedených v následující</w:t>
      </w:r>
      <w:r w:rsidR="00CF36DA" w:rsidRPr="00ED1A56">
        <w:t>m</w:t>
      </w:r>
      <w:r w:rsidR="007E0397" w:rsidRPr="00ED1A56">
        <w:t xml:space="preserve"> člán</w:t>
      </w:r>
      <w:r w:rsidR="00CF36DA" w:rsidRPr="00ED1A56">
        <w:t>ku</w:t>
      </w:r>
      <w:r w:rsidR="007E0397" w:rsidRPr="00ED1A56">
        <w:t xml:space="preserve"> </w:t>
      </w:r>
      <w:r w:rsidR="001033AC" w:rsidRPr="00ED1A56">
        <w:fldChar w:fldCharType="begin"/>
      </w:r>
      <w:r w:rsidR="00CF36DA" w:rsidRPr="00ED1A56">
        <w:instrText xml:space="preserve"> REF _Ref268770826 \w \h </w:instrText>
      </w:r>
      <w:r w:rsidR="00ED1A56">
        <w:instrText xml:space="preserve"> \* MERGEFORMAT </w:instrText>
      </w:r>
      <w:r w:rsidR="001033AC" w:rsidRPr="00ED1A56">
        <w:fldChar w:fldCharType="separate"/>
      </w:r>
      <w:r w:rsidR="001D152C">
        <w:t>13.3</w:t>
      </w:r>
      <w:r w:rsidR="001033AC" w:rsidRPr="00ED1A56">
        <w:fldChar w:fldCharType="end"/>
      </w:r>
      <w:r w:rsidR="007E0397" w:rsidRPr="00ED1A56">
        <w:t>. Za výjimečnou situaci se považují povinnosti Provozovatele př</w:t>
      </w:r>
      <w:r w:rsidR="004F09C7" w:rsidRPr="00ED1A56">
        <w:t>i Odstranění Havárií a Poruch.</w:t>
      </w:r>
    </w:p>
    <w:p w14:paraId="2CEA7FA6" w14:textId="77777777" w:rsidR="007E0397" w:rsidRDefault="00F876CD" w:rsidP="003D536A">
      <w:pPr>
        <w:pStyle w:val="Nadpis2"/>
      </w:pPr>
      <w:bookmarkStart w:id="309" w:name="_Ref268770826"/>
      <w:bookmarkStart w:id="310" w:name="_Toc57977258"/>
      <w:r>
        <w:t xml:space="preserve">Zvláštní ustanovení k provádění </w:t>
      </w:r>
      <w:bookmarkStart w:id="311" w:name="_Toc268695965"/>
      <w:bookmarkStart w:id="312" w:name="_Toc268696110"/>
      <w:bookmarkStart w:id="313" w:name="_Toc268696250"/>
      <w:bookmarkStart w:id="314" w:name="_Toc268696390"/>
      <w:bookmarkStart w:id="315" w:name="_Toc268696530"/>
      <w:bookmarkStart w:id="316" w:name="_Toc268696668"/>
      <w:bookmarkStart w:id="317" w:name="_Toc268696802"/>
      <w:bookmarkStart w:id="318" w:name="_Toc268696934"/>
      <w:bookmarkStart w:id="319" w:name="_Toc268697058"/>
      <w:bookmarkStart w:id="320" w:name="_Toc268697182"/>
      <w:bookmarkStart w:id="321" w:name="_Toc268697305"/>
      <w:bookmarkStart w:id="322" w:name="_Toc268697428"/>
      <w:bookmarkStart w:id="323" w:name="_Toc268697548"/>
      <w:bookmarkStart w:id="324" w:name="_Toc268697669"/>
      <w:bookmarkStart w:id="325" w:name="_Toc268697790"/>
      <w:bookmarkStart w:id="326" w:name="_Toc268697911"/>
      <w:bookmarkStart w:id="327" w:name="_Toc268698032"/>
      <w:bookmarkStart w:id="328" w:name="_Toc268698153"/>
      <w:bookmarkStart w:id="329" w:name="_Toc268698273"/>
      <w:bookmarkStart w:id="330" w:name="_Toc268701677"/>
      <w:bookmarkStart w:id="331" w:name="_Toc268701975"/>
      <w:bookmarkStart w:id="332" w:name="_Toc268702089"/>
      <w:bookmarkStart w:id="333" w:name="_Toc268704204"/>
      <w:bookmarkStart w:id="334" w:name="_Toc268704372"/>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r w:rsidR="007E0397">
        <w:t>Technické</w:t>
      </w:r>
      <w:r>
        <w:t>ho</w:t>
      </w:r>
      <w:r w:rsidR="007E0397">
        <w:t xml:space="preserve"> </w:t>
      </w:r>
      <w:r>
        <w:t>Zhodnocení Provozovatelem</w:t>
      </w:r>
      <w:bookmarkEnd w:id="309"/>
      <w:bookmarkEnd w:id="310"/>
    </w:p>
    <w:p w14:paraId="3B2FBFEC" w14:textId="03CC9C51" w:rsidR="00D62A5C" w:rsidRPr="00184098" w:rsidRDefault="00D62A5C" w:rsidP="00AA27F1">
      <w:pPr>
        <w:pStyle w:val="Nadpis4"/>
      </w:pPr>
      <w:bookmarkStart w:id="335" w:name="_Ref268770870"/>
      <w:r w:rsidRPr="00184098">
        <w:t xml:space="preserve">Pokud tento zásah při Odstranění Poruch a Havárií má charakter Technického </w:t>
      </w:r>
      <w:r w:rsidR="00F876CD">
        <w:t>Z</w:t>
      </w:r>
      <w:r w:rsidRPr="00184098">
        <w:t>hodnocení, Provozovatel zásah provede a Vlastník je povinen uhradit odůvodněné náklady Provozovatele</w:t>
      </w:r>
      <w:r w:rsidR="00F876CD">
        <w:t>,</w:t>
      </w:r>
      <w:r w:rsidRPr="00184098">
        <w:t xml:space="preserve"> a to na základě daňového dokladu vystaveného ze strany Provozovatele. Současně je Vlastník povinen zvýšit jednorázově</w:t>
      </w:r>
      <w:r w:rsidR="00FB2DFE">
        <w:t xml:space="preserve"> Pachtovné</w:t>
      </w:r>
      <w:r w:rsidRPr="00184098">
        <w:t xml:space="preserve"> ve výši nákladů na provedení tohoto zásahu (a to včetně DPH pokud nemá nárok na její odečet) a Provozovatel je povinen toto jednorázově zvýšené </w:t>
      </w:r>
      <w:r w:rsidR="00FB2DFE">
        <w:t>Pachtovné</w:t>
      </w:r>
      <w:r w:rsidRPr="00184098">
        <w:t xml:space="preserve"> uhradit. Provozovatel v tomto případě výdaje na Technické </w:t>
      </w:r>
      <w:r w:rsidR="00F876CD">
        <w:t>Z</w:t>
      </w:r>
      <w:r w:rsidRPr="00184098">
        <w:t>hodnocení neodepisuje.</w:t>
      </w:r>
      <w:bookmarkEnd w:id="335"/>
      <w:r w:rsidRPr="00184098">
        <w:t xml:space="preserve"> </w:t>
      </w:r>
    </w:p>
    <w:p w14:paraId="31E2988D" w14:textId="28E69814" w:rsidR="00D62A5C" w:rsidRPr="00184098" w:rsidRDefault="00D62A5C" w:rsidP="00AA27F1">
      <w:pPr>
        <w:pStyle w:val="Nadpis4"/>
      </w:pPr>
      <w:r w:rsidRPr="00184098">
        <w:t xml:space="preserve">Smluvní </w:t>
      </w:r>
      <w:r w:rsidR="00F876CD">
        <w:t>S</w:t>
      </w:r>
      <w:r w:rsidRPr="00184098">
        <w:t xml:space="preserve">trany jsou oprávněné provést vzájemné započtení závazků a pohledávek v souvislosti s povinností Vlastníka uhradit výdaje Provozovatele na Technické </w:t>
      </w:r>
      <w:r w:rsidR="00F876CD">
        <w:t>Z</w:t>
      </w:r>
      <w:r w:rsidRPr="00184098">
        <w:t xml:space="preserve">hodnocení při Odstranění Poruch a Havárií a povinnosti Provozovatele uhradit jednorázově zvýšené </w:t>
      </w:r>
      <w:r w:rsidR="00FB2DFE">
        <w:t>Pachtovné</w:t>
      </w:r>
      <w:r w:rsidRPr="00184098">
        <w:t xml:space="preserve">. </w:t>
      </w:r>
    </w:p>
    <w:p w14:paraId="5D032E91" w14:textId="235A6A1B" w:rsidR="00D62A5C" w:rsidRPr="00184098" w:rsidRDefault="00D62A5C" w:rsidP="00AA27F1">
      <w:pPr>
        <w:pStyle w:val="Nadpis4"/>
      </w:pPr>
      <w:bookmarkStart w:id="336" w:name="_Ref268771744"/>
      <w:r w:rsidRPr="00184098">
        <w:t>Pouze pro</w:t>
      </w:r>
      <w:r w:rsidR="00ED1A56">
        <w:t xml:space="preserve"> účely Vyrovnání dle </w:t>
      </w:r>
      <w:r w:rsidR="00ED1A56" w:rsidRPr="00ED1A56">
        <w:t xml:space="preserve">Přílohy č. </w:t>
      </w:r>
      <w:r w:rsidR="00D9236B" w:rsidRPr="00ED1A56">
        <w:t>5</w:t>
      </w:r>
      <w:r w:rsidRPr="00ED1A56">
        <w:t xml:space="preserve"> </w:t>
      </w:r>
      <w:r w:rsidR="00F876CD" w:rsidRPr="00ED1A56">
        <w:t xml:space="preserve">k této Smlouvě </w:t>
      </w:r>
      <w:r w:rsidRPr="00ED1A56">
        <w:t xml:space="preserve">se výdaje na Technické </w:t>
      </w:r>
      <w:r w:rsidR="00F876CD" w:rsidRPr="00ED1A56">
        <w:t>Z</w:t>
      </w:r>
      <w:r w:rsidRPr="00ED1A56">
        <w:t xml:space="preserve">hodnocení při Odstranění Poruch a Havárií ve výši celkového jednorázově zvýšeného </w:t>
      </w:r>
      <w:r w:rsidR="00FB2DFE">
        <w:t>Pachtovného</w:t>
      </w:r>
      <w:r w:rsidRPr="00ED1A56">
        <w:t xml:space="preserve"> za daný rok viz čl. </w:t>
      </w:r>
      <w:r w:rsidR="001033AC" w:rsidRPr="00ED1A56">
        <w:fldChar w:fldCharType="begin"/>
      </w:r>
      <w:r w:rsidR="00D9236B" w:rsidRPr="00ED1A56">
        <w:instrText xml:space="preserve"> REF _Ref268770870 \w \h </w:instrText>
      </w:r>
      <w:r w:rsidR="00ED1A56">
        <w:instrText xml:space="preserve"> \* MERGEFORMAT </w:instrText>
      </w:r>
      <w:r w:rsidR="001033AC" w:rsidRPr="00ED1A56">
        <w:fldChar w:fldCharType="separate"/>
      </w:r>
      <w:r w:rsidR="001D152C">
        <w:t>13.3(a)</w:t>
      </w:r>
      <w:r w:rsidR="001033AC" w:rsidRPr="00ED1A56">
        <w:fldChar w:fldCharType="end"/>
      </w:r>
      <w:r w:rsidR="007B6D45">
        <w:t xml:space="preserve"> </w:t>
      </w:r>
      <w:r w:rsidRPr="00184098">
        <w:t xml:space="preserve">započítávají do položky „4.2 (a) Opravy infrastrukturního majetku (havarijní)“. Pro ostatní účely (zejména v rámci </w:t>
      </w:r>
      <w:r w:rsidR="00F07B5D">
        <w:t>porovnání</w:t>
      </w:r>
      <w:r w:rsidR="00F07B5D" w:rsidRPr="00184098">
        <w:t xml:space="preserve"> </w:t>
      </w:r>
      <w:r w:rsidR="00F876CD">
        <w:t>Ceny pro S</w:t>
      </w:r>
      <w:r w:rsidRPr="00184098">
        <w:t xml:space="preserve">točné dle ZoVaK) se postupuje při klasifikaci výdajů na Technické </w:t>
      </w:r>
      <w:r w:rsidR="00F876CD">
        <w:t>Z</w:t>
      </w:r>
      <w:r w:rsidRPr="00184098">
        <w:t>hodnocení dle standardních účetně-daňových postupů.</w:t>
      </w:r>
      <w:bookmarkEnd w:id="336"/>
      <w:r w:rsidRPr="00184098">
        <w:t xml:space="preserve">  </w:t>
      </w:r>
    </w:p>
    <w:p w14:paraId="5E1E463E" w14:textId="77777777" w:rsidR="00D62A5C" w:rsidRPr="00184098" w:rsidRDefault="00D62A5C" w:rsidP="00AA27F1">
      <w:pPr>
        <w:pStyle w:val="Nadpis4"/>
      </w:pPr>
      <w:r w:rsidRPr="00184098">
        <w:t xml:space="preserve">Všechny závažné zásahy (zejména zásahy charakteru Technického </w:t>
      </w:r>
      <w:r w:rsidR="00F876CD">
        <w:t>Z</w:t>
      </w:r>
      <w:r w:rsidRPr="00184098">
        <w:t>hodnocení bez souhlasu Vlastníka) oznámí písemně první následující pracovní den Provozovatel Vlastníkovi</w:t>
      </w:r>
      <w:r w:rsidR="00F876CD">
        <w:t>.</w:t>
      </w:r>
    </w:p>
    <w:p w14:paraId="4A79A2FF" w14:textId="77777777" w:rsidR="00D62A5C" w:rsidRPr="00CC1096" w:rsidRDefault="008377D1" w:rsidP="00496C92">
      <w:pPr>
        <w:pStyle w:val="Nadpis1"/>
      </w:pPr>
      <w:bookmarkStart w:id="337" w:name="_Ref268769203"/>
      <w:bookmarkStart w:id="338" w:name="_Toc57977259"/>
      <w:r>
        <w:t>MONITORING</w:t>
      </w:r>
      <w:r w:rsidR="006D02F5">
        <w:t xml:space="preserve"> VÝKONU PROVOZOVATELE</w:t>
      </w:r>
      <w:bookmarkEnd w:id="337"/>
      <w:bookmarkEnd w:id="338"/>
    </w:p>
    <w:p w14:paraId="376EEEBF" w14:textId="77777777" w:rsidR="00CC1096" w:rsidRDefault="006D02F5" w:rsidP="003D536A">
      <w:pPr>
        <w:pStyle w:val="Nadpis2"/>
      </w:pPr>
      <w:bookmarkStart w:id="339" w:name="_Ref268769126"/>
      <w:bookmarkStart w:id="340" w:name="_Toc57977260"/>
      <w:r>
        <w:t>Povinnosti P</w:t>
      </w:r>
      <w:r w:rsidR="00CC1096">
        <w:t>rovozovatele</w:t>
      </w:r>
      <w:bookmarkEnd w:id="339"/>
      <w:bookmarkEnd w:id="340"/>
    </w:p>
    <w:p w14:paraId="35C9F49F" w14:textId="77777777" w:rsidR="00D62A5C" w:rsidRPr="00184098" w:rsidRDefault="00D62A5C" w:rsidP="00CC1096">
      <w:pPr>
        <w:pStyle w:val="Nadpis3"/>
      </w:pPr>
      <w:r w:rsidRPr="00184098">
        <w:t xml:space="preserve">Provozovatel je povinen: </w:t>
      </w:r>
    </w:p>
    <w:p w14:paraId="1FBA4C6F" w14:textId="77777777" w:rsidR="00D62A5C" w:rsidRPr="00184098" w:rsidRDefault="007F47CF" w:rsidP="00AA27F1">
      <w:pPr>
        <w:pStyle w:val="Nadpis4"/>
      </w:pPr>
      <w:r>
        <w:t>S</w:t>
      </w:r>
      <w:r w:rsidR="00D62A5C" w:rsidRPr="00184098">
        <w:t>ledovat náklady a výdaje spojené s plněním práv a povinností z této Smlouvy a účtovat o</w:t>
      </w:r>
      <w:r w:rsidR="004F09C7">
        <w:t> </w:t>
      </w:r>
      <w:r w:rsidR="00D62A5C" w:rsidRPr="00184098">
        <w:t xml:space="preserve">nich odděleně od účetnictví </w:t>
      </w:r>
      <w:r w:rsidR="00E352C5">
        <w:t>pr</w:t>
      </w:r>
      <w:r w:rsidR="00D62A5C" w:rsidRPr="00184098">
        <w:t>o ostatní své činnosti. Vlastník je oprávněn kontrolovat všechny údaje a podklady této oddělené účetní evidence.</w:t>
      </w:r>
    </w:p>
    <w:p w14:paraId="4912FB8A" w14:textId="77777777" w:rsidR="00D62A5C" w:rsidRPr="00184098" w:rsidRDefault="00626D10" w:rsidP="005E077F">
      <w:pPr>
        <w:pStyle w:val="Nadpis4"/>
      </w:pPr>
      <w:bookmarkStart w:id="341" w:name="_Ref268771466"/>
      <w:r w:rsidRPr="00626D10">
        <w:t xml:space="preserve">Sledovat informace dle Přílohy 4 k této Smlouvě a předávat je Vlastníkovi ve formě roční zprávy o provozování. Roční zprávy o provozování se Provozovatel zavazuje předkládat </w:t>
      </w:r>
      <w:r w:rsidRPr="00626D10">
        <w:lastRenderedPageBreak/>
        <w:t>Vlastníkovi ve lhůtě 3 měsíců od ukončení kalendářního roku. Na písemné vyžádání Vlastníka je Provozovatel povinen ve lhůtě do 10 pracovních dnů od vyžádání předložit hodnoty proměnných a výkonových ukazatelů dle Přílohy č. 3 k této Smlouvě za uplynulé období od začátku kalendářního roku</w:t>
      </w:r>
      <w:r w:rsidR="00D62A5C" w:rsidRPr="00184098">
        <w:t>.</w:t>
      </w:r>
      <w:bookmarkEnd w:id="341"/>
    </w:p>
    <w:p w14:paraId="7848C654" w14:textId="77777777" w:rsidR="00D62A5C" w:rsidRPr="00184098" w:rsidRDefault="007F47CF" w:rsidP="00AA27F1">
      <w:pPr>
        <w:pStyle w:val="Nadpis4"/>
      </w:pPr>
      <w:r>
        <w:t>I</w:t>
      </w:r>
      <w:r w:rsidR="00D62A5C" w:rsidRPr="00184098">
        <w:t xml:space="preserve">nformovat bez zbytečného odkladu Vlastníka, </w:t>
      </w:r>
      <w:r w:rsidR="00CC1096">
        <w:t>O</w:t>
      </w:r>
      <w:r w:rsidR="00D62A5C" w:rsidRPr="00184098">
        <w:t>dběratele</w:t>
      </w:r>
      <w:r w:rsidR="001A556D">
        <w:t xml:space="preserve"> a</w:t>
      </w:r>
      <w:r w:rsidR="00D62A5C" w:rsidRPr="00184098">
        <w:t xml:space="preserve"> dotčené obce v mimořádných situacích</w:t>
      </w:r>
      <w:r w:rsidR="006D02F5">
        <w:t>,</w:t>
      </w:r>
      <w:r w:rsidR="00D62A5C" w:rsidRPr="00184098">
        <w:t xml:space="preserve"> a to </w:t>
      </w:r>
      <w:r w:rsidR="00D62A5C" w:rsidRPr="00550675">
        <w:t xml:space="preserve">následujícím způsobem: </w:t>
      </w:r>
      <w:r w:rsidR="007640E2" w:rsidRPr="00550675">
        <w:t xml:space="preserve">Vlastníka, </w:t>
      </w:r>
      <w:r w:rsidR="00D62A5C" w:rsidRPr="00550675">
        <w:t>dotčené obce informuje telefonicky a</w:t>
      </w:r>
      <w:r w:rsidR="006D02F5" w:rsidRPr="00550675">
        <w:t xml:space="preserve"> e-</w:t>
      </w:r>
      <w:r w:rsidR="00D62A5C" w:rsidRPr="00550675">
        <w:t xml:space="preserve">mailem, </w:t>
      </w:r>
      <w:r w:rsidR="007640E2" w:rsidRPr="00550675">
        <w:t>O</w:t>
      </w:r>
      <w:r w:rsidR="00D62A5C" w:rsidRPr="00550675">
        <w:t>dběratele informuje prostřednict</w:t>
      </w:r>
      <w:r w:rsidR="00550675" w:rsidRPr="00550675">
        <w:t>vím svých internetových stránek, případně dalším vhodným způsobem.</w:t>
      </w:r>
    </w:p>
    <w:p w14:paraId="1AED859F" w14:textId="77777777" w:rsidR="00CC1096" w:rsidRDefault="00CC1096" w:rsidP="003D536A">
      <w:pPr>
        <w:pStyle w:val="Nadpis2"/>
      </w:pPr>
      <w:bookmarkStart w:id="342" w:name="_Toc268695971"/>
      <w:bookmarkStart w:id="343" w:name="_Toc268696116"/>
      <w:bookmarkStart w:id="344" w:name="_Toc268696256"/>
      <w:bookmarkStart w:id="345" w:name="_Toc268696396"/>
      <w:bookmarkStart w:id="346" w:name="_Toc268696536"/>
      <w:bookmarkStart w:id="347" w:name="_Toc268696672"/>
      <w:bookmarkStart w:id="348" w:name="_Toc268696806"/>
      <w:bookmarkStart w:id="349" w:name="_Toc268696938"/>
      <w:bookmarkStart w:id="350" w:name="_Toc268697062"/>
      <w:bookmarkStart w:id="351" w:name="_Toc268697186"/>
      <w:bookmarkStart w:id="352" w:name="_Toc268697309"/>
      <w:bookmarkStart w:id="353" w:name="_Toc268697432"/>
      <w:bookmarkStart w:id="354" w:name="_Toc268697552"/>
      <w:bookmarkStart w:id="355" w:name="_Toc268697673"/>
      <w:bookmarkStart w:id="356" w:name="_Toc268697794"/>
      <w:bookmarkStart w:id="357" w:name="_Toc268697915"/>
      <w:bookmarkStart w:id="358" w:name="_Toc268698036"/>
      <w:bookmarkStart w:id="359" w:name="_Toc268698157"/>
      <w:bookmarkStart w:id="360" w:name="_Toc268698277"/>
      <w:bookmarkStart w:id="361" w:name="_Toc268701681"/>
      <w:bookmarkStart w:id="362" w:name="_Toc268701979"/>
      <w:bookmarkStart w:id="363" w:name="_Toc268702093"/>
      <w:bookmarkStart w:id="364" w:name="_Toc268704208"/>
      <w:bookmarkStart w:id="365" w:name="_Toc268704376"/>
      <w:bookmarkStart w:id="366" w:name="_Ref268771568"/>
      <w:bookmarkStart w:id="367" w:name="_Toc5797726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r>
        <w:t>Práva Vlastníka</w:t>
      </w:r>
      <w:bookmarkEnd w:id="366"/>
      <w:bookmarkEnd w:id="367"/>
    </w:p>
    <w:p w14:paraId="252BD70A" w14:textId="77777777" w:rsidR="00D62A5C" w:rsidRPr="00184098" w:rsidRDefault="00D62A5C" w:rsidP="00CC1096">
      <w:pPr>
        <w:pStyle w:val="Nadpis3"/>
      </w:pPr>
      <w:r w:rsidRPr="00184098">
        <w:t xml:space="preserve">Vlastník je oprávněn: </w:t>
      </w:r>
    </w:p>
    <w:p w14:paraId="1DE56FE7" w14:textId="77777777" w:rsidR="00D62A5C" w:rsidRPr="00CC1096" w:rsidRDefault="007F47CF" w:rsidP="00AA27F1">
      <w:pPr>
        <w:pStyle w:val="Nadpis4"/>
      </w:pPr>
      <w:r>
        <w:t>P</w:t>
      </w:r>
      <w:r w:rsidR="00D62A5C" w:rsidRPr="00184098">
        <w:t xml:space="preserve">rovádět kontrolu stavu Majetku a kontrolu plnění povinností Provozovatele z této Smlouvy. Provozovatel se zavazuje umožnit Vlastníkovi za účelem výkonu kontroly přístup do všech prostor a součástí Majetku, výlučně však v době a způsobem, který nenaruší bezpečnost </w:t>
      </w:r>
      <w:r w:rsidR="00D62A5C" w:rsidRPr="00CC1096">
        <w:t>Provozování.</w:t>
      </w:r>
    </w:p>
    <w:p w14:paraId="0602BF86" w14:textId="381EE950" w:rsidR="00D62A5C" w:rsidRPr="00CC1096" w:rsidRDefault="007F47CF" w:rsidP="00AA27F1">
      <w:pPr>
        <w:pStyle w:val="Nadpis4"/>
      </w:pPr>
      <w:r>
        <w:t>K</w:t>
      </w:r>
      <w:r w:rsidR="00D62A5C" w:rsidRPr="00CC1096">
        <w:t>ontrolovat pravdivost, správnost a úplnost informací sledovaných Provozovatelem, zejména je oprávněn požadovat po Provozovateli nahlížení a/nebo pořízení kopií všech dokumentů</w:t>
      </w:r>
      <w:r w:rsidR="00D62A5C" w:rsidRPr="00CC1096" w:rsidDel="00AF0C70">
        <w:t xml:space="preserve"> </w:t>
      </w:r>
      <w:r>
        <w:br/>
      </w:r>
      <w:r w:rsidR="00D62A5C" w:rsidRPr="00CC1096">
        <w:t xml:space="preserve">(a to jak v </w:t>
      </w:r>
      <w:r w:rsidR="00D97627" w:rsidRPr="00CC1096">
        <w:t>písemné,</w:t>
      </w:r>
      <w:r w:rsidR="00D62A5C" w:rsidRPr="00CC1096">
        <w:t xml:space="preserve"> tak v elektronické podobě), které </w:t>
      </w:r>
      <w:r w:rsidR="00D62A5C" w:rsidRPr="00ED1A56">
        <w:t xml:space="preserve">Provozovatel v souvislosti se sledováním informací (včetně výkonových ukazatelů) popsaných v Příloze č. </w:t>
      </w:r>
      <w:r w:rsidR="003029CD" w:rsidRPr="00ED1A56">
        <w:t>4</w:t>
      </w:r>
      <w:r w:rsidR="00D62A5C" w:rsidRPr="00ED1A56">
        <w:t xml:space="preserve"> </w:t>
      </w:r>
      <w:r w:rsidR="006D02F5" w:rsidRPr="00ED1A56">
        <w:t xml:space="preserve">k této Smlouvě </w:t>
      </w:r>
      <w:r w:rsidR="00D62A5C" w:rsidRPr="00ED1A56">
        <w:t xml:space="preserve">vytvořil či jinak opatřil, včetně údajů o plnění určitých plánovaných činností. Zejména se jedná o evidence dle čl. </w:t>
      </w:r>
      <w:r w:rsidR="001033AC" w:rsidRPr="00ED1A56">
        <w:fldChar w:fldCharType="begin"/>
      </w:r>
      <w:r w:rsidR="00DB2518" w:rsidRPr="00ED1A56">
        <w:instrText xml:space="preserve"> REF _Ref267488819 \w \h  \* MERGEFORMAT </w:instrText>
      </w:r>
      <w:r w:rsidR="001033AC" w:rsidRPr="00ED1A56">
        <w:fldChar w:fldCharType="separate"/>
      </w:r>
      <w:r w:rsidR="001D152C">
        <w:t>10.3(b)</w:t>
      </w:r>
      <w:r w:rsidR="001033AC" w:rsidRPr="00ED1A56">
        <w:fldChar w:fldCharType="end"/>
      </w:r>
      <w:r w:rsidR="00D62A5C" w:rsidRPr="00ED1A56">
        <w:t xml:space="preserve"> této Smlouvy a plánech dle čl. </w:t>
      </w:r>
      <w:r w:rsidR="00FD772A">
        <w:fldChar w:fldCharType="begin"/>
      </w:r>
      <w:r w:rsidR="00FD772A">
        <w:instrText xml:space="preserve"> REF _Ref268771055 \w \h  \* MERGEFORMAT </w:instrText>
      </w:r>
      <w:r w:rsidR="00FD772A">
        <w:fldChar w:fldCharType="separate"/>
      </w:r>
      <w:r w:rsidR="001D152C">
        <w:t>12</w:t>
      </w:r>
      <w:r w:rsidR="00FD772A">
        <w:fldChar w:fldCharType="end"/>
      </w:r>
      <w:r w:rsidR="00DB2518" w:rsidRPr="00ED1A56">
        <w:t xml:space="preserve"> a </w:t>
      </w:r>
      <w:r w:rsidR="00FD772A">
        <w:fldChar w:fldCharType="begin"/>
      </w:r>
      <w:r w:rsidR="00FD772A">
        <w:instrText xml:space="preserve"> REF _Ref268771068 \w \h  \* MERGEFORMAT </w:instrText>
      </w:r>
      <w:r w:rsidR="00FD772A">
        <w:fldChar w:fldCharType="separate"/>
      </w:r>
      <w:r w:rsidR="001D152C">
        <w:t>13</w:t>
      </w:r>
      <w:r w:rsidR="00FD772A">
        <w:fldChar w:fldCharType="end"/>
      </w:r>
      <w:r w:rsidR="004F09C7" w:rsidRPr="00ED1A56">
        <w:t xml:space="preserve"> této Smlouvy.</w:t>
      </w:r>
    </w:p>
    <w:p w14:paraId="327A198C" w14:textId="77777777" w:rsidR="00D62A5C" w:rsidRPr="00184098" w:rsidRDefault="008377D1" w:rsidP="00496C92">
      <w:pPr>
        <w:pStyle w:val="Nadpis1"/>
      </w:pPr>
      <w:bookmarkStart w:id="368" w:name="_Toc268695973"/>
      <w:bookmarkStart w:id="369" w:name="_Toc268696118"/>
      <w:bookmarkStart w:id="370" w:name="_Toc268696258"/>
      <w:bookmarkStart w:id="371" w:name="_Toc268696398"/>
      <w:bookmarkStart w:id="372" w:name="_Toc268696538"/>
      <w:bookmarkStart w:id="373" w:name="_Toc57977262"/>
      <w:bookmarkEnd w:id="368"/>
      <w:bookmarkEnd w:id="369"/>
      <w:bookmarkEnd w:id="370"/>
      <w:bookmarkEnd w:id="371"/>
      <w:bookmarkEnd w:id="372"/>
      <w:r>
        <w:t>DALŠÍ PRÁVA A POVINNOSTI PROVOZOVATELE</w:t>
      </w:r>
      <w:bookmarkEnd w:id="373"/>
      <w:r w:rsidR="00D62A5C" w:rsidRPr="00184098">
        <w:tab/>
      </w:r>
    </w:p>
    <w:p w14:paraId="1132ED99" w14:textId="77777777" w:rsidR="00CC1096" w:rsidRDefault="00CC1096" w:rsidP="003D536A">
      <w:pPr>
        <w:pStyle w:val="Nadpis2"/>
      </w:pPr>
      <w:bookmarkStart w:id="374" w:name="_Toc57977263"/>
      <w:r>
        <w:t>Dvojí užívání Majetku</w:t>
      </w:r>
      <w:bookmarkEnd w:id="374"/>
    </w:p>
    <w:p w14:paraId="69D1C2F9" w14:textId="77777777" w:rsidR="00D62A5C" w:rsidRPr="00184098" w:rsidRDefault="00D62A5C" w:rsidP="00CC1096">
      <w:pPr>
        <w:pStyle w:val="Nadpis3"/>
      </w:pPr>
      <w:r w:rsidRPr="00184098">
        <w:t>Provozovatel může poskytnout Kanalizaci, případně jinou část Majetku třetím osobám k užívání pouze s předchozím písemným souhlasem Vlastníka. Provozovatel je oprávněn účtovat za užívání Majetku úplatu na vlastní účet.</w:t>
      </w:r>
      <w:bookmarkStart w:id="375" w:name="_Ref132435547"/>
      <w:r w:rsidRPr="00184098">
        <w:t xml:space="preserve"> Vlastník má nárok na podíl na příjmech z tohoto využívání, který, není-li v příslušném písemném souhlasu Vlastníka uvedeno jinak, se vypočte jako </w:t>
      </w:r>
      <w:r w:rsidRPr="006D02F5">
        <w:t>50</w:t>
      </w:r>
      <w:r w:rsidR="006D02F5">
        <w:t xml:space="preserve"> </w:t>
      </w:r>
      <w:r w:rsidRPr="006D02F5">
        <w:t>%</w:t>
      </w:r>
      <w:r w:rsidRPr="00184098">
        <w:t xml:space="preserve"> (slovy: padesát procent) </w:t>
      </w:r>
      <w:bookmarkEnd w:id="375"/>
      <w:r w:rsidRPr="00184098">
        <w:t>z veškerých výnosů, které přímo nebo nepřímo plynou Provozovateli z tohoto využívání Majetku po odečtení účelných nákladů prokazatelně vynaložených Provozovatelem v přímé souvislosti s tímto užíváním.</w:t>
      </w:r>
    </w:p>
    <w:p w14:paraId="2F31B3BC" w14:textId="77777777" w:rsidR="00D62A5C" w:rsidRPr="00184098" w:rsidRDefault="00D62A5C" w:rsidP="00CC1096">
      <w:pPr>
        <w:pStyle w:val="Nadpis3"/>
      </w:pPr>
      <w:bookmarkStart w:id="376" w:name="_Ref159036713"/>
      <w:r w:rsidRPr="00184098">
        <w:t xml:space="preserve">Provozovatel je povinen vyplatit Vlastníkovi </w:t>
      </w:r>
      <w:r w:rsidR="006D02F5">
        <w:t>p</w:t>
      </w:r>
      <w:r w:rsidRPr="00184098">
        <w:t xml:space="preserve">odíl Vlastníka na </w:t>
      </w:r>
      <w:r w:rsidR="006D02F5">
        <w:t>příjmech Provozovatele dle předcházejícího odstavce</w:t>
      </w:r>
      <w:r w:rsidRPr="00184098">
        <w:t xml:space="preserve"> do 60 (slovy: šedesáti) dnů po skončení každého kalendářního roku</w:t>
      </w:r>
      <w:bookmarkEnd w:id="376"/>
      <w:r w:rsidRPr="00184098">
        <w:t>.</w:t>
      </w:r>
    </w:p>
    <w:p w14:paraId="20C8EEA4" w14:textId="77777777" w:rsidR="00D62A5C" w:rsidRPr="00184098" w:rsidRDefault="006D02F5" w:rsidP="003D536A">
      <w:pPr>
        <w:pStyle w:val="Nadpis2"/>
      </w:pPr>
      <w:bookmarkStart w:id="377" w:name="_Toc57977264"/>
      <w:r>
        <w:t xml:space="preserve">Angažování </w:t>
      </w:r>
      <w:r w:rsidR="00CC1096">
        <w:t>Subdodavatel</w:t>
      </w:r>
      <w:r>
        <w:t>ů Provozovatele</w:t>
      </w:r>
      <w:bookmarkEnd w:id="377"/>
    </w:p>
    <w:p w14:paraId="5777DE05" w14:textId="50A44A78" w:rsidR="00D62A5C" w:rsidRPr="00184098" w:rsidRDefault="00D62A5C" w:rsidP="00CC1096">
      <w:pPr>
        <w:pStyle w:val="Nadpis3"/>
      </w:pPr>
      <w:r w:rsidRPr="00184098">
        <w:t xml:space="preserve">Provozovatel nesmí bez předchozího souhlasu Vlastníka pověřit třetí osobu prováděním činností, kterými bezprostředně realizuje odvádění odpadních vod </w:t>
      </w:r>
      <w:r w:rsidR="006D02F5">
        <w:t xml:space="preserve">v rozsahu </w:t>
      </w:r>
      <w:r w:rsidR="006D02F5" w:rsidRPr="00C30AA7">
        <w:t xml:space="preserve">specifikovaném v </w:t>
      </w:r>
      <w:r w:rsidRPr="00C30AA7">
        <w:t>Přílo</w:t>
      </w:r>
      <w:r w:rsidR="006D02F5" w:rsidRPr="00C30AA7">
        <w:t>ze</w:t>
      </w:r>
      <w:r w:rsidR="00DB2518" w:rsidRPr="00C30AA7">
        <w:t xml:space="preserve"> č. </w:t>
      </w:r>
      <w:r w:rsidR="00460890" w:rsidRPr="00460890">
        <w:t>10</w:t>
      </w:r>
      <w:r w:rsidR="00DB2518">
        <w:t xml:space="preserve"> </w:t>
      </w:r>
      <w:r w:rsidR="006D02F5">
        <w:t>ke Smlouvě</w:t>
      </w:r>
      <w:r w:rsidR="00B1746E">
        <w:t>, vyjma činností pod písm.</w:t>
      </w:r>
      <w:r w:rsidR="00CC109D">
        <w:t xml:space="preserve"> 1.4</w:t>
      </w:r>
      <w:r w:rsidR="00B1746E">
        <w:t xml:space="preserve"> c), g), i)</w:t>
      </w:r>
      <w:r w:rsidRPr="00184098">
        <w:t xml:space="preserve">. </w:t>
      </w:r>
    </w:p>
    <w:p w14:paraId="2C8D5ADB" w14:textId="77777777" w:rsidR="00D62A5C" w:rsidRPr="00CC1096" w:rsidRDefault="006D02F5" w:rsidP="003D536A">
      <w:pPr>
        <w:pStyle w:val="Nadpis2"/>
      </w:pPr>
      <w:bookmarkStart w:id="378" w:name="_Ref269907199"/>
      <w:bookmarkStart w:id="379" w:name="_Toc57977265"/>
      <w:r>
        <w:t>Změna kontroly</w:t>
      </w:r>
      <w:bookmarkEnd w:id="378"/>
      <w:bookmarkEnd w:id="379"/>
    </w:p>
    <w:p w14:paraId="45E352C2" w14:textId="77777777" w:rsidR="00D62A5C" w:rsidRPr="00184098" w:rsidRDefault="00D62A5C" w:rsidP="00CC1096">
      <w:pPr>
        <w:pStyle w:val="Nadpis3"/>
      </w:pPr>
      <w:r w:rsidRPr="00184098">
        <w:t xml:space="preserve">Pokud dojde </w:t>
      </w:r>
      <w:r w:rsidR="006D02F5">
        <w:t>ode dne účinnosti Smlouvy do Dne Vypořádání</w:t>
      </w:r>
      <w:r w:rsidRPr="00184098">
        <w:t xml:space="preserve">: </w:t>
      </w:r>
    </w:p>
    <w:p w14:paraId="3CEAB617" w14:textId="77777777" w:rsidR="00D62A5C" w:rsidRPr="00184098" w:rsidRDefault="00D62A5C" w:rsidP="00AA27F1">
      <w:pPr>
        <w:pStyle w:val="Nadpis4"/>
      </w:pPr>
      <w:r w:rsidRPr="00184098">
        <w:t>k převodu obchodních podílů či akcií v Provozovateli a/nebo osobách ovládajících Provozovatele</w:t>
      </w:r>
      <w:r w:rsidR="00241095">
        <w:t>,</w:t>
      </w:r>
      <w:r w:rsidRPr="00184098">
        <w:t xml:space="preserve"> nebo </w:t>
      </w:r>
    </w:p>
    <w:p w14:paraId="1358737D" w14:textId="77777777" w:rsidR="00D62A5C" w:rsidRPr="00184098" w:rsidRDefault="00D62A5C" w:rsidP="00AA27F1">
      <w:pPr>
        <w:pStyle w:val="Nadpis4"/>
      </w:pPr>
      <w:r w:rsidRPr="00184098">
        <w:lastRenderedPageBreak/>
        <w:t xml:space="preserve">k jejich zastavení či jiné zajišťovací transakci vůči majetku Provozovatele, která by mohla mít za důsledek změnu kontroly nad Provozovatelem, nebo </w:t>
      </w:r>
    </w:p>
    <w:p w14:paraId="435341CD" w14:textId="77777777" w:rsidR="00D62A5C" w:rsidRPr="00184098" w:rsidRDefault="00D62A5C" w:rsidP="00AA27F1">
      <w:pPr>
        <w:pStyle w:val="Nadpis4"/>
      </w:pPr>
      <w:r w:rsidRPr="00184098">
        <w:t xml:space="preserve">k přeměně Provozovatele, </w:t>
      </w:r>
    </w:p>
    <w:p w14:paraId="6C102292" w14:textId="77777777" w:rsidR="00D62A5C" w:rsidRPr="00184098" w:rsidRDefault="00D62A5C" w:rsidP="00AA27F1">
      <w:pPr>
        <w:pStyle w:val="Nadpis4"/>
      </w:pPr>
      <w:r w:rsidRPr="00184098">
        <w:t xml:space="preserve">bez předchozího písemného souhlasu Vlastníka, </w:t>
      </w:r>
      <w:r w:rsidR="0011093F">
        <w:t xml:space="preserve">považuje se </w:t>
      </w:r>
      <w:r w:rsidRPr="00184098">
        <w:t xml:space="preserve">taková skutečnost </w:t>
      </w:r>
      <w:r w:rsidR="0011093F">
        <w:t>za Hrubé Porušení</w:t>
      </w:r>
      <w:r w:rsidRPr="00184098">
        <w:t xml:space="preserve"> Smlouvy. </w:t>
      </w:r>
    </w:p>
    <w:p w14:paraId="420B37B8" w14:textId="77777777" w:rsidR="00D62A5C" w:rsidRPr="00184098" w:rsidRDefault="00D62A5C" w:rsidP="00CC1096">
      <w:pPr>
        <w:pStyle w:val="Nadpis3"/>
      </w:pPr>
      <w:r w:rsidRPr="00184098">
        <w:t>Žádost o písemný souhlas s podrobným popisem zamýšlené transakce musí být doručena Vlastníku nejméně 90 (slovy: devadesát) dnů před provedením kroků popsaných v</w:t>
      </w:r>
      <w:r w:rsidR="00DE4B59">
        <w:t xml:space="preserve"> tomto </w:t>
      </w:r>
      <w:r w:rsidRPr="00184098">
        <w:t xml:space="preserve">článku Smlouvy. </w:t>
      </w:r>
    </w:p>
    <w:p w14:paraId="43657146" w14:textId="77777777" w:rsidR="00D62A5C" w:rsidRPr="00CC1096" w:rsidRDefault="006D02F5" w:rsidP="003D536A">
      <w:pPr>
        <w:pStyle w:val="Nadpis2"/>
      </w:pPr>
      <w:bookmarkStart w:id="380" w:name="_Toc57977266"/>
      <w:r>
        <w:t>Konflikt zájmů</w:t>
      </w:r>
      <w:r w:rsidR="00CC1096">
        <w:t xml:space="preserve"> Provozovatele </w:t>
      </w:r>
      <w:r>
        <w:t>v případě</w:t>
      </w:r>
      <w:r w:rsidR="00CC1096">
        <w:t xml:space="preserve"> výběrových řízení V</w:t>
      </w:r>
      <w:r w:rsidR="00CC1096" w:rsidRPr="00CC1096">
        <w:t>lastníka</w:t>
      </w:r>
      <w:bookmarkEnd w:id="380"/>
    </w:p>
    <w:p w14:paraId="25B765B2" w14:textId="77777777" w:rsidR="00D62A5C" w:rsidRPr="00184098" w:rsidRDefault="00D62A5C" w:rsidP="00CC1096">
      <w:pPr>
        <w:pStyle w:val="Nadpis3"/>
      </w:pPr>
      <w:r w:rsidRPr="00184098">
        <w:t xml:space="preserve">Při zadávání veřejných zakázek týkajících se Majetku bude Provozovatel postupovat v souladu s platnými právními předpisy, včetně relevantní právní úpravy </w:t>
      </w:r>
      <w:r w:rsidR="006D02F5">
        <w:t xml:space="preserve">práva </w:t>
      </w:r>
      <w:r w:rsidRPr="00184098">
        <w:t>EU. Provozovatel se nesmí ucházet o veřejné zakázky zadané Vlastníkem, o kterých s Vlastníkem spolurozhoduje nebo při jejichž zadání poskytuje Vlastníkovi technickou pomoc či poradenské služby, pokud by byl neoprávněně zvýhodněn.</w:t>
      </w:r>
    </w:p>
    <w:p w14:paraId="07C51A49" w14:textId="77777777" w:rsidR="00D62A5C" w:rsidRPr="00184098" w:rsidRDefault="00CC1096" w:rsidP="003D536A">
      <w:pPr>
        <w:pStyle w:val="Nadpis2"/>
      </w:pPr>
      <w:bookmarkStart w:id="381" w:name="_Toc57977267"/>
      <w:r>
        <w:t>Soulad</w:t>
      </w:r>
      <w:r w:rsidRPr="00184098">
        <w:t xml:space="preserve"> s environmentálními směrnicemi</w:t>
      </w:r>
      <w:bookmarkEnd w:id="381"/>
    </w:p>
    <w:p w14:paraId="2F8E13F9" w14:textId="5B0F8C6D" w:rsidR="00D62A5C" w:rsidRPr="00184098" w:rsidRDefault="00D62A5C" w:rsidP="00CC1096">
      <w:pPr>
        <w:pStyle w:val="Nadpis3"/>
      </w:pPr>
      <w:bookmarkStart w:id="382" w:name="_Toc251857962"/>
      <w:bookmarkEnd w:id="382"/>
      <w:r w:rsidRPr="00184098">
        <w:t xml:space="preserve">Provozovatel je povinen provozovat </w:t>
      </w:r>
      <w:r w:rsidR="006D02F5">
        <w:t>Kanalizace a užívat další části M</w:t>
      </w:r>
      <w:r w:rsidRPr="00184098">
        <w:t>ajet</w:t>
      </w:r>
      <w:r w:rsidR="006D02F5">
        <w:t>ku</w:t>
      </w:r>
      <w:r w:rsidRPr="00184098">
        <w:t xml:space="preserve"> v souladu s platnými právními předpisy, zejména se zákonem č. 254/2001 Sb., o vodách (vodní zákon)</w:t>
      </w:r>
      <w:r w:rsidR="006D02F5">
        <w:t>, ve znění pozdějších předpisů</w:t>
      </w:r>
      <w:r w:rsidRPr="00184098">
        <w:t>, Z</w:t>
      </w:r>
      <w:r w:rsidR="006D02F5">
        <w:t>ákonem o Vodovodech a Kanalizacích</w:t>
      </w:r>
      <w:r w:rsidRPr="00184098">
        <w:t xml:space="preserve"> a jejich prováděcími předpisy a především s přihlédnutím k implementaci environmentální legislativy EU, zejména směrnice Rady 91/271/EHS ze dne 21. května 1991 o čištění městských odpadních vod.  Provozovatel je oprávněn činit veškerá rozhodnutí a úkony k tomu nezbytné, s výjimkou rozhodnutí o Investicích a jejich financování, které je vyhrazeno Vlastníkovi dle</w:t>
      </w:r>
      <w:r w:rsidR="006D02F5">
        <w:t xml:space="preserve"> </w:t>
      </w:r>
      <w:r w:rsidR="006D02F5" w:rsidRPr="00ED1A56">
        <w:t>čl.</w:t>
      </w:r>
      <w:r w:rsidRPr="00ED1A56">
        <w:t xml:space="preserve"> </w:t>
      </w:r>
      <w:r w:rsidR="00FD772A">
        <w:fldChar w:fldCharType="begin"/>
      </w:r>
      <w:r w:rsidR="00FD772A">
        <w:instrText xml:space="preserve"> REF _Ref268771372 \w \h  \* MERGEFORMAT </w:instrText>
      </w:r>
      <w:r w:rsidR="00FD772A">
        <w:fldChar w:fldCharType="separate"/>
      </w:r>
      <w:r w:rsidR="001D152C">
        <w:t>11</w:t>
      </w:r>
      <w:r w:rsidR="00FD772A">
        <w:fldChar w:fldCharType="end"/>
      </w:r>
      <w:r w:rsidR="004F09C7" w:rsidRPr="00ED1A56">
        <w:t xml:space="preserve"> této</w:t>
      </w:r>
      <w:r w:rsidR="004F09C7">
        <w:t xml:space="preserve"> Smlouvy.</w:t>
      </w:r>
    </w:p>
    <w:p w14:paraId="78A10CCC" w14:textId="77777777" w:rsidR="00CC1096" w:rsidRPr="00CC1096" w:rsidRDefault="00CC1096" w:rsidP="003D536A">
      <w:pPr>
        <w:pStyle w:val="Nadpis2"/>
      </w:pPr>
      <w:bookmarkStart w:id="383" w:name="_Toc57977268"/>
      <w:r>
        <w:t>S</w:t>
      </w:r>
      <w:r w:rsidRPr="00CC1096">
        <w:t>oučinnost ve vztahu</w:t>
      </w:r>
      <w:r>
        <w:t xml:space="preserve"> k plnění dotačních povinností V</w:t>
      </w:r>
      <w:r w:rsidRPr="00CC1096">
        <w:t>lastníka</w:t>
      </w:r>
      <w:bookmarkEnd w:id="383"/>
    </w:p>
    <w:p w14:paraId="5574EA0A" w14:textId="2B9E9EB3" w:rsidR="00CC1096" w:rsidRPr="00184098" w:rsidRDefault="00CC1096" w:rsidP="00CC1096">
      <w:pPr>
        <w:pStyle w:val="Nadpis3"/>
      </w:pPr>
      <w:r w:rsidRPr="00184098">
        <w:t>Provozovatel bere na vědomí, že tato Smlouva bude posuzována z hlediska</w:t>
      </w:r>
      <w:r w:rsidR="006A09AF">
        <w:t xml:space="preserve"> její přijatelnosti pro </w:t>
      </w:r>
      <w:r w:rsidR="006A09AF" w:rsidRPr="002333DA">
        <w:t>projekt</w:t>
      </w:r>
      <w:r w:rsidR="00C1572C">
        <w:t>y „</w:t>
      </w:r>
      <w:r w:rsidR="00C1572C" w:rsidRPr="00C1572C">
        <w:t>Odkanalizování vybraných obcí a měst regionu Novojičínska</w:t>
      </w:r>
      <w:r w:rsidR="00C1572C">
        <w:t xml:space="preserve">“ </w:t>
      </w:r>
      <w:r w:rsidR="00C1572C" w:rsidRPr="00C1572C">
        <w:t>a</w:t>
      </w:r>
      <w:r w:rsidR="006A09AF" w:rsidRPr="00C1572C">
        <w:t xml:space="preserve"> </w:t>
      </w:r>
      <w:r w:rsidR="006A09AF" w:rsidRPr="00C1572C">
        <w:rPr>
          <w:sz w:val="20"/>
          <w:szCs w:val="20"/>
        </w:rPr>
        <w:t>„</w:t>
      </w:r>
      <w:r w:rsidR="00C1572C" w:rsidRPr="00C1572C">
        <w:rPr>
          <w:sz w:val="20"/>
          <w:szCs w:val="20"/>
        </w:rPr>
        <w:t>Odkanalizování místních částí Vlčovice a Mniší</w:t>
      </w:r>
      <w:r w:rsidR="00D97627" w:rsidRPr="00C1572C">
        <w:rPr>
          <w:sz w:val="20"/>
          <w:szCs w:val="20"/>
        </w:rPr>
        <w:t>“</w:t>
      </w:r>
      <w:r w:rsidRPr="00C1572C">
        <w:t xml:space="preserve"> v rámci </w:t>
      </w:r>
      <w:r w:rsidR="00B35917" w:rsidRPr="00C1572C">
        <w:t xml:space="preserve">podmínek </w:t>
      </w:r>
      <w:r w:rsidRPr="00C1572C">
        <w:t>O</w:t>
      </w:r>
      <w:r w:rsidR="00076E3C" w:rsidRPr="00C1572C">
        <w:t>PŽP</w:t>
      </w:r>
      <w:r w:rsidRPr="00C1572C">
        <w:t xml:space="preserve"> a zavazuje se</w:t>
      </w:r>
      <w:r w:rsidRPr="00184098">
        <w:t>, že bude respektovat podmínky rozhodnutí o přidělení dotace pro t</w:t>
      </w:r>
      <w:r w:rsidR="00C1572C">
        <w:t>yto</w:t>
      </w:r>
      <w:r w:rsidRPr="00184098">
        <w:t xml:space="preserve"> projekt</w:t>
      </w:r>
      <w:r w:rsidR="00C1572C">
        <w:t>y</w:t>
      </w:r>
      <w:r w:rsidRPr="00184098">
        <w:t xml:space="preserve"> a vynaloží veškeré úsilí a součinnost k zajištění splnění podmínek rozhodnutí o poskytnutí dotace, pokud nebudou v podstatném ohledu</w:t>
      </w:r>
      <w:r w:rsidR="004F09C7">
        <w:t xml:space="preserve"> přesahovat rámec této Smlouvy.</w:t>
      </w:r>
    </w:p>
    <w:p w14:paraId="01436C43" w14:textId="77777777" w:rsidR="00D62A5C" w:rsidRPr="00184098" w:rsidRDefault="008377D1" w:rsidP="00496C92">
      <w:pPr>
        <w:pStyle w:val="Nadpis1"/>
      </w:pPr>
      <w:bookmarkStart w:id="384" w:name="_Toc57977269"/>
      <w:r>
        <w:t>PRÁVA DUŠEVNÍHO VLASTNICTVÍ</w:t>
      </w:r>
      <w:bookmarkEnd w:id="384"/>
    </w:p>
    <w:p w14:paraId="129CE5AA" w14:textId="77777777" w:rsidR="006D1655" w:rsidRDefault="006D1655" w:rsidP="003D536A">
      <w:pPr>
        <w:pStyle w:val="Nadpis2"/>
      </w:pPr>
      <w:bookmarkStart w:id="385" w:name="_Toc57977270"/>
      <w:r>
        <w:t>Základní ustanovení</w:t>
      </w:r>
      <w:r w:rsidR="00A86DE0">
        <w:t xml:space="preserve"> – práva duševního vlastnictví</w:t>
      </w:r>
      <w:bookmarkEnd w:id="385"/>
    </w:p>
    <w:p w14:paraId="28235B64" w14:textId="15C03DCF" w:rsidR="00D62A5C" w:rsidRPr="00184098" w:rsidRDefault="00D62A5C" w:rsidP="00AA27F1">
      <w:pPr>
        <w:pStyle w:val="Nadpis4"/>
      </w:pPr>
      <w:r w:rsidRPr="00184098">
        <w:t xml:space="preserve">Smluvní Strany si tímto navzájem poskytují bezúplatnou a nevýhradní licenci k předmětům duševního vlastnictví souvisejícím s Majetkem či jeho Provozováním, které vytvořily či s nimiž jsou oprávněny nakládat, a zavazují se poskytnout si licenci ve stejném rozsahu a za stejných podmínek též k předmětům duševního vlastnictví, jež teprve </w:t>
      </w:r>
      <w:r w:rsidR="00D51244" w:rsidRPr="00184098">
        <w:t>nab</w:t>
      </w:r>
      <w:r w:rsidR="00D51244">
        <w:t>y</w:t>
      </w:r>
      <w:r w:rsidR="00D51244" w:rsidRPr="00184098">
        <w:t xml:space="preserve">dou </w:t>
      </w:r>
      <w:r w:rsidRPr="00184098">
        <w:t>po dobu trvání této Smlouvy, to vše výlučně za účelem řádné správy Majetku a jeho Provozování. Provozovatel licenci poskytuje Vlastníkovi jako časově neomezenou, Vlastník licenci poskytuje Provozovateli na Dobu Provozování ve smyslu této Smlouvy.</w:t>
      </w:r>
    </w:p>
    <w:p w14:paraId="6F75C5E2" w14:textId="77777777" w:rsidR="00D62A5C" w:rsidRPr="00184098" w:rsidRDefault="00D62A5C" w:rsidP="00AA27F1">
      <w:pPr>
        <w:pStyle w:val="Nadpis4"/>
      </w:pPr>
      <w:r w:rsidRPr="00184098">
        <w:t xml:space="preserve">Předměty duševního vlastnictví se rozumí zejména souhrn dat o </w:t>
      </w:r>
      <w:r w:rsidR="006D02F5">
        <w:t>O</w:t>
      </w:r>
      <w:r w:rsidRPr="00184098">
        <w:t>dběratelích a autorská díla vážící se k </w:t>
      </w:r>
      <w:r w:rsidR="006D02F5">
        <w:t>M</w:t>
      </w:r>
      <w:r w:rsidRPr="00184098">
        <w:t xml:space="preserve">ajetku. </w:t>
      </w:r>
    </w:p>
    <w:p w14:paraId="14355A4A" w14:textId="77777777" w:rsidR="00D62A5C" w:rsidRPr="00184098" w:rsidRDefault="00D62A5C" w:rsidP="00AA27F1">
      <w:pPr>
        <w:pStyle w:val="Nadpis4"/>
      </w:pPr>
      <w:r w:rsidRPr="00184098">
        <w:lastRenderedPageBreak/>
        <w:t xml:space="preserve">Každá Smluvní </w:t>
      </w:r>
      <w:r w:rsidR="006D02F5">
        <w:t>S</w:t>
      </w:r>
      <w:r w:rsidRPr="00184098">
        <w:t xml:space="preserve">trana se zavazuje informovat bez zbytečného odkladu druhou Smluvní </w:t>
      </w:r>
      <w:r w:rsidR="006D02F5">
        <w:t>S</w:t>
      </w:r>
      <w:r w:rsidRPr="00184098">
        <w:t>tranu o tom, že třetí strana vznesla nárok k předmětu duševního vlastnictví.</w:t>
      </w:r>
    </w:p>
    <w:p w14:paraId="5DD58965" w14:textId="650A6CF8" w:rsidR="00D62A5C" w:rsidRPr="00184098" w:rsidRDefault="00D62A5C" w:rsidP="00AA27F1">
      <w:pPr>
        <w:pStyle w:val="Nadpis4"/>
      </w:pPr>
      <w:r w:rsidRPr="00184098">
        <w:t xml:space="preserve">Povinnosti stanovené zákonem č. </w:t>
      </w:r>
      <w:r w:rsidR="00D51244">
        <w:t>110/2019 Sb.</w:t>
      </w:r>
      <w:r w:rsidRPr="00184098">
        <w:t xml:space="preserve">, o </w:t>
      </w:r>
      <w:r w:rsidR="00D51244">
        <w:t>zpracování</w:t>
      </w:r>
      <w:r w:rsidR="00D51244" w:rsidRPr="00184098">
        <w:t xml:space="preserve"> </w:t>
      </w:r>
      <w:r w:rsidRPr="00184098">
        <w:t>osobních údajů, v</w:t>
      </w:r>
      <w:r w:rsidR="006D02F5">
        <w:t>e znění pozdějších předpisů</w:t>
      </w:r>
      <w:r w:rsidRPr="00184098">
        <w:t xml:space="preserve">, nejsou tímto ujednáním dotčeny. </w:t>
      </w:r>
    </w:p>
    <w:p w14:paraId="6404D097" w14:textId="77777777" w:rsidR="00D62A5C" w:rsidRPr="006D1655" w:rsidRDefault="006D1655" w:rsidP="00496C92">
      <w:pPr>
        <w:pStyle w:val="Nadpis1"/>
      </w:pPr>
      <w:bookmarkStart w:id="386" w:name="_Toc57977271"/>
      <w:r w:rsidRPr="006D1655">
        <w:t>ODPOVĚDNOST ZA ŠKODU A SMLUVNÍ POKUTY</w:t>
      </w:r>
      <w:bookmarkEnd w:id="386"/>
      <w:r w:rsidRPr="006D1655">
        <w:tab/>
      </w:r>
    </w:p>
    <w:p w14:paraId="27C31616" w14:textId="77777777" w:rsidR="006D1655" w:rsidRDefault="00C05705" w:rsidP="003D536A">
      <w:pPr>
        <w:pStyle w:val="Nadpis2"/>
      </w:pPr>
      <w:bookmarkStart w:id="387" w:name="_Toc57977272"/>
      <w:r>
        <w:t>Systém smluvních pokutových bodů</w:t>
      </w:r>
      <w:bookmarkEnd w:id="387"/>
    </w:p>
    <w:p w14:paraId="02330CAF" w14:textId="3C0BAB51" w:rsidR="00D62A5C" w:rsidRPr="00ED1A56" w:rsidRDefault="00D62A5C" w:rsidP="007F3A0D">
      <w:pPr>
        <w:pStyle w:val="Nadpis3"/>
      </w:pPr>
      <w:r w:rsidRPr="00184098">
        <w:t xml:space="preserve">Smluvní </w:t>
      </w:r>
      <w:r w:rsidR="007F3A0D">
        <w:t>S</w:t>
      </w:r>
      <w:r w:rsidRPr="00184098">
        <w:t>trany sjednávají, že při porušení vybraných povinností Provozovatele uvedených ve Smlouvě se Provozovateli načítá příslušný počet smluvních pokutových bodů, ledaže prokáže, že porušení povinností bylo způsobeno v důsledku Liberační události.</w:t>
      </w:r>
      <w:r w:rsidR="007F3A0D">
        <w:t xml:space="preserve"> </w:t>
      </w:r>
      <w:r w:rsidRPr="00184098">
        <w:t>Každý smluvní pokutový bod odpovídá smluvní pokutě ve výš</w:t>
      </w:r>
      <w:r w:rsidR="008717AB">
        <w:t xml:space="preserve">i </w:t>
      </w:r>
      <w:r w:rsidR="00C1572C">
        <w:t>10</w:t>
      </w:r>
      <w:r w:rsidR="008717AB" w:rsidRPr="00AE116C">
        <w:t xml:space="preserve"> 000</w:t>
      </w:r>
      <w:r w:rsidR="001B1147" w:rsidRPr="00AE116C">
        <w:t>,-</w:t>
      </w:r>
      <w:r w:rsidRPr="00AE116C">
        <w:t xml:space="preserve"> Kč. Hodnota</w:t>
      </w:r>
      <w:r w:rsidRPr="00184098">
        <w:t xml:space="preserve"> smluvního pokutového bodu se bude zvyšovat meziročně z důvodu obecné inflace způsobem uvedeným v Příloze </w:t>
      </w:r>
      <w:r w:rsidRPr="00ED1A56">
        <w:t xml:space="preserve">č. </w:t>
      </w:r>
      <w:r w:rsidR="00D41285" w:rsidRPr="00ED1A56">
        <w:t>5</w:t>
      </w:r>
      <w:r w:rsidR="007F3A0D" w:rsidRPr="00ED1A56">
        <w:t xml:space="preserve"> k této Smlouvě</w:t>
      </w:r>
      <w:r w:rsidRPr="00ED1A56">
        <w:t xml:space="preserve">. </w:t>
      </w:r>
    </w:p>
    <w:p w14:paraId="7B7A3C02" w14:textId="77777777" w:rsidR="00CC54EB" w:rsidRPr="00ED1A56" w:rsidRDefault="00CC54EB" w:rsidP="003D536A">
      <w:pPr>
        <w:pStyle w:val="Nadpis2"/>
      </w:pPr>
      <w:bookmarkStart w:id="388" w:name="_Toc57977273"/>
      <w:r w:rsidRPr="00ED1A56">
        <w:t xml:space="preserve">Smluvní pokuty za neplnění smluvních výkonových </w:t>
      </w:r>
      <w:r w:rsidR="007F3A0D" w:rsidRPr="00ED1A56">
        <w:t>ukazatelů</w:t>
      </w:r>
      <w:bookmarkEnd w:id="388"/>
    </w:p>
    <w:p w14:paraId="1B5D1FE7" w14:textId="3A08996B" w:rsidR="00C05705" w:rsidRDefault="00D62A5C" w:rsidP="00CC54EB">
      <w:pPr>
        <w:pStyle w:val="Nadpis3"/>
      </w:pPr>
      <w:r w:rsidRPr="00ED1A56">
        <w:t xml:space="preserve">Sledování smluvních pokutových bodů za neplnění výkonových ukazatelů dle Přílohy </w:t>
      </w:r>
      <w:r w:rsidR="00D41285" w:rsidRPr="00ED1A56">
        <w:t>3</w:t>
      </w:r>
      <w:r w:rsidRPr="00ED1A56">
        <w:t xml:space="preserve"> </w:t>
      </w:r>
      <w:r w:rsidR="007F3A0D" w:rsidRPr="00ED1A56">
        <w:t xml:space="preserve">k </w:t>
      </w:r>
      <w:r w:rsidRPr="00ED1A56">
        <w:t>této Smlouv</w:t>
      </w:r>
      <w:r w:rsidR="007F3A0D" w:rsidRPr="00ED1A56">
        <w:t>ě</w:t>
      </w:r>
      <w:r w:rsidRPr="00ED1A56">
        <w:t xml:space="preserve"> je povinností Provozovatele, který o jejich výši, jakož i o výši odpovídající smluvní pokuty vede evidenci a informuje Vlastníka v pravidelné roční zprávě o provozování dle čl. </w:t>
      </w:r>
      <w:r w:rsidR="001033AC" w:rsidRPr="00ED1A56">
        <w:fldChar w:fldCharType="begin"/>
      </w:r>
      <w:r w:rsidR="006E73DB" w:rsidRPr="00ED1A56">
        <w:instrText xml:space="preserve"> REF _Ref268769126 \w \h </w:instrText>
      </w:r>
      <w:r w:rsidR="00ED1A56" w:rsidRPr="00ED1A56">
        <w:instrText xml:space="preserve"> \* MERGEFORMAT </w:instrText>
      </w:r>
      <w:r w:rsidR="001033AC" w:rsidRPr="00ED1A56">
        <w:fldChar w:fldCharType="separate"/>
      </w:r>
      <w:r w:rsidR="001D152C">
        <w:t>14.1</w:t>
      </w:r>
      <w:r w:rsidR="001033AC" w:rsidRPr="00ED1A56">
        <w:fldChar w:fldCharType="end"/>
      </w:r>
      <w:r w:rsidRPr="00184098">
        <w:t xml:space="preserve"> této Smlouvy. </w:t>
      </w:r>
    </w:p>
    <w:p w14:paraId="5E9D9F2F" w14:textId="77777777" w:rsidR="00CC54EB" w:rsidRDefault="007F3A0D" w:rsidP="003D536A">
      <w:pPr>
        <w:pStyle w:val="Nadpis2"/>
      </w:pPr>
      <w:bookmarkStart w:id="389" w:name="_Ref268771664"/>
      <w:bookmarkStart w:id="390" w:name="_Toc57977274"/>
      <w:r>
        <w:t>Smluvní p</w:t>
      </w:r>
      <w:r w:rsidR="00CC54EB">
        <w:t xml:space="preserve">okuty za porušení </w:t>
      </w:r>
      <w:r>
        <w:t xml:space="preserve">dalších smluvních </w:t>
      </w:r>
      <w:r w:rsidR="00CC54EB">
        <w:t>povinností Provozovatele</w:t>
      </w:r>
      <w:bookmarkEnd w:id="389"/>
      <w:bookmarkEnd w:id="390"/>
    </w:p>
    <w:p w14:paraId="5FF0A5BD" w14:textId="77777777" w:rsidR="0066100F" w:rsidRPr="00184098" w:rsidRDefault="0066100F" w:rsidP="0066100F">
      <w:pPr>
        <w:pStyle w:val="Nadpis3"/>
      </w:pPr>
      <w:r w:rsidRPr="00184098">
        <w:t xml:space="preserve">Smluvní </w:t>
      </w:r>
      <w:r>
        <w:t>S</w:t>
      </w:r>
      <w:r w:rsidRPr="00184098">
        <w:t xml:space="preserve">trany sjednávají následující </w:t>
      </w:r>
      <w:r>
        <w:t>pokuty</w:t>
      </w:r>
      <w:r w:rsidRPr="00184098">
        <w:t xml:space="preserve"> za porušení povinností dle této Smlouvy:</w:t>
      </w:r>
    </w:p>
    <w:p w14:paraId="2E13316E" w14:textId="5F46B1F9" w:rsidR="0066100F" w:rsidRPr="00184098" w:rsidRDefault="0066100F" w:rsidP="00AA27F1">
      <w:pPr>
        <w:pStyle w:val="Nadpis4"/>
      </w:pPr>
      <w:r w:rsidRPr="00184098">
        <w:t xml:space="preserve">Při nepředložení roční zprávy o provozování v dohodnuté lhůtě dle </w:t>
      </w:r>
      <w:r w:rsidRPr="00B44041">
        <w:t xml:space="preserve">čl. </w:t>
      </w:r>
      <w:r w:rsidR="001033AC" w:rsidRPr="00B44041">
        <w:fldChar w:fldCharType="begin"/>
      </w:r>
      <w:r w:rsidRPr="00B44041">
        <w:instrText xml:space="preserve"> REF _Ref268771466 \w \h </w:instrText>
      </w:r>
      <w:r w:rsidR="00B44041">
        <w:instrText xml:space="preserve"> \* MERGEFORMAT </w:instrText>
      </w:r>
      <w:r w:rsidR="001033AC" w:rsidRPr="00B44041">
        <w:fldChar w:fldCharType="separate"/>
      </w:r>
      <w:r w:rsidR="001D152C">
        <w:t>14.1(b)</w:t>
      </w:r>
      <w:r w:rsidR="001033AC" w:rsidRPr="00B44041">
        <w:fldChar w:fldCharType="end"/>
      </w:r>
      <w:r w:rsidRPr="00B44041">
        <w:t xml:space="preserve"> této</w:t>
      </w:r>
      <w:r w:rsidRPr="00184098">
        <w:t xml:space="preserve"> Smlouvy je Provozovatel povinen zaplatit smluvní pokutu ve výši </w:t>
      </w:r>
      <w:r w:rsidR="00AA6555">
        <w:t>3</w:t>
      </w:r>
      <w:r w:rsidRPr="00184098">
        <w:t xml:space="preserve"> smluvních pokutových bodů zvýšenou </w:t>
      </w:r>
      <w:r w:rsidRPr="00E07E93">
        <w:t xml:space="preserve">o </w:t>
      </w:r>
      <w:r w:rsidR="00671535" w:rsidRPr="002333DA">
        <w:t>0,0</w:t>
      </w:r>
      <w:r w:rsidR="00C1572C">
        <w:t>1</w:t>
      </w:r>
      <w:r w:rsidR="00E07E93" w:rsidRPr="002333DA">
        <w:t>5</w:t>
      </w:r>
      <w:r w:rsidRPr="00184098">
        <w:t xml:space="preserve"> smluvního pokutového bodu za každý den prodlení; povinnost předložit zprávu tím nezaniká.</w:t>
      </w:r>
    </w:p>
    <w:p w14:paraId="315C26C6" w14:textId="3D78D14E" w:rsidR="0066100F" w:rsidRPr="00184098" w:rsidRDefault="0066100F" w:rsidP="00AA27F1">
      <w:pPr>
        <w:pStyle w:val="Nadpis4"/>
      </w:pPr>
      <w:r w:rsidRPr="00184098">
        <w:t xml:space="preserve">Při </w:t>
      </w:r>
      <w:r w:rsidRPr="00B44041">
        <w:t xml:space="preserve">záměrném zkreslení vstupů do monitorovacího systému, který zahrnuje monitoring dle čl. </w:t>
      </w:r>
      <w:r w:rsidR="00FD772A">
        <w:fldChar w:fldCharType="begin"/>
      </w:r>
      <w:r w:rsidR="00FD772A">
        <w:instrText xml:space="preserve"> REF _Ref268769203 \w \h  \* MERGEFORMAT </w:instrText>
      </w:r>
      <w:r w:rsidR="00FD772A">
        <w:fldChar w:fldCharType="separate"/>
      </w:r>
      <w:r w:rsidR="001D152C">
        <w:t>14</w:t>
      </w:r>
      <w:r w:rsidR="00FD772A">
        <w:fldChar w:fldCharType="end"/>
      </w:r>
      <w:r w:rsidRPr="00B44041">
        <w:t xml:space="preserve"> této Smlouvy a výkonové ukazatele dle čl. </w:t>
      </w:r>
      <w:r w:rsidR="00FD772A">
        <w:fldChar w:fldCharType="begin"/>
      </w:r>
      <w:r w:rsidR="00FD772A">
        <w:instrText xml:space="preserve"> REF _Ref268771496 \w \h  \* MERGEFORMAT </w:instrText>
      </w:r>
      <w:r w:rsidR="00FD772A">
        <w:fldChar w:fldCharType="separate"/>
      </w:r>
      <w:r w:rsidR="001D152C">
        <w:t>10</w:t>
      </w:r>
      <w:r w:rsidR="00FD772A">
        <w:fldChar w:fldCharType="end"/>
      </w:r>
      <w:r w:rsidRPr="00184098">
        <w:t xml:space="preserve"> této Smlouvy, nebo výstupů z něj je Provozovatel povinen zaplatit smluvní pokutu ve výši </w:t>
      </w:r>
      <w:r w:rsidR="00454CDF">
        <w:t>22</w:t>
      </w:r>
      <w:r w:rsidRPr="00184098">
        <w:t xml:space="preserve"> smluvních pokutových bodů s</w:t>
      </w:r>
      <w:r w:rsidR="008A1FDA">
        <w:t> </w:t>
      </w:r>
      <w:r w:rsidRPr="00184098">
        <w:t>tím</w:t>
      </w:r>
      <w:r w:rsidR="008A1FDA">
        <w:t>,</w:t>
      </w:r>
      <w:r w:rsidRPr="00184098">
        <w:t xml:space="preserve"> že Provozovatel je povinen zaplatit tuto smluvní pokutu pouze jedenkrát ročně.  </w:t>
      </w:r>
    </w:p>
    <w:p w14:paraId="22FC1B65" w14:textId="7C653428" w:rsidR="00F90EE5" w:rsidRPr="00464DD2" w:rsidRDefault="00F90EE5" w:rsidP="00F90EE5">
      <w:pPr>
        <w:pStyle w:val="Nadpis4"/>
      </w:pPr>
      <w:r w:rsidRPr="00464DD2">
        <w:t xml:space="preserve">Při selhání monitorovacího systému, který zahrnuje monitoring dle čl. </w:t>
      </w:r>
      <w:r w:rsidRPr="00464DD2">
        <w:fldChar w:fldCharType="begin"/>
      </w:r>
      <w:r w:rsidRPr="00464DD2">
        <w:instrText xml:space="preserve"> REF _Ref268769203 \w \h </w:instrText>
      </w:r>
      <w:r>
        <w:instrText xml:space="preserve"> \* MERGEFORMAT </w:instrText>
      </w:r>
      <w:r w:rsidRPr="00464DD2">
        <w:fldChar w:fldCharType="separate"/>
      </w:r>
      <w:r>
        <w:t>14</w:t>
      </w:r>
      <w:r w:rsidRPr="00464DD2">
        <w:fldChar w:fldCharType="end"/>
      </w:r>
      <w:r w:rsidRPr="00464DD2">
        <w:t xml:space="preserve"> této Smlouvy a výkonové ukazatele dle čl. </w:t>
      </w:r>
      <w:r w:rsidRPr="00464DD2">
        <w:fldChar w:fldCharType="begin"/>
      </w:r>
      <w:r w:rsidRPr="00464DD2">
        <w:instrText xml:space="preserve"> REF _Ref268771521 \w \h </w:instrText>
      </w:r>
      <w:r>
        <w:instrText xml:space="preserve"> \* MERGEFORMAT </w:instrText>
      </w:r>
      <w:r w:rsidRPr="00464DD2">
        <w:fldChar w:fldCharType="separate"/>
      </w:r>
      <w:r>
        <w:t>10</w:t>
      </w:r>
      <w:r w:rsidRPr="00464DD2">
        <w:fldChar w:fldCharType="end"/>
      </w:r>
      <w:r w:rsidRPr="00464DD2">
        <w:t xml:space="preserve"> této Smlouvy, je Provozovatel povinen zaplatit smluvní pokutu ve výši </w:t>
      </w:r>
      <w:r w:rsidR="00AA6555">
        <w:t>3</w:t>
      </w:r>
      <w:r>
        <w:t xml:space="preserve"> </w:t>
      </w:r>
      <w:r w:rsidRPr="00464DD2">
        <w:t xml:space="preserve">smluvních pokutových bodů za každou událost. Za selhání monitorovacího systému lze pokutovat vícekrát v průběhu jednoho roku, až do celkové výše </w:t>
      </w:r>
      <w:r w:rsidRPr="0008387B">
        <w:t>1</w:t>
      </w:r>
      <w:r>
        <w:t xml:space="preserve">50 </w:t>
      </w:r>
      <w:r w:rsidRPr="00464DD2">
        <w:t>smluvních pokutových bodů za každou událost.</w:t>
      </w:r>
    </w:p>
    <w:p w14:paraId="69642509" w14:textId="77777777" w:rsidR="0066100F" w:rsidRPr="00184098" w:rsidRDefault="0066100F" w:rsidP="0066100F">
      <w:pPr>
        <w:pStyle w:val="Nadpis3"/>
        <w:ind w:left="1080"/>
      </w:pPr>
      <w:r w:rsidRPr="00184098">
        <w:t>Selháním monitorovacího systému je možné označit zejména každý jednotlivý případ, kdy:</w:t>
      </w:r>
    </w:p>
    <w:p w14:paraId="41EDAC5A" w14:textId="5CFA5F2D" w:rsidR="0066100F" w:rsidRPr="00CC54EB" w:rsidRDefault="0066100F" w:rsidP="008E7F64">
      <w:pPr>
        <w:pStyle w:val="Nadpis5"/>
      </w:pPr>
      <w:r w:rsidRPr="00CC54EB">
        <w:lastRenderedPageBreak/>
        <w:t xml:space="preserve">Provozovatel nezajistil sledování a bezchybné zaznamenání všech dat potřebných k vyhodnocení výkonových ukazatelů uvedených ve </w:t>
      </w:r>
      <w:r>
        <w:t>S</w:t>
      </w:r>
      <w:r w:rsidRPr="00CC54EB">
        <w:t>mlouvě a jejich přílohách, tj. data nelze použít pro stanovení výkonových ukazatelů (např. chybí údaje o ukončení Opravy);</w:t>
      </w:r>
    </w:p>
    <w:p w14:paraId="55F9C99E" w14:textId="57600547" w:rsidR="0066100F" w:rsidRPr="00B44041" w:rsidRDefault="0066100F" w:rsidP="008E7F64">
      <w:pPr>
        <w:pStyle w:val="Nadpis5"/>
      </w:pPr>
      <w:r w:rsidRPr="00CC54EB">
        <w:t xml:space="preserve">Provozovatel znemožnil jakýmkoliv způsobem Vlastníkovi provést činnosti, ke kterým je </w:t>
      </w:r>
      <w:r w:rsidRPr="00B44041">
        <w:t xml:space="preserve">oprávněn dle čl. </w:t>
      </w:r>
      <w:r w:rsidR="001033AC" w:rsidRPr="00B44041">
        <w:fldChar w:fldCharType="begin"/>
      </w:r>
      <w:r w:rsidRPr="00B44041">
        <w:instrText xml:space="preserve"> REF _Ref268771568 \w \h </w:instrText>
      </w:r>
      <w:r w:rsidR="00B44041">
        <w:instrText xml:space="preserve"> \* MERGEFORMAT </w:instrText>
      </w:r>
      <w:r w:rsidR="001033AC" w:rsidRPr="00B44041">
        <w:fldChar w:fldCharType="separate"/>
      </w:r>
      <w:r w:rsidR="001D152C">
        <w:t>14.2</w:t>
      </w:r>
      <w:r w:rsidR="001033AC" w:rsidRPr="00B44041">
        <w:fldChar w:fldCharType="end"/>
      </w:r>
      <w:r w:rsidR="00B44041">
        <w:t xml:space="preserve"> </w:t>
      </w:r>
      <w:r w:rsidRPr="00B44041">
        <w:t>této Smlouvy;</w:t>
      </w:r>
    </w:p>
    <w:p w14:paraId="6AB892D4" w14:textId="77777777" w:rsidR="0066100F" w:rsidRPr="00B44041" w:rsidRDefault="0066100F" w:rsidP="008E7F64">
      <w:pPr>
        <w:pStyle w:val="Nadpis5"/>
      </w:pPr>
      <w:r w:rsidRPr="00B44041">
        <w:t>Provozovatel chybně vyhodnotil jednotlivé výkonové ukazatele; nebo</w:t>
      </w:r>
    </w:p>
    <w:p w14:paraId="45E5C674" w14:textId="77777777" w:rsidR="0066100F" w:rsidRPr="00B44041" w:rsidRDefault="0066100F" w:rsidP="008E7F64">
      <w:pPr>
        <w:pStyle w:val="Nadpis5"/>
      </w:pPr>
      <w:r w:rsidRPr="00B44041">
        <w:t>Provozovatel chybně vyhodnotil jednotlivé smluvní pokuty vztahující se k výkonovým ukazatelům či monitoringu.</w:t>
      </w:r>
    </w:p>
    <w:p w14:paraId="1AFB1826" w14:textId="272E1B96" w:rsidR="0066100F" w:rsidRPr="000D2992" w:rsidRDefault="0066100F" w:rsidP="00AA27F1">
      <w:pPr>
        <w:pStyle w:val="Nadpis4"/>
      </w:pPr>
      <w:r w:rsidRPr="00B44041">
        <w:t xml:space="preserve">Při porušení povinností stanovených v čl. </w:t>
      </w:r>
      <w:r w:rsidR="00FD772A">
        <w:fldChar w:fldCharType="begin"/>
      </w:r>
      <w:r w:rsidR="00FD772A">
        <w:instrText xml:space="preserve"> REF _Ref268771587 \w \h  \* MERGEFORMAT </w:instrText>
      </w:r>
      <w:r w:rsidR="00FD772A">
        <w:fldChar w:fldCharType="separate"/>
      </w:r>
      <w:r w:rsidR="001D152C">
        <w:t>21</w:t>
      </w:r>
      <w:r w:rsidR="00FD772A">
        <w:fldChar w:fldCharType="end"/>
      </w:r>
      <w:r w:rsidRPr="00B44041">
        <w:t xml:space="preserve"> této</w:t>
      </w:r>
      <w:r w:rsidRPr="000D2992">
        <w:t xml:space="preserve"> Smlouvy ve sjednané lhůtě je Provozovatel povinen zaplatit smluvní pokutu ve výši </w:t>
      </w:r>
      <w:r w:rsidR="00E07E93" w:rsidRPr="002333DA">
        <w:t>0,2</w:t>
      </w:r>
      <w:r w:rsidRPr="002333DA">
        <w:t xml:space="preserve"> smluvních pokutových bodů zvýšenou o </w:t>
      </w:r>
      <w:r w:rsidR="0072536B">
        <w:t>0,</w:t>
      </w:r>
      <w:r w:rsidR="00E07E93" w:rsidRPr="002333DA">
        <w:t>2</w:t>
      </w:r>
      <w:r w:rsidRPr="002333DA">
        <w:t xml:space="preserve"> smluvního pokutového bodu za každý den prodlení.</w:t>
      </w:r>
      <w:r w:rsidRPr="000D2992">
        <w:t xml:space="preserve"> </w:t>
      </w:r>
    </w:p>
    <w:p w14:paraId="2DDA32A3" w14:textId="77777777" w:rsidR="00C05705" w:rsidRDefault="00C05705" w:rsidP="003D536A">
      <w:pPr>
        <w:pStyle w:val="Nadpis2"/>
      </w:pPr>
      <w:bookmarkStart w:id="391" w:name="_Toc57977275"/>
      <w:r>
        <w:t>Splatnost a způsob úhrady smluvních pokut</w:t>
      </w:r>
      <w:bookmarkEnd w:id="391"/>
    </w:p>
    <w:p w14:paraId="26D55FF9" w14:textId="77777777" w:rsidR="00D62A5C" w:rsidRPr="00184098" w:rsidRDefault="00D62A5C" w:rsidP="00AA27F1">
      <w:pPr>
        <w:pStyle w:val="Nadpis4"/>
      </w:pPr>
      <w:r w:rsidRPr="00184098">
        <w:t xml:space="preserve">Smluvní pokuty dle smluvních pokutových bodů za neplnění </w:t>
      </w:r>
      <w:r w:rsidR="00CC54EB">
        <w:t xml:space="preserve">smluvních </w:t>
      </w:r>
      <w:r w:rsidRPr="00184098">
        <w:t xml:space="preserve">výkonových ukazatelů jsou splatné jednou ročně, a to bezhotovostní platbou na účet Vlastníka do 30 kalendářních dnů </w:t>
      </w:r>
      <w:r w:rsidRPr="00B44041">
        <w:t>od data sjednaného pro předložení roční zprávy o provozování. Pokud nastane situace</w:t>
      </w:r>
      <w:r w:rsidR="0066100F" w:rsidRPr="00B44041">
        <w:t xml:space="preserve"> </w:t>
      </w:r>
      <w:r w:rsidR="007F3A0D" w:rsidRPr="00B44041">
        <w:t xml:space="preserve">podle čl. </w:t>
      </w:r>
      <w:r w:rsidR="0011093F" w:rsidRPr="00B44041">
        <w:t>17.3</w:t>
      </w:r>
      <w:r w:rsidR="007F3A0D" w:rsidRPr="00B44041">
        <w:t xml:space="preserve"> této Smlouvy, </w:t>
      </w:r>
      <w:r w:rsidRPr="00B44041">
        <w:t>kdy je Provozovatel povinen zaplatit jiné smluvní pokuty dle této Smlouvy než za neplnění výkonových ukazatelů, učiní tak na základě písemné výzvy Vlastníka bezhotovostní platbou na účet Vlastníka se splatností 30 kalendářních</w:t>
      </w:r>
      <w:r w:rsidRPr="00184098">
        <w:t xml:space="preserve"> dnů od zaslání výzvy.</w:t>
      </w:r>
    </w:p>
    <w:p w14:paraId="62CF953E" w14:textId="05E81027" w:rsidR="00D62A5C" w:rsidRPr="00184098" w:rsidRDefault="00D62A5C" w:rsidP="00AA27F1">
      <w:pPr>
        <w:pStyle w:val="Nadpis4"/>
      </w:pPr>
      <w:r w:rsidRPr="00184098">
        <w:t xml:space="preserve">Smluvní pokuta, kterou je Provozovatel povinen hradit Vlastníkovi dle systému smluvních pokutových bodů, se snižuje o částku, která byla Provozovateli pravomocně stanovena z titulu veřejnoprávní sankce za porušení téže povinnosti a Provozovatelem skutečně zaplacena. Pokud dojde k pravomocnému uložení veřejnoprávní sankce poté, co již byla Provozovatelem smluvní pokuta uhrazena, zavazuje se jí Vlastník ve výši, v níž na ni dle věty předchozí nemá nárok, vrátit, a to </w:t>
      </w:r>
      <w:r w:rsidRPr="00B44041">
        <w:t>do 60 dnů ode dne doručení výzvy a doložení výše a zaplacení příslušné veřejnoprávní sankce.</w:t>
      </w:r>
      <w:r w:rsidRPr="00184098">
        <w:t xml:space="preserve">  </w:t>
      </w:r>
    </w:p>
    <w:p w14:paraId="509D57CB" w14:textId="77777777" w:rsidR="00D62A5C" w:rsidRPr="00184098" w:rsidRDefault="00D62A5C" w:rsidP="00AA27F1">
      <w:pPr>
        <w:pStyle w:val="Nadpis4"/>
      </w:pPr>
      <w:r w:rsidRPr="00184098">
        <w:t xml:space="preserve">Zaplacením smluvní pokuty nezaniká povinnost, jejíž splnění bylo smluvní pokutou zajištěno. Zaplacení smluvní pokuty nemá vliv na nárok na náhradu škody způsobené porušením smluvní povinnosti ani na její výši. Právo na zaplacení smluvní pokuty zůstává zachováno </w:t>
      </w:r>
      <w:r w:rsidR="008A1FDA">
        <w:br/>
      </w:r>
      <w:r w:rsidRPr="00184098">
        <w:t xml:space="preserve">i po </w:t>
      </w:r>
      <w:r w:rsidR="007F3A0D">
        <w:t>ukončení</w:t>
      </w:r>
      <w:r w:rsidR="007F3A0D" w:rsidRPr="00184098">
        <w:t xml:space="preserve"> </w:t>
      </w:r>
      <w:r w:rsidRPr="00184098">
        <w:t xml:space="preserve">této </w:t>
      </w:r>
      <w:r w:rsidR="007F3A0D">
        <w:t>S</w:t>
      </w:r>
      <w:r w:rsidRPr="00184098">
        <w:t xml:space="preserve">mlouvy. </w:t>
      </w:r>
    </w:p>
    <w:p w14:paraId="3F3DF2A5" w14:textId="77777777" w:rsidR="00CC54EB" w:rsidRDefault="008377D1" w:rsidP="00496C92">
      <w:pPr>
        <w:pStyle w:val="Nadpis1"/>
      </w:pPr>
      <w:bookmarkStart w:id="392" w:name="_Ref268767834"/>
      <w:bookmarkStart w:id="393" w:name="_Toc57977276"/>
      <w:r>
        <w:t>LIBERAČNÍ UDÁLOST</w:t>
      </w:r>
      <w:bookmarkEnd w:id="392"/>
      <w:bookmarkEnd w:id="393"/>
    </w:p>
    <w:p w14:paraId="46926CFF" w14:textId="77777777" w:rsidR="00496C92" w:rsidRDefault="00496C92" w:rsidP="003D536A">
      <w:pPr>
        <w:pStyle w:val="Nadpis2"/>
      </w:pPr>
      <w:bookmarkStart w:id="394" w:name="_Ref268766858"/>
      <w:bookmarkStart w:id="395" w:name="_Toc57977277"/>
      <w:r>
        <w:t xml:space="preserve">Definice Liberační </w:t>
      </w:r>
      <w:r w:rsidR="007F3A0D">
        <w:t>U</w:t>
      </w:r>
      <w:r>
        <w:t>dálosti</w:t>
      </w:r>
      <w:bookmarkEnd w:id="394"/>
      <w:bookmarkEnd w:id="395"/>
    </w:p>
    <w:p w14:paraId="7A6C504B" w14:textId="77777777" w:rsidR="00D62A5C" w:rsidRPr="00184098" w:rsidRDefault="00D62A5C" w:rsidP="00496C92">
      <w:pPr>
        <w:pStyle w:val="Nadpis3"/>
      </w:pPr>
      <w:r w:rsidRPr="00184098">
        <w:t xml:space="preserve">Liberační </w:t>
      </w:r>
      <w:r w:rsidR="00AE6C99">
        <w:t>u</w:t>
      </w:r>
      <w:r w:rsidRPr="00184098">
        <w:t xml:space="preserve">dálosti představují okolnosti vylučující </w:t>
      </w:r>
      <w:r w:rsidR="0011093F">
        <w:t>povinnost</w:t>
      </w:r>
      <w:r w:rsidR="0011093F" w:rsidRPr="00184098">
        <w:t xml:space="preserve"> </w:t>
      </w:r>
      <w:r w:rsidRPr="00184098">
        <w:t xml:space="preserve">Provozovatele platit </w:t>
      </w:r>
      <w:r w:rsidR="0069378B">
        <w:t>s</w:t>
      </w:r>
      <w:r w:rsidRPr="00184098">
        <w:t>mluvní pokutu za porušení povinností dle této Smlouvy</w:t>
      </w:r>
      <w:r w:rsidR="00AE6C99">
        <w:t xml:space="preserve"> v rozsahu stanoveném touto Smlouv</w:t>
      </w:r>
      <w:r w:rsidR="00606A9A">
        <w:t>o</w:t>
      </w:r>
      <w:r w:rsidR="00AE6C99">
        <w:t xml:space="preserve">u (dále jen </w:t>
      </w:r>
      <w:r w:rsidR="00AE6C99" w:rsidRPr="006C327D">
        <w:rPr>
          <w:b/>
        </w:rPr>
        <w:t>„Liberační Událost“</w:t>
      </w:r>
      <w:r w:rsidR="00AE6C99" w:rsidRPr="0083666F">
        <w:t>)</w:t>
      </w:r>
      <w:r w:rsidRPr="00E324A3">
        <w:t xml:space="preserve">. </w:t>
      </w:r>
      <w:r w:rsidR="0011093F" w:rsidRPr="00E324A3">
        <w:t>Z</w:t>
      </w:r>
      <w:r w:rsidR="0011093F" w:rsidRPr="00C573E1">
        <w:t xml:space="preserve">a </w:t>
      </w:r>
      <w:r w:rsidRPr="00522257">
        <w:t xml:space="preserve">Liberační </w:t>
      </w:r>
      <w:r w:rsidR="001B1147" w:rsidRPr="00C57487">
        <w:t>Události</w:t>
      </w:r>
      <w:r w:rsidRPr="008B6512">
        <w:t xml:space="preserve"> s</w:t>
      </w:r>
      <w:r w:rsidRPr="00F90B30">
        <w:t xml:space="preserve">e </w:t>
      </w:r>
      <w:r w:rsidR="0011093F" w:rsidRPr="00F90B30">
        <w:t xml:space="preserve">považují </w:t>
      </w:r>
      <w:r w:rsidRPr="009D450F">
        <w:t>obdobně</w:t>
      </w:r>
      <w:r w:rsidR="0011093F" w:rsidRPr="009D450F">
        <w:t xml:space="preserve"> případy dle</w:t>
      </w:r>
      <w:r w:rsidRPr="009D450F">
        <w:t xml:space="preserve"> ustanovení </w:t>
      </w:r>
      <w:r w:rsidR="00447D46" w:rsidRPr="009D450F">
        <w:t xml:space="preserve">§ 2913, odst.2 </w:t>
      </w:r>
      <w:r w:rsidRPr="008E197A">
        <w:t xml:space="preserve">zákona č. </w:t>
      </w:r>
      <w:r w:rsidR="00447D46" w:rsidRPr="007B6D45">
        <w:t>89/2012Sb., občanský zákoník</w:t>
      </w:r>
      <w:r w:rsidRPr="007B6D45">
        <w:t>, v</w:t>
      </w:r>
      <w:r w:rsidR="0069378B" w:rsidRPr="007B6D45">
        <w:t>e znění</w:t>
      </w:r>
      <w:r w:rsidR="0069378B">
        <w:t xml:space="preserve"> pozdějších předpisů</w:t>
      </w:r>
      <w:r w:rsidRPr="00184098">
        <w:t>.</w:t>
      </w:r>
    </w:p>
    <w:p w14:paraId="28514F66" w14:textId="77777777" w:rsidR="00D62A5C" w:rsidRPr="00184098" w:rsidRDefault="00D62A5C" w:rsidP="00496C92">
      <w:pPr>
        <w:pStyle w:val="Nadpis3"/>
      </w:pPr>
      <w:r w:rsidRPr="00184098">
        <w:t xml:space="preserve">Za Liberační </w:t>
      </w:r>
      <w:r w:rsidR="0069378B">
        <w:t>U</w:t>
      </w:r>
      <w:r w:rsidRPr="00184098">
        <w:t xml:space="preserve">dálost se také považuje situace, kdy Vlastník: </w:t>
      </w:r>
    </w:p>
    <w:p w14:paraId="525FC329" w14:textId="269AB049" w:rsidR="00D62A5C" w:rsidRPr="00184098" w:rsidRDefault="00D62A5C" w:rsidP="00AA27F1">
      <w:pPr>
        <w:pStyle w:val="Nadpis4"/>
      </w:pPr>
      <w:r w:rsidRPr="00B44041">
        <w:t xml:space="preserve">neakceptuje návrh Provozovatele k Plánu Obnovy splňující podmínky dle čl. </w:t>
      </w:r>
      <w:r w:rsidR="001033AC" w:rsidRPr="00B44041">
        <w:fldChar w:fldCharType="begin"/>
      </w:r>
      <w:r w:rsidR="00B86092" w:rsidRPr="00B44041">
        <w:instrText xml:space="preserve"> REF _Ref268768591 \w \h </w:instrText>
      </w:r>
      <w:r w:rsidR="00B44041">
        <w:instrText xml:space="preserve"> \* MERGEFORMAT </w:instrText>
      </w:r>
      <w:r w:rsidR="001033AC" w:rsidRPr="00B44041">
        <w:fldChar w:fldCharType="separate"/>
      </w:r>
      <w:r w:rsidR="001D152C">
        <w:t>11.3(c)</w:t>
      </w:r>
      <w:r w:rsidR="001033AC" w:rsidRPr="00B44041">
        <w:fldChar w:fldCharType="end"/>
      </w:r>
      <w:r w:rsidRPr="00B44041">
        <w:t xml:space="preserve"> </w:t>
      </w:r>
      <w:r w:rsidR="008A1FDA" w:rsidRPr="00B44041">
        <w:br/>
      </w:r>
      <w:r w:rsidRPr="00B44041">
        <w:t>a současně Provozovatel prokáže příčinnou souvislost mezi konkrétním nesplněním určité</w:t>
      </w:r>
      <w:r w:rsidRPr="00184098">
        <w:t xml:space="preserve"> smluvní povinnosti a částí Kanalizac</w:t>
      </w:r>
      <w:r w:rsidR="0069378B">
        <w:t>e</w:t>
      </w:r>
      <w:r w:rsidRPr="00184098">
        <w:t>, která byla předmětem návrhu Provozovatele na zařazení do Plánu Obnovy, nebo</w:t>
      </w:r>
    </w:p>
    <w:p w14:paraId="3ECEE432" w14:textId="77777777" w:rsidR="00AE6C99" w:rsidRPr="00AE6C99" w:rsidRDefault="00D62A5C" w:rsidP="00AA27F1">
      <w:pPr>
        <w:pStyle w:val="Nadpis4"/>
      </w:pPr>
      <w:r w:rsidRPr="00184098">
        <w:lastRenderedPageBreak/>
        <w:t xml:space="preserve">nerealizoval určitou akci dle schváleného Plánu Obnovy a Provozovatel prokáže příčinnou souvislost mezi konkrétním nesplněním určité smluvní povinnosti a částí Kanalizací, na které nebyla provedena Obnova dle Plánu </w:t>
      </w:r>
      <w:r w:rsidR="0069378B">
        <w:t>O</w:t>
      </w:r>
      <w:r w:rsidRPr="00184098">
        <w:t xml:space="preserve">bnovy.  </w:t>
      </w:r>
    </w:p>
    <w:p w14:paraId="22152603" w14:textId="77777777" w:rsidR="00496C92" w:rsidRDefault="00496C92" w:rsidP="003D536A">
      <w:pPr>
        <w:pStyle w:val="Nadpis2"/>
      </w:pPr>
      <w:bookmarkStart w:id="396" w:name="_Toc57977278"/>
      <w:r>
        <w:t xml:space="preserve">Informování o vzniku Liberační </w:t>
      </w:r>
      <w:r w:rsidR="0069378B">
        <w:t>U</w:t>
      </w:r>
      <w:r>
        <w:t>dálosti</w:t>
      </w:r>
      <w:bookmarkEnd w:id="396"/>
    </w:p>
    <w:p w14:paraId="205FFE62" w14:textId="77777777" w:rsidR="00D62A5C" w:rsidRPr="00184098" w:rsidRDefault="00D62A5C" w:rsidP="00496C92">
      <w:pPr>
        <w:pStyle w:val="Nadpis3"/>
      </w:pPr>
      <w:r w:rsidRPr="00184098">
        <w:t xml:space="preserve">Provozovatel je povinen oznámit Vlastníkovi vznik Liberační </w:t>
      </w:r>
      <w:r w:rsidR="0069378B">
        <w:t>U</w:t>
      </w:r>
      <w:r w:rsidRPr="00184098">
        <w:t xml:space="preserve">dálosti bez zbytečného odkladu, nejpozději však do 3 (slovy: tří) dnů poté, co zjistí, že nastala Liberační </w:t>
      </w:r>
      <w:r w:rsidR="0069378B">
        <w:t>U</w:t>
      </w:r>
      <w:r w:rsidRPr="00184098">
        <w:t>dálost. Dále je povinen nejpozději do 14 (slovy: čtrnácti) dnů poté, co bylo Vlastníkovi doručeno výše uvedené oznámení, předat Vlastníkovi dokument obsahující:</w:t>
      </w:r>
    </w:p>
    <w:p w14:paraId="1DAEBF69" w14:textId="77777777" w:rsidR="00D62A5C" w:rsidRPr="00184098" w:rsidRDefault="00D62A5C" w:rsidP="00AA27F1">
      <w:pPr>
        <w:pStyle w:val="Nadpis4"/>
      </w:pPr>
      <w:r w:rsidRPr="00184098">
        <w:t xml:space="preserve">úplné písemné vysvětlení Liberační </w:t>
      </w:r>
      <w:r w:rsidR="0069378B">
        <w:t>U</w:t>
      </w:r>
      <w:r w:rsidRPr="00184098">
        <w:t xml:space="preserve">dálosti a uvedení závazků Provozovatele, které není možné v důsledku Liberační </w:t>
      </w:r>
      <w:r w:rsidR="0069378B">
        <w:t>U</w:t>
      </w:r>
      <w:r w:rsidRPr="00184098">
        <w:t>dálosti splnit;</w:t>
      </w:r>
    </w:p>
    <w:p w14:paraId="53F1CF66" w14:textId="77777777" w:rsidR="00D62A5C" w:rsidRPr="00184098" w:rsidRDefault="00D62A5C" w:rsidP="00AA27F1">
      <w:pPr>
        <w:pStyle w:val="Nadpis4"/>
      </w:pPr>
      <w:r w:rsidRPr="00184098">
        <w:t xml:space="preserve">způsob, jakým navrhuje odstranit/odstranil následky způsobené Liberační </w:t>
      </w:r>
      <w:r w:rsidR="0069378B">
        <w:t>U</w:t>
      </w:r>
      <w:r w:rsidRPr="00184098">
        <w:t xml:space="preserve">dálostí včetně základní kalkulace předpokládaných/vynaložených nákladů, </w:t>
      </w:r>
      <w:r w:rsidR="00E94051">
        <w:t>navržení</w:t>
      </w:r>
      <w:r w:rsidR="00E94051" w:rsidRPr="00184098">
        <w:t xml:space="preserve"> </w:t>
      </w:r>
      <w:r w:rsidRPr="00184098">
        <w:t xml:space="preserve">Smluvní </w:t>
      </w:r>
      <w:r w:rsidR="0069378B">
        <w:t>S</w:t>
      </w:r>
      <w:r w:rsidRPr="00184098">
        <w:t xml:space="preserve">trany, která má být dle názoru Provozovatele odpovědná za odstranění následků a termín předpokládaného úplného odstranění následků Liberační </w:t>
      </w:r>
      <w:r w:rsidR="0069378B">
        <w:t>U</w:t>
      </w:r>
      <w:r w:rsidRPr="00184098">
        <w:t xml:space="preserve">dálosti. </w:t>
      </w:r>
    </w:p>
    <w:p w14:paraId="7EAE54FE" w14:textId="77777777" w:rsidR="00D62A5C" w:rsidRPr="00184098" w:rsidRDefault="00D62A5C" w:rsidP="00496C92">
      <w:pPr>
        <w:pStyle w:val="Nadpis3"/>
      </w:pPr>
      <w:r w:rsidRPr="00184098">
        <w:t xml:space="preserve">V případě, že Provozovatel nesplní řádně a včas povinnosti dle tohoto článku Smlouvy, je povinen plnit veškeré své povinnosti tak, jakoby Liberační </w:t>
      </w:r>
      <w:r w:rsidR="0069378B">
        <w:t>U</w:t>
      </w:r>
      <w:r w:rsidRPr="00184098">
        <w:t xml:space="preserve">dálost nenastala. </w:t>
      </w:r>
    </w:p>
    <w:p w14:paraId="00FF856B" w14:textId="77777777" w:rsidR="00496C92" w:rsidRDefault="00496C92" w:rsidP="003D536A">
      <w:pPr>
        <w:pStyle w:val="Nadpis2"/>
      </w:pPr>
      <w:bookmarkStart w:id="397" w:name="_Toc57977279"/>
      <w:r>
        <w:t xml:space="preserve">Důsledky </w:t>
      </w:r>
      <w:r w:rsidR="0069378B">
        <w:t>uplatnění práva z</w:t>
      </w:r>
      <w:r>
        <w:t xml:space="preserve"> Liberační </w:t>
      </w:r>
      <w:r w:rsidR="0069378B">
        <w:t>U</w:t>
      </w:r>
      <w:r>
        <w:t>dálosti</w:t>
      </w:r>
      <w:bookmarkEnd w:id="397"/>
    </w:p>
    <w:p w14:paraId="65AE1822" w14:textId="77777777" w:rsidR="00D62A5C" w:rsidRPr="00184098" w:rsidRDefault="00D62A5C" w:rsidP="00496C92">
      <w:pPr>
        <w:pStyle w:val="Nadpis3"/>
      </w:pPr>
      <w:r w:rsidRPr="00184098">
        <w:t>V souvislosti s porušením závazků Provozovatele vyplývajících z této Smlouvy, které bylo způsobeno řádně oznámen</w:t>
      </w:r>
      <w:r w:rsidR="004506EC">
        <w:t>ou</w:t>
      </w:r>
      <w:r w:rsidRPr="00184098">
        <w:t xml:space="preserve"> Liberační Událostí, není Vlastník oprávněn:</w:t>
      </w:r>
    </w:p>
    <w:p w14:paraId="62E0CE61" w14:textId="77777777" w:rsidR="00D62A5C" w:rsidRPr="00184098" w:rsidRDefault="00D62A5C" w:rsidP="00AA27F1">
      <w:pPr>
        <w:pStyle w:val="Nadpis4"/>
      </w:pPr>
      <w:r w:rsidRPr="00184098">
        <w:t>uplatnit své právo předčasného ukončení této Smlouvy,</w:t>
      </w:r>
    </w:p>
    <w:p w14:paraId="655A5878" w14:textId="77777777" w:rsidR="00D62A5C" w:rsidRPr="00184098" w:rsidRDefault="00D62A5C" w:rsidP="00AA27F1">
      <w:pPr>
        <w:pStyle w:val="Nadpis4"/>
      </w:pPr>
      <w:r w:rsidRPr="00184098">
        <w:t xml:space="preserve">uplatnit svá práva vyplývající z povinnosti Provozovatele platit Vlastníkovi příslušnou(é) </w:t>
      </w:r>
      <w:r w:rsidR="0069378B">
        <w:t>s</w:t>
      </w:r>
      <w:r w:rsidRPr="00184098">
        <w:t xml:space="preserve">mluvní </w:t>
      </w:r>
      <w:r w:rsidR="0069378B">
        <w:t>p</w:t>
      </w:r>
      <w:r w:rsidRPr="00184098">
        <w:t xml:space="preserve">okutu(y) a současně není Vlastník oprávněn uplatnit své právo k započítávání příslušných smluvních pokutových bodů odpovídajících takové(ým) </w:t>
      </w:r>
      <w:r w:rsidR="0069378B">
        <w:t>s</w:t>
      </w:r>
      <w:r w:rsidRPr="00184098">
        <w:t xml:space="preserve">mluvní(m) </w:t>
      </w:r>
      <w:r w:rsidR="0069378B">
        <w:t>p</w:t>
      </w:r>
      <w:r w:rsidRPr="00184098">
        <w:t xml:space="preserve">okutě(ám), které byly vyvolány Liberační Událostí, a to po dobu trvání Liberační Události a doby nezbytné k odstranění jejích </w:t>
      </w:r>
      <w:r w:rsidR="009E5240">
        <w:t>ná</w:t>
      </w:r>
      <w:r w:rsidR="009E5240" w:rsidRPr="00184098">
        <w:t>sledků</w:t>
      </w:r>
      <w:r w:rsidRPr="00184098">
        <w:t xml:space="preserve">. </w:t>
      </w:r>
    </w:p>
    <w:p w14:paraId="5600EFC0" w14:textId="77777777" w:rsidR="00496C92" w:rsidRDefault="00AE6C99" w:rsidP="003D536A">
      <w:pPr>
        <w:pStyle w:val="Nadpis2"/>
      </w:pPr>
      <w:bookmarkStart w:id="398" w:name="_Toc57977280"/>
      <w:r>
        <w:t>Doplňující</w:t>
      </w:r>
      <w:r w:rsidR="0069378B">
        <w:t xml:space="preserve"> ustanovení</w:t>
      </w:r>
      <w:r>
        <w:t xml:space="preserve"> k úpravě Liberační Události</w:t>
      </w:r>
      <w:bookmarkEnd w:id="398"/>
    </w:p>
    <w:p w14:paraId="7CFA71C3" w14:textId="77777777" w:rsidR="00D62A5C" w:rsidRPr="00184098" w:rsidRDefault="00D62A5C" w:rsidP="00AA27F1">
      <w:pPr>
        <w:pStyle w:val="Nadpis4"/>
      </w:pPr>
      <w:r w:rsidRPr="00184098">
        <w:t xml:space="preserve">Vlastník hradí náklady a rozhoduje o způsobu odstranění následků Liberační </w:t>
      </w:r>
      <w:r w:rsidR="0069378B">
        <w:t>U</w:t>
      </w:r>
      <w:r w:rsidRPr="00184098">
        <w:t xml:space="preserve">dálosti. Provozovatel je povinen poskytovat Vlastníkovi přiměřenou součinnost dle jeho pokynů. </w:t>
      </w:r>
    </w:p>
    <w:p w14:paraId="2EEB3DF4" w14:textId="77777777" w:rsidR="00D62A5C" w:rsidRPr="00184098" w:rsidRDefault="00D62A5C" w:rsidP="00AA27F1">
      <w:pPr>
        <w:pStyle w:val="Nadpis4"/>
      </w:pPr>
      <w:r w:rsidRPr="00184098">
        <w:t xml:space="preserve">Plnění povinností Provozovatele stanovených touto Smlouvou (znemožněných Liberační Událostí) je omezeno pouze na dobu trvání Liberační </w:t>
      </w:r>
      <w:r w:rsidR="005F58F5">
        <w:t>Události včetně doby nezbytné k </w:t>
      </w:r>
      <w:r w:rsidRPr="00184098">
        <w:t>odstranění následků Liberační Události bránících řádnému plnění povinností Provozovatele, Provozovatel je povinen odstranit následky Liberační Události v době přiměřené povaze Liberační Události a v souladu se Zavedenou Odbornou Praxí.</w:t>
      </w:r>
    </w:p>
    <w:p w14:paraId="11B473B7" w14:textId="77777777" w:rsidR="00D62A5C" w:rsidRPr="00184098" w:rsidRDefault="00D62A5C" w:rsidP="00AA27F1">
      <w:pPr>
        <w:pStyle w:val="Nadpis4"/>
      </w:pPr>
      <w:r w:rsidRPr="00184098">
        <w:t>Vlastník je povinen řádně uplatňovat veškeré své nároky z titulu odpovědnosti za škodu ve vztahu k</w:t>
      </w:r>
      <w:r w:rsidR="00237C4C">
        <w:t>e</w:t>
      </w:r>
      <w:r w:rsidRPr="00184098">
        <w:t xml:space="preserve"> Kanalizac</w:t>
      </w:r>
      <w:r w:rsidR="0069378B">
        <w:t>i</w:t>
      </w:r>
      <w:r w:rsidRPr="00184098">
        <w:t xml:space="preserve"> vůči třetím osobám ve všech případech, kdy to po něm lze rozumně pož</w:t>
      </w:r>
      <w:r w:rsidR="00606A9A">
        <w:t>ad</w:t>
      </w:r>
      <w:r w:rsidRPr="00184098">
        <w:t>ovat a takový postup se jeví být efektivní; plnění takto získané Vlastník použije k odstranění příslušné škody.</w:t>
      </w:r>
    </w:p>
    <w:p w14:paraId="52C7DE30" w14:textId="77777777" w:rsidR="00496C92" w:rsidRPr="00496C92" w:rsidRDefault="0069378B" w:rsidP="00496C92">
      <w:pPr>
        <w:pStyle w:val="Nadpis1"/>
      </w:pPr>
      <w:bookmarkStart w:id="399" w:name="_Ref268780665"/>
      <w:bookmarkStart w:id="400" w:name="_Toc57977281"/>
      <w:r>
        <w:lastRenderedPageBreak/>
        <w:t xml:space="preserve">ODPOVĚDNOST ZA ŠKODU, </w:t>
      </w:r>
      <w:r w:rsidR="00753318">
        <w:t>POJIŠTĚNÍ</w:t>
      </w:r>
      <w:r w:rsidR="00AE6C99">
        <w:t xml:space="preserve"> </w:t>
      </w:r>
      <w:r w:rsidR="00753318">
        <w:t>A</w:t>
      </w:r>
      <w:r w:rsidR="00AE6C99">
        <w:t xml:space="preserve"> </w:t>
      </w:r>
      <w:r>
        <w:t>JISTOTA</w:t>
      </w:r>
      <w:bookmarkEnd w:id="399"/>
      <w:bookmarkEnd w:id="400"/>
      <w:r>
        <w:t xml:space="preserve"> </w:t>
      </w:r>
    </w:p>
    <w:p w14:paraId="58A3C5CE" w14:textId="77777777" w:rsidR="00BA2212" w:rsidRDefault="00BA2212" w:rsidP="003D536A">
      <w:pPr>
        <w:pStyle w:val="Nadpis2"/>
      </w:pPr>
      <w:bookmarkStart w:id="401" w:name="_Toc57977282"/>
      <w:r>
        <w:t>Odpovědnost za škodu</w:t>
      </w:r>
      <w:bookmarkEnd w:id="401"/>
    </w:p>
    <w:p w14:paraId="1DE85F08" w14:textId="77777777" w:rsidR="00411B71" w:rsidRDefault="00411B71" w:rsidP="00AA27F1">
      <w:pPr>
        <w:pStyle w:val="Nadpis4"/>
      </w:pPr>
      <w:r>
        <w:t>Každá Smluvní Strana odpovídá druhé Smluvní Straně za škodu způsobenou porušením povinností z této Smlouvy, ledaže prokáže, že porušení povinností bylo způsobeno okolnostmi vylučujícími odpovědnost.</w:t>
      </w:r>
    </w:p>
    <w:p w14:paraId="76927EA9" w14:textId="77777777" w:rsidR="00D62A5C" w:rsidRDefault="00D62A5C" w:rsidP="00AA27F1">
      <w:pPr>
        <w:pStyle w:val="Nadpis4"/>
      </w:pPr>
      <w:r w:rsidRPr="00184098">
        <w:t xml:space="preserve">Provozovatel je odpovědný za škodu vzniklou jeho činností podle této Smlouvy Vlastníkovi i třetím osobám v rozsahu daném právními předpisy. </w:t>
      </w:r>
    </w:p>
    <w:p w14:paraId="6D12018B" w14:textId="77777777" w:rsidR="00AE6C99" w:rsidRDefault="00AE6C99" w:rsidP="003D536A">
      <w:pPr>
        <w:pStyle w:val="Nadpis2"/>
      </w:pPr>
      <w:bookmarkStart w:id="402" w:name="_Ref268771966"/>
      <w:bookmarkStart w:id="403" w:name="_Toc57977283"/>
      <w:r>
        <w:t>Pojištění</w:t>
      </w:r>
      <w:bookmarkEnd w:id="402"/>
      <w:bookmarkEnd w:id="403"/>
    </w:p>
    <w:p w14:paraId="66D21DEA" w14:textId="77777777" w:rsidR="00AE6C99" w:rsidRPr="00B44041" w:rsidRDefault="00D62A5C" w:rsidP="00AE6C99">
      <w:pPr>
        <w:pStyle w:val="Nadpis3"/>
      </w:pPr>
      <w:r w:rsidRPr="00184098">
        <w:t xml:space="preserve">Pro krytí úhrady škody je povinen Provozovatel na svůj náklad uzavřít a udržovat po Dobu </w:t>
      </w:r>
      <w:r w:rsidRPr="00B44041">
        <w:t xml:space="preserve">Provozování v platnosti pojistnou smlouvu odpovídající požadavkům uvedeným v Příloze </w:t>
      </w:r>
      <w:r w:rsidR="008A1FDA" w:rsidRPr="00B44041">
        <w:br/>
      </w:r>
      <w:r w:rsidRPr="00B44041">
        <w:t xml:space="preserve">č. </w:t>
      </w:r>
      <w:r w:rsidR="00B86092" w:rsidRPr="00B44041">
        <w:t>7</w:t>
      </w:r>
      <w:r w:rsidRPr="00B44041">
        <w:t> </w:t>
      </w:r>
      <w:r w:rsidR="00AE6C99" w:rsidRPr="00B44041">
        <w:t xml:space="preserve">k této Smlouvě </w:t>
      </w:r>
      <w:r w:rsidRPr="00B44041">
        <w:t>a na žádost Vlastníka prokázat bez zbytečného odkladu splnění této povinnosti.</w:t>
      </w:r>
    </w:p>
    <w:p w14:paraId="25D293EB" w14:textId="4D92536E" w:rsidR="00D62A5C" w:rsidRPr="00184098" w:rsidRDefault="00D62A5C" w:rsidP="00AE6C99">
      <w:pPr>
        <w:pStyle w:val="Nadpis3"/>
      </w:pPr>
      <w:r w:rsidRPr="00B44041">
        <w:t xml:space="preserve">Provozovatel je oprávněn uzavřít i jiné druhy pojistných smluv, než stanoví </w:t>
      </w:r>
      <w:r w:rsidR="00B86092" w:rsidRPr="00B44041">
        <w:t xml:space="preserve">tento článek </w:t>
      </w:r>
      <w:r w:rsidRPr="00B44041">
        <w:t xml:space="preserve">Smlouvy, avšak s tím, že pojistné smlouvy uzavřené Provozovatelem nad rámec článku </w:t>
      </w:r>
      <w:r w:rsidR="00FD772A">
        <w:fldChar w:fldCharType="begin"/>
      </w:r>
      <w:r w:rsidR="00FD772A">
        <w:instrText xml:space="preserve"> REF _Ref268780665 \r \h  \* MERGEFORMAT </w:instrText>
      </w:r>
      <w:r w:rsidR="00FD772A">
        <w:fldChar w:fldCharType="separate"/>
      </w:r>
      <w:r w:rsidR="001D152C">
        <w:t>19</w:t>
      </w:r>
      <w:r w:rsidR="00FD772A">
        <w:fldChar w:fldCharType="end"/>
      </w:r>
      <w:r w:rsidRPr="00B44041">
        <w:t xml:space="preserve"> Smlouvy</w:t>
      </w:r>
      <w:r w:rsidRPr="00184098">
        <w:t xml:space="preserve"> nesmí v žádném ohledu omezit práva Vlastníka vyplývající z pojistných smluv uzavřených Provozovatelem </w:t>
      </w:r>
      <w:r w:rsidR="00B86092">
        <w:t>dle předcházejícího odstavce</w:t>
      </w:r>
      <w:r w:rsidRPr="00184098">
        <w:t>. Provozovatel je povinen o těchto pojistných smlouvách písemně informovat Vlastníka, a to nejpozději do 15 (slovy: patnácti) dnů po jejich uzavření, a to včetně podmínek tohoto (těchto) pojištění.</w:t>
      </w:r>
    </w:p>
    <w:p w14:paraId="1A816628" w14:textId="77777777" w:rsidR="00D62A5C" w:rsidRPr="00184098" w:rsidRDefault="00BA2212" w:rsidP="003D536A">
      <w:pPr>
        <w:pStyle w:val="Nadpis2"/>
      </w:pPr>
      <w:bookmarkStart w:id="404" w:name="_Ref268766786"/>
      <w:bookmarkStart w:id="405" w:name="_Ref268766789"/>
      <w:bookmarkStart w:id="406" w:name="_Ref268771980"/>
      <w:bookmarkStart w:id="407" w:name="_Toc57977284"/>
      <w:r>
        <w:t>Jistot</w:t>
      </w:r>
      <w:r w:rsidR="00AE6C99">
        <w:t>a</w:t>
      </w:r>
      <w:bookmarkEnd w:id="404"/>
      <w:bookmarkEnd w:id="405"/>
      <w:bookmarkEnd w:id="406"/>
      <w:bookmarkEnd w:id="407"/>
    </w:p>
    <w:p w14:paraId="7138C074" w14:textId="2D0E6577" w:rsidR="00D62A5C" w:rsidRPr="00184098" w:rsidRDefault="00D62A5C" w:rsidP="00BA2212">
      <w:pPr>
        <w:pStyle w:val="Nadpis3"/>
      </w:pPr>
      <w:r w:rsidRPr="00184098">
        <w:t xml:space="preserve">Provozovatel </w:t>
      </w:r>
      <w:r w:rsidR="001C37B6">
        <w:t>poskytne</w:t>
      </w:r>
      <w:r w:rsidR="001C37B6" w:rsidRPr="001C37B6">
        <w:t xml:space="preserve"> </w:t>
      </w:r>
      <w:r w:rsidR="001C37B6">
        <w:t xml:space="preserve">ve lhůtě dle čl. </w:t>
      </w:r>
      <w:r w:rsidR="001033AC" w:rsidRPr="00B44041">
        <w:fldChar w:fldCharType="begin"/>
      </w:r>
      <w:r w:rsidR="001C37B6" w:rsidRPr="00B44041">
        <w:instrText xml:space="preserve"> REF _Ref276714136 \w \h </w:instrText>
      </w:r>
      <w:r w:rsidR="00B44041">
        <w:instrText xml:space="preserve"> \* MERGEFORMAT </w:instrText>
      </w:r>
      <w:r w:rsidR="001033AC" w:rsidRPr="00B44041">
        <w:fldChar w:fldCharType="separate"/>
      </w:r>
      <w:r w:rsidR="001D152C">
        <w:t>22.2</w:t>
      </w:r>
      <w:r w:rsidR="001033AC" w:rsidRPr="00B44041">
        <w:fldChar w:fldCharType="end"/>
      </w:r>
      <w:r w:rsidR="009F75B3">
        <w:t xml:space="preserve"> </w:t>
      </w:r>
      <w:r w:rsidR="001C37B6" w:rsidRPr="00B44041">
        <w:t>Smlouvy</w:t>
      </w:r>
      <w:r w:rsidR="001C37B6">
        <w:t xml:space="preserve"> </w:t>
      </w:r>
      <w:r w:rsidRPr="00184098">
        <w:t xml:space="preserve">Vlastníkovi Jistotu ve </w:t>
      </w:r>
      <w:r w:rsidRPr="00AE116C">
        <w:t xml:space="preserve">výši </w:t>
      </w:r>
      <w:r w:rsidR="0005770A">
        <w:t>1 200 000</w:t>
      </w:r>
      <w:r w:rsidRPr="00AE116C">
        <w:t>,- Kč</w:t>
      </w:r>
      <w:r w:rsidRPr="00184098">
        <w:t xml:space="preserve"> (slovy:</w:t>
      </w:r>
      <w:r w:rsidR="009F75B3">
        <w:t xml:space="preserve"> </w:t>
      </w:r>
      <w:r w:rsidR="0005770A">
        <w:t>miliondvěstětisíc</w:t>
      </w:r>
      <w:r w:rsidRPr="00184098">
        <w:t xml:space="preserve"> korun českých) splňující požadavky Vlastníka stanovené v </w:t>
      </w:r>
      <w:r w:rsidRPr="00B44041">
        <w:t xml:space="preserve">Příloze č. </w:t>
      </w:r>
      <w:r w:rsidR="000E59B7" w:rsidRPr="00B44041">
        <w:t>8</w:t>
      </w:r>
      <w:r w:rsidR="00AE6C99" w:rsidRPr="00B44041">
        <w:t xml:space="preserve"> k této</w:t>
      </w:r>
      <w:r w:rsidR="00AE6C99">
        <w:t xml:space="preserve"> Smlouvě </w:t>
      </w:r>
      <w:r w:rsidRPr="00184098">
        <w:t xml:space="preserve">(dále jen </w:t>
      </w:r>
      <w:r w:rsidRPr="00AE6C99">
        <w:rPr>
          <w:b/>
        </w:rPr>
        <w:t>„Jistota“</w:t>
      </w:r>
      <w:r w:rsidRPr="00184098">
        <w:t>).</w:t>
      </w:r>
    </w:p>
    <w:p w14:paraId="293C1DA0" w14:textId="77777777" w:rsidR="00D62A5C" w:rsidRPr="00184098" w:rsidRDefault="00D62A5C" w:rsidP="00BA2212">
      <w:pPr>
        <w:pStyle w:val="Nadpis3"/>
      </w:pPr>
      <w:r w:rsidRPr="00184098">
        <w:t>Vlastník se vůči Provozovateli zavazuje, že uplatní práva z Jistoty pouze v případě:</w:t>
      </w:r>
    </w:p>
    <w:p w14:paraId="024943CB" w14:textId="77777777" w:rsidR="00D62A5C" w:rsidRPr="00184098" w:rsidRDefault="009B1B6C" w:rsidP="00AA27F1">
      <w:pPr>
        <w:pStyle w:val="Nadpis4"/>
      </w:pPr>
      <w:r>
        <w:t>Hrubého Porušení Smlouvy</w:t>
      </w:r>
      <w:r w:rsidR="00D62A5C" w:rsidRPr="00184098">
        <w:t>; nebo</w:t>
      </w:r>
    </w:p>
    <w:p w14:paraId="4FBA6CDB" w14:textId="77777777" w:rsidR="00D62A5C" w:rsidRPr="00184098" w:rsidRDefault="00D62A5C" w:rsidP="00AA27F1">
      <w:pPr>
        <w:pStyle w:val="Nadpis4"/>
      </w:pPr>
      <w:r w:rsidRPr="00184098">
        <w:t>nároků na náhradu škody způsobené Provozovatelem.</w:t>
      </w:r>
    </w:p>
    <w:p w14:paraId="3DEEEA8C" w14:textId="77777777" w:rsidR="00D62A5C" w:rsidRDefault="00D62A5C" w:rsidP="00AA27F1">
      <w:pPr>
        <w:pStyle w:val="Nadpis4"/>
        <w:numPr>
          <w:ilvl w:val="0"/>
          <w:numId w:val="0"/>
        </w:numPr>
        <w:ind w:left="709"/>
      </w:pPr>
      <w:r w:rsidRPr="00184098">
        <w:t xml:space="preserve">Provozovatel je povinen doplnit peněžní prostředky Jistoty na původní výši, pokud Vlastník peněžní prostředky z Jistoty oprávněně čerpal, a to do jednoho měsíce od doručení písemné výzvy Vlastníka Provozovateli. Vlastník </w:t>
      </w:r>
      <w:r w:rsidR="00AE6C99">
        <w:t xml:space="preserve">je </w:t>
      </w:r>
      <w:r w:rsidRPr="00184098">
        <w:t xml:space="preserve">povinen </w:t>
      </w:r>
      <w:r w:rsidR="00AE6C99">
        <w:t xml:space="preserve">vrátit </w:t>
      </w:r>
      <w:r w:rsidR="00411B71">
        <w:t xml:space="preserve">Jistotu </w:t>
      </w:r>
      <w:r w:rsidR="00411B71" w:rsidRPr="0049058A">
        <w:t>s příslušenstvím, pokud nebyla oprávněně čerpána Vlastníkem</w:t>
      </w:r>
      <w:r w:rsidR="00411B71" w:rsidRPr="00184098">
        <w:t xml:space="preserve"> </w:t>
      </w:r>
      <w:r w:rsidR="005A700D">
        <w:t xml:space="preserve">nejpozději </w:t>
      </w:r>
      <w:r w:rsidR="00412CDF">
        <w:t xml:space="preserve">do </w:t>
      </w:r>
      <w:r w:rsidRPr="00184098">
        <w:t>jednoho měsíce po Dni Vypořádání.</w:t>
      </w:r>
    </w:p>
    <w:p w14:paraId="11A8D74D" w14:textId="77777777" w:rsidR="00411B71" w:rsidRDefault="00411B71" w:rsidP="00411B71">
      <w:pPr>
        <w:pStyle w:val="Nadpis2"/>
      </w:pPr>
      <w:bookmarkStart w:id="408" w:name="_Toc269736879"/>
      <w:bookmarkStart w:id="409" w:name="_Toc57977285"/>
      <w:r>
        <w:t>Důsledky prodlení Provozovatele</w:t>
      </w:r>
      <w:bookmarkEnd w:id="408"/>
      <w:bookmarkEnd w:id="409"/>
    </w:p>
    <w:p w14:paraId="155861AB" w14:textId="50DDDFAB" w:rsidR="00411B71" w:rsidRPr="00E71949" w:rsidRDefault="00411B71" w:rsidP="00411B71">
      <w:pPr>
        <w:pStyle w:val="Nadpis3"/>
      </w:pPr>
      <w:r w:rsidRPr="00E71949">
        <w:t>Pro případ prodlení Provozovatel</w:t>
      </w:r>
      <w:r w:rsidR="00B66188">
        <w:t>e</w:t>
      </w:r>
      <w:r w:rsidRPr="00E71949">
        <w:t xml:space="preserve"> </w:t>
      </w:r>
      <w:r>
        <w:t xml:space="preserve">s plněním peněžitého závazku vůči Vlastníkovi, včetně povinnosti hradit </w:t>
      </w:r>
      <w:r w:rsidR="00FB2DFE">
        <w:t>Pachtovné</w:t>
      </w:r>
      <w:r>
        <w:t xml:space="preserve">, je Provozovatel </w:t>
      </w:r>
      <w:r w:rsidRPr="00E71949">
        <w:t xml:space="preserve">povinen uhradit </w:t>
      </w:r>
      <w:r>
        <w:t xml:space="preserve">Vlastníkovi </w:t>
      </w:r>
      <w:r w:rsidRPr="00E71949">
        <w:t>úrok z prodlení určený předpisy práva občanského.</w:t>
      </w:r>
    </w:p>
    <w:p w14:paraId="7AA7958A" w14:textId="77777777" w:rsidR="00D62A5C" w:rsidRPr="00184098" w:rsidRDefault="008563FC" w:rsidP="00496C92">
      <w:pPr>
        <w:pStyle w:val="Nadpis1"/>
      </w:pPr>
      <w:bookmarkStart w:id="410" w:name="_Toc57977286"/>
      <w:r>
        <w:t>UKONČENÍ SMLOUVY</w:t>
      </w:r>
      <w:bookmarkEnd w:id="410"/>
    </w:p>
    <w:p w14:paraId="0A20C6B9" w14:textId="77777777" w:rsidR="007E0D79" w:rsidRDefault="00AE6C99" w:rsidP="003D536A">
      <w:pPr>
        <w:pStyle w:val="Nadpis2"/>
      </w:pPr>
      <w:bookmarkStart w:id="411" w:name="_Toc57977287"/>
      <w:r>
        <w:t>Ukončení Smlouvy dohodou</w:t>
      </w:r>
      <w:bookmarkEnd w:id="411"/>
    </w:p>
    <w:p w14:paraId="267456CA" w14:textId="77777777" w:rsidR="00D62A5C" w:rsidRDefault="00D62A5C" w:rsidP="00AA27F1">
      <w:pPr>
        <w:pStyle w:val="Nadpis4"/>
      </w:pPr>
      <w:r w:rsidRPr="00184098">
        <w:t xml:space="preserve">Tato Smlouva může být ukončena písemnou dohodou Smluvních </w:t>
      </w:r>
      <w:r w:rsidR="00AE6C99">
        <w:t>S</w:t>
      </w:r>
      <w:r w:rsidRPr="00184098">
        <w:t xml:space="preserve">tran. </w:t>
      </w:r>
    </w:p>
    <w:p w14:paraId="583243F8" w14:textId="77777777" w:rsidR="00AE6C99" w:rsidRDefault="00AE6C99" w:rsidP="003D536A">
      <w:pPr>
        <w:pStyle w:val="Nadpis2"/>
      </w:pPr>
      <w:bookmarkStart w:id="412" w:name="_Ref268767772"/>
      <w:bookmarkStart w:id="413" w:name="_Toc57977288"/>
      <w:r>
        <w:lastRenderedPageBreak/>
        <w:t>Ukončení Smlouvy výpovědí Vlastníka</w:t>
      </w:r>
      <w:bookmarkEnd w:id="412"/>
      <w:bookmarkEnd w:id="413"/>
    </w:p>
    <w:p w14:paraId="1B6670F7" w14:textId="77777777" w:rsidR="00D62A5C" w:rsidRPr="00184098" w:rsidRDefault="00D62A5C" w:rsidP="00AA27F1">
      <w:pPr>
        <w:pStyle w:val="Nadpis4"/>
        <w:numPr>
          <w:ilvl w:val="0"/>
          <w:numId w:val="0"/>
        </w:numPr>
        <w:ind w:left="709"/>
      </w:pPr>
      <w:r w:rsidRPr="00184098">
        <w:t xml:space="preserve">Tato Smlouva může být před uplynutím Doby Provozování ukončena výpovědí ze strany Vlastníka, jestliže je splněna kterákoli z těchto podmínek (dále jen </w:t>
      </w:r>
      <w:r w:rsidRPr="00AE6C99">
        <w:rPr>
          <w:b/>
        </w:rPr>
        <w:t>„</w:t>
      </w:r>
      <w:r w:rsidR="009B1B6C">
        <w:rPr>
          <w:b/>
        </w:rPr>
        <w:t>Hrubé Porušení Smlouvy</w:t>
      </w:r>
      <w:r w:rsidRPr="00AE6C99">
        <w:rPr>
          <w:b/>
        </w:rPr>
        <w:t>“</w:t>
      </w:r>
      <w:r w:rsidRPr="00184098">
        <w:t>):</w:t>
      </w:r>
    </w:p>
    <w:p w14:paraId="44086E79" w14:textId="77777777" w:rsidR="00D62A5C" w:rsidRPr="008377D1" w:rsidRDefault="00D62A5C" w:rsidP="00AA27F1">
      <w:pPr>
        <w:pStyle w:val="Nadpis4"/>
      </w:pPr>
      <w:r w:rsidRPr="008377D1">
        <w:t xml:space="preserve">Provozovatel ztratí trvale nebo dlouhodobě podnikatelské oprávnění k výkonu činností, </w:t>
      </w:r>
      <w:r w:rsidR="008A1FDA">
        <w:br/>
      </w:r>
      <w:r w:rsidRPr="008377D1">
        <w:t xml:space="preserve">k nimž se touto </w:t>
      </w:r>
      <w:r w:rsidR="00A86DE0">
        <w:t>S</w:t>
      </w:r>
      <w:r w:rsidRPr="008377D1">
        <w:t>mlouvou zavazuje;</w:t>
      </w:r>
    </w:p>
    <w:p w14:paraId="12830162" w14:textId="77777777" w:rsidR="00D62A5C" w:rsidRDefault="00D62A5C" w:rsidP="00AA27F1">
      <w:pPr>
        <w:pStyle w:val="Nadpis4"/>
      </w:pPr>
      <w:r w:rsidRPr="008377D1">
        <w:t xml:space="preserve">Provozovatel porušuje právní předpisy upravující výkon Provozování či povinnosti vyplývající z této Smlouvy, a tento stav neodstraní ani v dodatečné přiměřené lhůtě mu k </w:t>
      </w:r>
      <w:r w:rsidRPr="000677A2">
        <w:t>tomu Vlastníkem poskytnuté;</w:t>
      </w:r>
    </w:p>
    <w:p w14:paraId="46D8D5E2" w14:textId="77777777" w:rsidR="001C32D9" w:rsidRPr="00184098" w:rsidRDefault="001C32D9" w:rsidP="00AA27F1">
      <w:pPr>
        <w:pStyle w:val="Nadpis4"/>
      </w:pPr>
      <w:r>
        <w:t xml:space="preserve">Provozovatel poruší zákaz změny kontroly uvedený v </w:t>
      </w:r>
      <w:r w:rsidRPr="00B44041">
        <w:t>článku 15.3 této Smlouvy</w:t>
      </w:r>
      <w:r>
        <w:t xml:space="preserve">; </w:t>
      </w:r>
      <w:r w:rsidRPr="00184098">
        <w:t xml:space="preserve"> </w:t>
      </w:r>
    </w:p>
    <w:p w14:paraId="07920B4F" w14:textId="77777777" w:rsidR="00D62A5C" w:rsidRPr="000677A2" w:rsidRDefault="00D62A5C" w:rsidP="00AA27F1">
      <w:pPr>
        <w:pStyle w:val="Nadpis4"/>
      </w:pPr>
      <w:r w:rsidRPr="000677A2">
        <w:t xml:space="preserve">Provozovatel celkově dosáhne v období bezprostředně po sobě následujících 36 (slovy: třicetišesti) měsíců trvání této Smlouvy více </w:t>
      </w:r>
      <w:r w:rsidR="0082376D">
        <w:t>než</w:t>
      </w:r>
      <w:r w:rsidR="0082376D" w:rsidRPr="000677A2">
        <w:t xml:space="preserve"> </w:t>
      </w:r>
      <w:r w:rsidR="008A2C09">
        <w:t xml:space="preserve">30 </w:t>
      </w:r>
      <w:r w:rsidRPr="000677A2">
        <w:t>smluvních pokutových bodů;</w:t>
      </w:r>
    </w:p>
    <w:p w14:paraId="08C87EC3" w14:textId="5A0E4943" w:rsidR="00D62A5C" w:rsidRPr="00B44041" w:rsidRDefault="00D62A5C" w:rsidP="00AA27F1">
      <w:pPr>
        <w:pStyle w:val="Nadpis4"/>
      </w:pPr>
      <w:r w:rsidRPr="000677A2">
        <w:t xml:space="preserve">Provozovatel je v prodlení s předložením roční zprávy o provozování </w:t>
      </w:r>
      <w:r w:rsidR="00A86DE0" w:rsidRPr="00B44041">
        <w:t xml:space="preserve">dle čl. </w:t>
      </w:r>
      <w:r w:rsidR="001033AC" w:rsidRPr="00B44041">
        <w:fldChar w:fldCharType="begin"/>
      </w:r>
      <w:r w:rsidR="00E17170" w:rsidRPr="00B44041">
        <w:instrText xml:space="preserve"> REF _Ref268771466 \w \h </w:instrText>
      </w:r>
      <w:r w:rsidR="00B44041">
        <w:instrText xml:space="preserve"> \* MERGEFORMAT </w:instrText>
      </w:r>
      <w:r w:rsidR="001033AC" w:rsidRPr="00B44041">
        <w:fldChar w:fldCharType="separate"/>
      </w:r>
      <w:r w:rsidR="001D152C">
        <w:t>14.1(b)</w:t>
      </w:r>
      <w:r w:rsidR="001033AC" w:rsidRPr="00B44041">
        <w:fldChar w:fldCharType="end"/>
      </w:r>
      <w:r w:rsidR="00193FCA" w:rsidRPr="00B44041">
        <w:t xml:space="preserve"> </w:t>
      </w:r>
      <w:r w:rsidR="00A86DE0" w:rsidRPr="00B44041">
        <w:t xml:space="preserve">této Smlouvy, </w:t>
      </w:r>
      <w:r w:rsidRPr="00B44041">
        <w:t xml:space="preserve">po dobu delší než 90 dnů; </w:t>
      </w:r>
    </w:p>
    <w:p w14:paraId="0EB3C700" w14:textId="0B94BE80" w:rsidR="00D62A5C" w:rsidRPr="007E0D79" w:rsidRDefault="00D62A5C" w:rsidP="00AA27F1">
      <w:pPr>
        <w:pStyle w:val="Nadpis4"/>
      </w:pPr>
      <w:r w:rsidRPr="00B44041">
        <w:t>Provozovatel se dopustil záměrného zkreslení vstupů do monitorovacího systému, kt</w:t>
      </w:r>
      <w:r w:rsidR="00B44041" w:rsidRPr="00B44041">
        <w:t xml:space="preserve">erý zahrnuje monitoring dle čl. </w:t>
      </w:r>
      <w:r w:rsidR="00FD772A">
        <w:fldChar w:fldCharType="begin"/>
      </w:r>
      <w:r w:rsidR="00FD772A">
        <w:instrText xml:space="preserve"> REF _Ref268769203 \w \h  \* MERGEFORMAT </w:instrText>
      </w:r>
      <w:r w:rsidR="00FD772A">
        <w:fldChar w:fldCharType="separate"/>
      </w:r>
      <w:r w:rsidR="001D152C">
        <w:t>14</w:t>
      </w:r>
      <w:r w:rsidR="00FD772A">
        <w:fldChar w:fldCharType="end"/>
      </w:r>
      <w:r w:rsidR="00193FCA" w:rsidRPr="00B44041">
        <w:t xml:space="preserve"> </w:t>
      </w:r>
      <w:r w:rsidRPr="00B44041">
        <w:t xml:space="preserve">této Smlouvy a výkonové ukazatele dle čl. </w:t>
      </w:r>
      <w:r w:rsidR="00FD772A">
        <w:fldChar w:fldCharType="begin"/>
      </w:r>
      <w:r w:rsidR="00FD772A">
        <w:instrText xml:space="preserve"> REF _Ref268771912 \w \h  \* MERGEFORMAT </w:instrText>
      </w:r>
      <w:r w:rsidR="00FD772A">
        <w:fldChar w:fldCharType="separate"/>
      </w:r>
      <w:r w:rsidR="001D152C">
        <w:t>10</w:t>
      </w:r>
      <w:r w:rsidR="00FD772A">
        <w:fldChar w:fldCharType="end"/>
      </w:r>
      <w:r w:rsidR="00193FCA" w:rsidRPr="00B44041">
        <w:t xml:space="preserve"> </w:t>
      </w:r>
      <w:r w:rsidRPr="00B44041">
        <w:t>této</w:t>
      </w:r>
      <w:r w:rsidRPr="000677A2">
        <w:t xml:space="preserve"> Smlouvy, nebo</w:t>
      </w:r>
      <w:r w:rsidRPr="007E0D79">
        <w:t xml:space="preserve"> výstupů z něj;</w:t>
      </w:r>
      <w:r w:rsidR="00241095">
        <w:t xml:space="preserve"> nebo</w:t>
      </w:r>
    </w:p>
    <w:p w14:paraId="21E5FB68" w14:textId="77777777" w:rsidR="00D62A5C" w:rsidRDefault="00D62A5C" w:rsidP="00AA27F1">
      <w:pPr>
        <w:pStyle w:val="Nadpis4"/>
      </w:pPr>
      <w:r w:rsidRPr="007E0D79">
        <w:t xml:space="preserve">Provozovatel řádně neplní i přes písemné upozornění Vlastníka své peněžité závazky po dobu delší než dva (2) měsíce. </w:t>
      </w:r>
    </w:p>
    <w:p w14:paraId="0EEA854C" w14:textId="77777777" w:rsidR="00AE6C99" w:rsidRDefault="00AE6C99" w:rsidP="003D536A">
      <w:pPr>
        <w:pStyle w:val="Nadpis2"/>
      </w:pPr>
      <w:bookmarkStart w:id="414" w:name="_Toc57977289"/>
      <w:r>
        <w:t>Ukončení Smlouvy výpovědí Provozovatele</w:t>
      </w:r>
      <w:bookmarkEnd w:id="414"/>
    </w:p>
    <w:p w14:paraId="56087725" w14:textId="77777777" w:rsidR="00D62A5C" w:rsidRPr="00184098" w:rsidRDefault="00D62A5C" w:rsidP="000C171E">
      <w:pPr>
        <w:pStyle w:val="Nadpis3"/>
      </w:pPr>
      <w:r w:rsidRPr="00184098">
        <w:t xml:space="preserve">Tato Smlouva může být před uplynutím Doby Provozování ukončena výpovědí ze strany Provozovatele, jestliže Vlastník neposkytuje Provozovateli </w:t>
      </w:r>
      <w:r w:rsidR="00411B71">
        <w:t>nutnou</w:t>
      </w:r>
      <w:r w:rsidR="00411B71" w:rsidRPr="00184098">
        <w:t xml:space="preserve"> </w:t>
      </w:r>
      <w:r w:rsidRPr="00184098">
        <w:t>součinnost, ač se k ní touto Smlouvou zavázal, nebo Provozovateli jinak brání v užívání Majetku či plnění povinností dle této Smlouvy, a tento stav neodstraní ani v dodatečné přiměřené lhůtě</w:t>
      </w:r>
      <w:r w:rsidR="009E5240">
        <w:t>, kterou</w:t>
      </w:r>
      <w:r w:rsidRPr="00184098">
        <w:t xml:space="preserve"> mu k tomu Provozovatel</w:t>
      </w:r>
      <w:r w:rsidR="00411B71">
        <w:t xml:space="preserve"> písemně</w:t>
      </w:r>
      <w:r w:rsidRPr="00184098">
        <w:t xml:space="preserve"> poskytn</w:t>
      </w:r>
      <w:r w:rsidR="000C171E">
        <w:t>e</w:t>
      </w:r>
      <w:r w:rsidRPr="00184098">
        <w:t>.</w:t>
      </w:r>
    </w:p>
    <w:p w14:paraId="1DCFABAC" w14:textId="77777777" w:rsidR="007E0D79" w:rsidRDefault="007E0D79" w:rsidP="003D536A">
      <w:pPr>
        <w:pStyle w:val="Nadpis2"/>
      </w:pPr>
      <w:bookmarkStart w:id="415" w:name="_Toc57977290"/>
      <w:r>
        <w:t>Výpovědní lhůta</w:t>
      </w:r>
      <w:bookmarkEnd w:id="415"/>
    </w:p>
    <w:p w14:paraId="42F9A82C" w14:textId="77777777" w:rsidR="00D62A5C" w:rsidRPr="00184098" w:rsidRDefault="00D62A5C" w:rsidP="007E0D79">
      <w:pPr>
        <w:pStyle w:val="Nadpis3"/>
      </w:pPr>
      <w:r w:rsidRPr="00184098">
        <w:t xml:space="preserve">Výpovědní lhůta pro ukončení Smlouvy se sjednává na </w:t>
      </w:r>
      <w:r w:rsidR="00101979">
        <w:t>6 měsíců</w:t>
      </w:r>
      <w:r w:rsidRPr="00184098">
        <w:t xml:space="preserve"> pro obě Smluvní Strany, její běh začíná prvním dnem měsíce následujícího po doručení výpovědi druhé </w:t>
      </w:r>
      <w:r w:rsidR="00A86DE0">
        <w:t>Smluvní S</w:t>
      </w:r>
      <w:r w:rsidRPr="00184098">
        <w:t>traně.</w:t>
      </w:r>
    </w:p>
    <w:p w14:paraId="7EB56CC8" w14:textId="77777777" w:rsidR="007E0D79" w:rsidRDefault="007E0D79" w:rsidP="003D536A">
      <w:pPr>
        <w:pStyle w:val="Nadpis2"/>
      </w:pPr>
      <w:bookmarkStart w:id="416" w:name="_Toc57977291"/>
      <w:r>
        <w:t>Postup při Sporu</w:t>
      </w:r>
      <w:bookmarkEnd w:id="416"/>
    </w:p>
    <w:p w14:paraId="111B3BD4" w14:textId="5E21D220" w:rsidR="00D62A5C" w:rsidRPr="00184098" w:rsidRDefault="00D62A5C" w:rsidP="007E0D79">
      <w:pPr>
        <w:pStyle w:val="Nadpis3"/>
      </w:pPr>
      <w:r w:rsidRPr="00184098">
        <w:t xml:space="preserve">Obě </w:t>
      </w:r>
      <w:r w:rsidR="00A86DE0">
        <w:t>Smluvní S</w:t>
      </w:r>
      <w:r w:rsidRPr="00184098">
        <w:t xml:space="preserve">trany se zavazují, že při </w:t>
      </w:r>
      <w:r w:rsidR="007E0D79">
        <w:t>S</w:t>
      </w:r>
      <w:r w:rsidRPr="00184098">
        <w:t>porech o to, zda výpovědní důvod existuje či nikoli, budou aplikovat postup pro řešení Sporů dle čl</w:t>
      </w:r>
      <w:r w:rsidRPr="00B44041">
        <w:t xml:space="preserve">. </w:t>
      </w:r>
      <w:r w:rsidR="00FD772A">
        <w:fldChar w:fldCharType="begin"/>
      </w:r>
      <w:r w:rsidR="00FD772A">
        <w:instrText xml:space="preserve"> REF _Ref268771923 \w \h  \* MERGEFORMAT </w:instrText>
      </w:r>
      <w:r w:rsidR="00FD772A">
        <w:fldChar w:fldCharType="separate"/>
      </w:r>
      <w:r w:rsidR="001D152C">
        <w:t>23</w:t>
      </w:r>
      <w:r w:rsidR="00FD772A">
        <w:fldChar w:fldCharType="end"/>
      </w:r>
      <w:r w:rsidRPr="00B44041">
        <w:t xml:space="preserve"> této</w:t>
      </w:r>
      <w:r w:rsidRPr="00184098">
        <w:t xml:space="preserve"> Smlouvy.</w:t>
      </w:r>
    </w:p>
    <w:p w14:paraId="5CD30191" w14:textId="77777777" w:rsidR="00D62A5C" w:rsidRPr="00184098" w:rsidRDefault="008563FC" w:rsidP="00496C92">
      <w:pPr>
        <w:pStyle w:val="Nadpis1"/>
      </w:pPr>
      <w:bookmarkStart w:id="417" w:name="_Ref268771587"/>
      <w:bookmarkStart w:id="418" w:name="_Toc57977292"/>
      <w:r>
        <w:t>PŘEDÁVACÍ PROCES PŘI UKONČENÍ SMLOUVY</w:t>
      </w:r>
      <w:bookmarkEnd w:id="417"/>
      <w:bookmarkEnd w:id="418"/>
    </w:p>
    <w:p w14:paraId="25EFF171" w14:textId="77777777" w:rsidR="00A86DE0" w:rsidRDefault="00A86DE0" w:rsidP="003D536A">
      <w:pPr>
        <w:pStyle w:val="Nadpis2"/>
      </w:pPr>
      <w:bookmarkStart w:id="419" w:name="_Toc57977293"/>
      <w:r>
        <w:t>Základní ustanovení – vrácení Majetku zpět Vlastníkovi</w:t>
      </w:r>
      <w:bookmarkEnd w:id="419"/>
    </w:p>
    <w:p w14:paraId="010E46C2" w14:textId="77777777" w:rsidR="00A86DE0" w:rsidRDefault="00A86DE0" w:rsidP="00BA2212">
      <w:pPr>
        <w:pStyle w:val="Nadpis3"/>
      </w:pPr>
      <w:r w:rsidRPr="00A86DE0">
        <w:t>Provozovatel se zavazuje předat Majetek zpět Vlastníkovi ke Dni Skončení ve stavu, který odpovídá běžnému opotřebení při řádném provádění údržby, není-li Smluvními stranami sjednáno jinak. Podrobnosti k procesu předání majetku mezi Sm</w:t>
      </w:r>
      <w:r w:rsidR="005F58F5">
        <w:t>luvními Stranami jsou uvedeny v </w:t>
      </w:r>
      <w:r w:rsidRPr="00A86DE0">
        <w:t xml:space="preserve">Příloze č. </w:t>
      </w:r>
      <w:r w:rsidRPr="00B44041">
        <w:t>6</w:t>
      </w:r>
      <w:r w:rsidR="00D81062">
        <w:t xml:space="preserve"> k této Smlouvě.</w:t>
      </w:r>
      <w:r w:rsidRPr="00A86DE0">
        <w:t xml:space="preserve"> Podrobnější pravidla předávání a převzetí Majetku Smluvními Stranami</w:t>
      </w:r>
      <w:r>
        <w:t>.</w:t>
      </w:r>
    </w:p>
    <w:p w14:paraId="1BBD37A0" w14:textId="77777777" w:rsidR="00BA2212" w:rsidRDefault="00BA2212" w:rsidP="003D536A">
      <w:pPr>
        <w:pStyle w:val="Nadpis2"/>
      </w:pPr>
      <w:bookmarkStart w:id="420" w:name="_Toc57977294"/>
      <w:r>
        <w:t>Povinnosti Provozovatele</w:t>
      </w:r>
      <w:bookmarkEnd w:id="420"/>
    </w:p>
    <w:p w14:paraId="450BC2FA" w14:textId="77777777" w:rsidR="00D62A5C" w:rsidRPr="00184098" w:rsidRDefault="00D62A5C" w:rsidP="00BA2212">
      <w:pPr>
        <w:pStyle w:val="Nadpis3"/>
      </w:pPr>
      <w:r w:rsidRPr="00184098">
        <w:t>Provozovatel se zavazuje:</w:t>
      </w:r>
    </w:p>
    <w:p w14:paraId="6F43CB98" w14:textId="77777777" w:rsidR="00F67012" w:rsidRDefault="00F67012" w:rsidP="00AA27F1">
      <w:pPr>
        <w:pStyle w:val="Nadpis4"/>
      </w:pPr>
      <w:r w:rsidRPr="00F67012">
        <w:lastRenderedPageBreak/>
        <w:t xml:space="preserve">předat Majetek zpět Vlastníkovi ke Dni Skončení ve stavu, který odpovídá běžnému opotřebení při řádném provádění </w:t>
      </w:r>
      <w:r w:rsidR="00A86DE0">
        <w:t>Ú</w:t>
      </w:r>
      <w:r w:rsidRPr="00F67012">
        <w:t>držby, není-li Sm</w:t>
      </w:r>
      <w:r>
        <w:t>luvními stranami sjednáno jinak;</w:t>
      </w:r>
    </w:p>
    <w:p w14:paraId="16E6756A" w14:textId="77777777" w:rsidR="00F67012" w:rsidRDefault="00F67012" w:rsidP="00AA27F1">
      <w:pPr>
        <w:pStyle w:val="Nadpis4"/>
      </w:pPr>
      <w:r>
        <w:t xml:space="preserve">předat Vlastníkovi seznam zaměstnanců, u kterých může dojít k přechodu práv a povinností </w:t>
      </w:r>
      <w:r w:rsidR="00690A43">
        <w:br/>
      </w:r>
      <w:r>
        <w:t xml:space="preserve">z pracovněprávních vztahů dle ustanovení § 338 odst. 2 </w:t>
      </w:r>
      <w:r w:rsidR="00A86DE0">
        <w:t>zákona č. 262/2006 Sb., z</w:t>
      </w:r>
      <w:r>
        <w:t xml:space="preserve">ákoníku </w:t>
      </w:r>
      <w:r w:rsidR="00A86DE0">
        <w:t>práce, ve znění pozdějších předpisů</w:t>
      </w:r>
      <w:r>
        <w:t xml:space="preserve"> v důsledku uzavření nové provozní smlouvy </w:t>
      </w:r>
      <w:r w:rsidR="00690A43">
        <w:br/>
      </w:r>
      <w:r>
        <w:t>s provozovatelem odlišným od Provozovatele a zároveň přehled mzdových nákladů na tyto zaměstnance strukturovaný dle druhu vykonávané práce; a</w:t>
      </w:r>
    </w:p>
    <w:p w14:paraId="22332C44" w14:textId="77777777" w:rsidR="00F67012" w:rsidRDefault="00F67012" w:rsidP="00AA27F1">
      <w:pPr>
        <w:pStyle w:val="Nadpis4"/>
      </w:pPr>
      <w:r>
        <w:t xml:space="preserve">poskytnout Vlastníkovi při předání veškerou potřebnou součinnost tak, aby došlo </w:t>
      </w:r>
      <w:r w:rsidR="00690A43">
        <w:br/>
      </w:r>
      <w:r>
        <w:t xml:space="preserve">k bezodkladnému převzetí Majetku a jeho bezprostředně navazujícímu plynulému </w:t>
      </w:r>
      <w:r w:rsidR="00690A43">
        <w:br/>
      </w:r>
      <w:r>
        <w:t>a bezpečnému Provozování Vlastníkem či novým provozovatelem.</w:t>
      </w:r>
    </w:p>
    <w:p w14:paraId="2035EE7E" w14:textId="77777777" w:rsidR="00076E3C" w:rsidRDefault="00D62A5C" w:rsidP="00AA27F1">
      <w:pPr>
        <w:pStyle w:val="Nadpis4"/>
      </w:pPr>
      <w:r w:rsidRPr="00906DF2">
        <w:t>Po předání Majetku zejména spln</w:t>
      </w:r>
      <w:r w:rsidR="00BA2212" w:rsidRPr="00906DF2">
        <w:t>it</w:t>
      </w:r>
      <w:r w:rsidRPr="00906DF2">
        <w:t xml:space="preserve"> své smluvní závazky vůči Vlastníkovi, dokonč</w:t>
      </w:r>
      <w:r w:rsidR="00BA2212" w:rsidRPr="00906DF2">
        <w:t>it</w:t>
      </w:r>
      <w:r w:rsidRPr="00906DF2">
        <w:t xml:space="preserve"> zpracování aktualizované Majetkové Evidence a Provozní Evidence za poslední rok Provozování Kanalizací, poskytn</w:t>
      </w:r>
      <w:r w:rsidR="00BA2212" w:rsidRPr="00906DF2">
        <w:t>out</w:t>
      </w:r>
      <w:r w:rsidRPr="00906DF2">
        <w:t xml:space="preserve"> součinnost při vypořádání závazků Vlastníka v oblasti poplatků za vypouštění odpadních vod za poslední rok provozování a spln</w:t>
      </w:r>
      <w:r w:rsidR="00D24193" w:rsidRPr="00906DF2">
        <w:t>it</w:t>
      </w:r>
      <w:r w:rsidRPr="00906DF2">
        <w:t xml:space="preserve"> i ostatní povinnosti z této Smlouvy. </w:t>
      </w:r>
    </w:p>
    <w:p w14:paraId="500B1DAE" w14:textId="77777777" w:rsidR="00D62A5C" w:rsidRPr="00184098" w:rsidRDefault="00076E3C" w:rsidP="00AA27F1">
      <w:pPr>
        <w:pStyle w:val="Nadpis4"/>
      </w:pPr>
      <w:r>
        <w:t>d</w:t>
      </w:r>
      <w:r w:rsidR="00D62A5C" w:rsidRPr="00184098">
        <w:t>o Dne Vypořádání, nebude-li mezi Smluvními Stranami písemně dohodnuto jinak, udržovat v platnosti a účinnosti Jistotu a plnit povinnosti k vypořádání vztahů vyplývající z platebního mechanismu dle Smlouvy podle Přílohy č</w:t>
      </w:r>
      <w:r w:rsidR="00D62A5C" w:rsidRPr="00B44041">
        <w:t xml:space="preserve">. </w:t>
      </w:r>
      <w:r w:rsidR="007039B9" w:rsidRPr="00B44041">
        <w:t>5</w:t>
      </w:r>
      <w:r w:rsidR="00A86DE0" w:rsidRPr="00B44041">
        <w:t xml:space="preserve"> k</w:t>
      </w:r>
      <w:r w:rsidR="00A86DE0">
        <w:t> této Smlouvě</w:t>
      </w:r>
      <w:r w:rsidR="00D62A5C" w:rsidRPr="00184098">
        <w:t>.</w:t>
      </w:r>
    </w:p>
    <w:p w14:paraId="557E881B" w14:textId="77777777" w:rsidR="00BA2212" w:rsidRDefault="00BA2212" w:rsidP="003D536A">
      <w:pPr>
        <w:pStyle w:val="Nadpis2"/>
      </w:pPr>
      <w:bookmarkStart w:id="421" w:name="_Toc57977295"/>
      <w:r>
        <w:t>Povinnosti Provozovatele ve vztahu k</w:t>
      </w:r>
      <w:r w:rsidR="00A86DE0">
        <w:t> výběru nového provozovatele</w:t>
      </w:r>
      <w:bookmarkEnd w:id="421"/>
    </w:p>
    <w:p w14:paraId="72386339" w14:textId="1F2FE7CD" w:rsidR="00D62A5C" w:rsidRPr="00184098" w:rsidRDefault="00D62A5C" w:rsidP="00BA2212">
      <w:pPr>
        <w:pStyle w:val="Nadpis3"/>
      </w:pPr>
      <w:r w:rsidRPr="00184098">
        <w:t xml:space="preserve">Smluvní strany se zavazují postupovat v období přípravy nového výběrového řízení způsobem, který nebude diskriminovat Provozovatele nebo ostatní účastníky nového výběrového řízení. Provozovatel se zavazuje v rámci přípravy a realizace nového výběrového řízení poskytovat Vlastníkovi </w:t>
      </w:r>
      <w:r w:rsidRPr="00B44041">
        <w:t xml:space="preserve">nezbytnou součinnost, zejména při poskytování informací vztahujících se k </w:t>
      </w:r>
      <w:r w:rsidR="00FE091F" w:rsidRPr="00B44041">
        <w:t>p</w:t>
      </w:r>
      <w:r w:rsidRPr="00B44041">
        <w:t xml:space="preserve">ředmětu </w:t>
      </w:r>
      <w:r w:rsidR="00FE091F" w:rsidRPr="00B44041">
        <w:t>s</w:t>
      </w:r>
      <w:r w:rsidRPr="00B44041">
        <w:t>mlouvy</w:t>
      </w:r>
      <w:r w:rsidR="00FE091F" w:rsidRPr="00B44041">
        <w:t xml:space="preserve"> dle článku </w:t>
      </w:r>
      <w:r w:rsidR="001033AC" w:rsidRPr="00B44041">
        <w:fldChar w:fldCharType="begin"/>
      </w:r>
      <w:r w:rsidR="00FE091F" w:rsidRPr="00B44041">
        <w:instrText xml:space="preserve"> REF _Ref276714355 \w \h </w:instrText>
      </w:r>
      <w:r w:rsidR="00B44041">
        <w:instrText xml:space="preserve"> \* MERGEFORMAT </w:instrText>
      </w:r>
      <w:r w:rsidR="001033AC" w:rsidRPr="00B44041">
        <w:fldChar w:fldCharType="separate"/>
      </w:r>
      <w:r w:rsidR="001D152C">
        <w:t>4.1</w:t>
      </w:r>
      <w:r w:rsidR="001033AC" w:rsidRPr="00B44041">
        <w:fldChar w:fldCharType="end"/>
      </w:r>
      <w:r w:rsidR="00FE091F" w:rsidRPr="00B44041">
        <w:t xml:space="preserve"> Smlouvy</w:t>
      </w:r>
      <w:r w:rsidRPr="00184098">
        <w:t xml:space="preserve">. </w:t>
      </w:r>
      <w:bookmarkStart w:id="422" w:name="_Toc252879485"/>
      <w:bookmarkEnd w:id="422"/>
    </w:p>
    <w:p w14:paraId="784385BA" w14:textId="77777777" w:rsidR="00D62A5C" w:rsidRPr="00184098" w:rsidRDefault="008563FC" w:rsidP="00496C92">
      <w:pPr>
        <w:pStyle w:val="Nadpis1"/>
      </w:pPr>
      <w:bookmarkStart w:id="423" w:name="_Toc57977296"/>
      <w:r>
        <w:t>UZAVŘENÍ A ÚČINNOST SMLOUVY A DOBA JEJÍHO TRVÁNÍ</w:t>
      </w:r>
      <w:bookmarkEnd w:id="423"/>
      <w:r w:rsidR="00D62A5C" w:rsidRPr="00184098">
        <w:tab/>
      </w:r>
    </w:p>
    <w:p w14:paraId="516E32DF" w14:textId="77777777" w:rsidR="00D24193" w:rsidRPr="00D24193" w:rsidRDefault="00D24193" w:rsidP="003D536A">
      <w:pPr>
        <w:pStyle w:val="Nadpis2"/>
      </w:pPr>
      <w:bookmarkStart w:id="424" w:name="_Toc57977297"/>
      <w:r w:rsidRPr="00D24193">
        <w:t>Účinnost Smlouvy</w:t>
      </w:r>
      <w:bookmarkEnd w:id="424"/>
    </w:p>
    <w:p w14:paraId="0BA26A0F" w14:textId="77777777" w:rsidR="00D62A5C" w:rsidRPr="00184098" w:rsidRDefault="00D62A5C" w:rsidP="00D24193">
      <w:pPr>
        <w:pStyle w:val="Nadpis3"/>
      </w:pPr>
      <w:r w:rsidRPr="00184098">
        <w:t>Tato Smlouva je uzavřena a nabývá účinnosti dnem jejího pod</w:t>
      </w:r>
      <w:r w:rsidR="004B6EF8">
        <w:t>pisu oběma Smluvními Stranami a </w:t>
      </w:r>
      <w:r w:rsidRPr="00184098">
        <w:t>končí v Den Vypořádání, nevyplývá-li z kontextu Smlouvy, že určitá ustanovení této Smlouvy mají trvat i po tomto dni.</w:t>
      </w:r>
    </w:p>
    <w:p w14:paraId="70CB7B24" w14:textId="77777777" w:rsidR="00D24193" w:rsidRDefault="00076E3C" w:rsidP="003D536A">
      <w:pPr>
        <w:pStyle w:val="Nadpis2"/>
      </w:pPr>
      <w:bookmarkStart w:id="425" w:name="_Ref276714136"/>
      <w:bookmarkStart w:id="426" w:name="_Toc57977298"/>
      <w:r>
        <w:t xml:space="preserve">Zvláštní povinnosti </w:t>
      </w:r>
      <w:r w:rsidR="00D24193">
        <w:t xml:space="preserve">Provozovatele </w:t>
      </w:r>
      <w:r>
        <w:t>před Dnem Zahájení Provozování</w:t>
      </w:r>
      <w:bookmarkEnd w:id="425"/>
      <w:bookmarkEnd w:id="426"/>
    </w:p>
    <w:p w14:paraId="49400F09" w14:textId="6DF1A112" w:rsidR="00D62A5C" w:rsidRPr="00184098" w:rsidRDefault="00D62A5C" w:rsidP="00D24193">
      <w:pPr>
        <w:pStyle w:val="Nadpis3"/>
      </w:pPr>
      <w:r w:rsidRPr="00184098">
        <w:t xml:space="preserve">Provozovatel je povinen nejpozději </w:t>
      </w:r>
      <w:r w:rsidRPr="00460890">
        <w:t>do</w:t>
      </w:r>
      <w:r w:rsidR="00303DFD" w:rsidRPr="00460890">
        <w:t xml:space="preserve"> </w:t>
      </w:r>
      <w:r w:rsidR="00460890" w:rsidRPr="00460890">
        <w:t>Dne Zahájení Provozování</w:t>
      </w:r>
      <w:r w:rsidRPr="00184098">
        <w:t xml:space="preserve"> písemně prokázat Vlastníkovi, že splnil své povinnosti dle čl</w:t>
      </w:r>
      <w:r w:rsidRPr="00B44041">
        <w:t xml:space="preserve">. </w:t>
      </w:r>
      <w:r w:rsidR="001033AC" w:rsidRPr="00B44041">
        <w:fldChar w:fldCharType="begin"/>
      </w:r>
      <w:r w:rsidR="00FF38B9" w:rsidRPr="00B44041">
        <w:instrText xml:space="preserve"> REF _Ref268771966 \w \h </w:instrText>
      </w:r>
      <w:r w:rsidR="00B44041">
        <w:instrText xml:space="preserve"> \* MERGEFORMAT </w:instrText>
      </w:r>
      <w:r w:rsidR="001033AC" w:rsidRPr="00B44041">
        <w:fldChar w:fldCharType="separate"/>
      </w:r>
      <w:r w:rsidR="001D152C">
        <w:t>19.2</w:t>
      </w:r>
      <w:r w:rsidR="001033AC" w:rsidRPr="00B44041">
        <w:fldChar w:fldCharType="end"/>
      </w:r>
      <w:r w:rsidRPr="00B44041">
        <w:t xml:space="preserve"> a </w:t>
      </w:r>
      <w:r w:rsidR="00FD772A">
        <w:fldChar w:fldCharType="begin"/>
      </w:r>
      <w:r w:rsidR="00FD772A">
        <w:instrText xml:space="preserve"> REF _Ref268771980 \w \h  \* MERGEFORMAT </w:instrText>
      </w:r>
      <w:r w:rsidR="00FD772A">
        <w:fldChar w:fldCharType="separate"/>
      </w:r>
      <w:r w:rsidR="001D152C">
        <w:t>19.3</w:t>
      </w:r>
      <w:r w:rsidR="00FD772A">
        <w:fldChar w:fldCharType="end"/>
      </w:r>
      <w:r w:rsidRPr="00184098">
        <w:t xml:space="preserve"> a ve stejné lhůtě je povinen předložit Vlastníkovi kopii povolení k provozování Kanalizací dle této Smlouvy.</w:t>
      </w:r>
    </w:p>
    <w:p w14:paraId="398DA8F5" w14:textId="77777777" w:rsidR="00D24193" w:rsidRDefault="00411B71" w:rsidP="003D536A">
      <w:pPr>
        <w:pStyle w:val="Nadpis2"/>
      </w:pPr>
      <w:bookmarkStart w:id="427" w:name="_Toc57977299"/>
      <w:r>
        <w:t xml:space="preserve">Řádná </w:t>
      </w:r>
      <w:r w:rsidR="00D24193">
        <w:t xml:space="preserve">Doba </w:t>
      </w:r>
      <w:r w:rsidR="004F21E3">
        <w:t>Provozování</w:t>
      </w:r>
      <w:bookmarkEnd w:id="427"/>
    </w:p>
    <w:p w14:paraId="0A978CEF" w14:textId="77777777" w:rsidR="00D62A5C" w:rsidRPr="00184098" w:rsidRDefault="00D62A5C" w:rsidP="00D24193">
      <w:pPr>
        <w:pStyle w:val="Nadpis3"/>
      </w:pPr>
      <w:r w:rsidRPr="00184098">
        <w:t xml:space="preserve">Provozování na základě této Smlouvy se sjednává na dobu určitou ode Dne Zahájení Provozování </w:t>
      </w:r>
      <w:r w:rsidRPr="002333DA">
        <w:t xml:space="preserve">do </w:t>
      </w:r>
      <w:r w:rsidR="007D79A0" w:rsidRPr="002333DA">
        <w:t>3</w:t>
      </w:r>
      <w:r w:rsidR="006D72E7">
        <w:t>1</w:t>
      </w:r>
      <w:r w:rsidR="007D79A0" w:rsidRPr="002333DA">
        <w:t xml:space="preserve">. </w:t>
      </w:r>
      <w:r w:rsidR="006D72E7">
        <w:t>12</w:t>
      </w:r>
      <w:r w:rsidR="00460890" w:rsidRPr="002333DA">
        <w:t>. 20</w:t>
      </w:r>
      <w:r w:rsidR="00A503E5">
        <w:t>31</w:t>
      </w:r>
      <w:r w:rsidRPr="002333DA">
        <w:t>.</w:t>
      </w:r>
    </w:p>
    <w:p w14:paraId="73065CB3" w14:textId="77777777" w:rsidR="00D62A5C" w:rsidRPr="00184098" w:rsidRDefault="008563FC" w:rsidP="00496C92">
      <w:pPr>
        <w:pStyle w:val="Nadpis1"/>
      </w:pPr>
      <w:bookmarkStart w:id="428" w:name="_Ref268767801"/>
      <w:bookmarkStart w:id="429" w:name="_Ref268768845"/>
      <w:bookmarkStart w:id="430" w:name="_Ref268768982"/>
      <w:bookmarkStart w:id="431" w:name="_Ref268771923"/>
      <w:bookmarkStart w:id="432" w:name="_Toc57977300"/>
      <w:r>
        <w:lastRenderedPageBreak/>
        <w:t>PRAVIDLA ŘEŠENÍ SPORŮ</w:t>
      </w:r>
      <w:bookmarkEnd w:id="428"/>
      <w:bookmarkEnd w:id="429"/>
      <w:bookmarkEnd w:id="430"/>
      <w:bookmarkEnd w:id="431"/>
      <w:bookmarkEnd w:id="432"/>
    </w:p>
    <w:p w14:paraId="561F41DA" w14:textId="77777777" w:rsidR="00D24193" w:rsidRDefault="00D24193" w:rsidP="003D536A">
      <w:pPr>
        <w:pStyle w:val="Nadpis2"/>
      </w:pPr>
      <w:bookmarkStart w:id="433" w:name="_Toc57977301"/>
      <w:r>
        <w:t>Způsob řešení Sporů</w:t>
      </w:r>
      <w:bookmarkEnd w:id="433"/>
    </w:p>
    <w:p w14:paraId="082E27BC" w14:textId="19FA1C7B" w:rsidR="00D62A5C" w:rsidRPr="00184098" w:rsidRDefault="00D62A5C" w:rsidP="00D24193">
      <w:pPr>
        <w:pStyle w:val="Nadpis3"/>
      </w:pPr>
      <w:r w:rsidRPr="00184098">
        <w:t xml:space="preserve">Jakýkoli spor mezi Smluvními Stranami vzniklý z této Smlouvy nebo v souvislosti s touto Smlouvou (dále jen </w:t>
      </w:r>
      <w:r w:rsidRPr="00076E3C">
        <w:rPr>
          <w:b/>
        </w:rPr>
        <w:t>„Spor“</w:t>
      </w:r>
      <w:r w:rsidRPr="00184098">
        <w:t>)</w:t>
      </w:r>
      <w:r w:rsidR="00B44041">
        <w:t xml:space="preserve"> bude řešen Expertem, či soudem, </w:t>
      </w:r>
      <w:r w:rsidRPr="00184098">
        <w:t>pokud nebude možné vyřešit Spor jednáním</w:t>
      </w:r>
      <w:r w:rsidR="00076E3C">
        <w:t xml:space="preserve"> dle čl. </w:t>
      </w:r>
      <w:r w:rsidR="001033AC" w:rsidRPr="00B44041">
        <w:fldChar w:fldCharType="begin"/>
      </w:r>
      <w:r w:rsidR="00913814" w:rsidRPr="00B44041">
        <w:instrText xml:space="preserve"> REF _Ref268772025 \w \h </w:instrText>
      </w:r>
      <w:r w:rsidR="00B44041">
        <w:instrText xml:space="preserve"> \* MERGEFORMAT </w:instrText>
      </w:r>
      <w:r w:rsidR="001033AC" w:rsidRPr="00B44041">
        <w:fldChar w:fldCharType="separate"/>
      </w:r>
      <w:r w:rsidR="001D152C">
        <w:t>23.3</w:t>
      </w:r>
      <w:r w:rsidR="001033AC" w:rsidRPr="00B44041">
        <w:fldChar w:fldCharType="end"/>
      </w:r>
      <w:r w:rsidR="00076E3C" w:rsidRPr="00B44041">
        <w:t xml:space="preserve"> této</w:t>
      </w:r>
      <w:r w:rsidR="00076E3C">
        <w:t xml:space="preserve"> Smlouvy.</w:t>
      </w:r>
    </w:p>
    <w:p w14:paraId="6DB6FB1C" w14:textId="77777777" w:rsidR="00D24193" w:rsidRPr="00D24193" w:rsidRDefault="00D24193" w:rsidP="003D536A">
      <w:pPr>
        <w:pStyle w:val="Nadpis2"/>
      </w:pPr>
      <w:bookmarkStart w:id="434" w:name="_Toc57977302"/>
      <w:r w:rsidRPr="00D24193">
        <w:t>Způsob hrazení nákladů v souvislosti s řešením Sporu</w:t>
      </w:r>
      <w:bookmarkEnd w:id="434"/>
    </w:p>
    <w:p w14:paraId="1FCC5AA2" w14:textId="77777777" w:rsidR="00411B71" w:rsidRPr="001B1147" w:rsidRDefault="00D62A5C" w:rsidP="00411B71">
      <w:pPr>
        <w:pStyle w:val="Nadpis3"/>
      </w:pPr>
      <w:r w:rsidRPr="001B1147">
        <w:t>Každá Smluvní Strana ponese své náklad</w:t>
      </w:r>
      <w:r w:rsidR="00913814" w:rsidRPr="001B1147">
        <w:t>y v souvislosti s řešením Sporu</w:t>
      </w:r>
      <w:r w:rsidRPr="001B1147">
        <w:t xml:space="preserve"> </w:t>
      </w:r>
      <w:r w:rsidR="00913814" w:rsidRPr="001B1147">
        <w:t xml:space="preserve">a </w:t>
      </w:r>
      <w:r w:rsidRPr="001B1147">
        <w:t xml:space="preserve">dále </w:t>
      </w:r>
      <w:r w:rsidR="00913814" w:rsidRPr="001B1147">
        <w:t>v případě řešení Sporu více Experty platí</w:t>
      </w:r>
      <w:r w:rsidRPr="001B1147">
        <w:t>, že každá Smluvní Strana nese n</w:t>
      </w:r>
      <w:r w:rsidR="004B6EF8">
        <w:t>áklady a odměnu svého Experta a </w:t>
      </w:r>
      <w:r w:rsidRPr="001B1147">
        <w:t>náklady a odměnu třetího Experta nese každá Smluvní Strana rovným dílem bez ohledu na obsah rozhodnutí Expertů.</w:t>
      </w:r>
      <w:r w:rsidR="00411B71">
        <w:t xml:space="preserve"> Uvedené ustanovení se nevztahuje na náh</w:t>
      </w:r>
      <w:r w:rsidR="00B44041">
        <w:t xml:space="preserve">radu nákladů řízení před soudem, </w:t>
      </w:r>
      <w:r w:rsidR="00411B71">
        <w:t>o nichž rozhoduje dle úspěchu ve věci, pří</w:t>
      </w:r>
      <w:r w:rsidR="00B44041">
        <w:t>padně dalších skutečností, soud.</w:t>
      </w:r>
    </w:p>
    <w:p w14:paraId="7DBDBD42" w14:textId="77777777" w:rsidR="00D62A5C" w:rsidRPr="00184098" w:rsidRDefault="00076E3C" w:rsidP="003D536A">
      <w:pPr>
        <w:pStyle w:val="Nadpis2"/>
      </w:pPr>
      <w:bookmarkStart w:id="435" w:name="_Ref268772025"/>
      <w:bookmarkStart w:id="436" w:name="_Toc57977303"/>
      <w:r>
        <w:t>Jednání</w:t>
      </w:r>
      <w:bookmarkEnd w:id="435"/>
      <w:bookmarkEnd w:id="436"/>
    </w:p>
    <w:p w14:paraId="731286F5" w14:textId="77777777" w:rsidR="00D62A5C" w:rsidRPr="00184098" w:rsidRDefault="00D62A5C" w:rsidP="00AA27F1">
      <w:pPr>
        <w:pStyle w:val="Nadpis4"/>
      </w:pPr>
      <w:r w:rsidRPr="00184098">
        <w:t>Spor vzniká doručením písemného oznámení obsahujícího stručný popis Sporu s vylíčením všech skutkových okolností a návrhem řešení Sporu druhé Smluvní straně. V případě vzniku Sporu se Smluvní strany zavazují před předložením sporu Expertovi nebo soudu přistoupit k jednání. Zástupci Smluvní</w:t>
      </w:r>
      <w:r w:rsidR="005F58F5">
        <w:t>ch Stran budou o Sporu jednat v </w:t>
      </w:r>
      <w:r w:rsidRPr="00184098">
        <w:t xml:space="preserve">dobré víře a s cílem nalézt řešení Sporu, které nejlépe vyhoví duchu a účelu Smlouvy. </w:t>
      </w:r>
    </w:p>
    <w:p w14:paraId="28D05A1E" w14:textId="77777777" w:rsidR="00D62A5C" w:rsidRPr="00184098" w:rsidRDefault="00D62A5C" w:rsidP="00AA27F1">
      <w:pPr>
        <w:pStyle w:val="Nadpis4"/>
      </w:pPr>
      <w:r w:rsidRPr="00184098">
        <w:t>Pokud se zástupci Smluvních Stran na řešení Sporu nedohodnou do 15 (slovy: patnácti) pracovních dnů od doručení oznámení o Sporu, může kterákoliv Smluvní Strana předložit Spor k řešení v rámci rozhodnutí Experta či soudem prostřednictvím soudního řízení dle následujícího článku.</w:t>
      </w:r>
    </w:p>
    <w:p w14:paraId="5C1E0724" w14:textId="77777777" w:rsidR="00D62A5C" w:rsidRPr="00184098" w:rsidRDefault="005265FC" w:rsidP="003D536A">
      <w:pPr>
        <w:pStyle w:val="Nadpis2"/>
      </w:pPr>
      <w:bookmarkStart w:id="437" w:name="_Ref268766770"/>
      <w:bookmarkStart w:id="438" w:name="_Toc57977304"/>
      <w:r>
        <w:t xml:space="preserve">Řešení Sporu </w:t>
      </w:r>
      <w:r w:rsidR="00D24193">
        <w:t>Expert</w:t>
      </w:r>
      <w:r>
        <w:t>em</w:t>
      </w:r>
      <w:bookmarkEnd w:id="437"/>
      <w:bookmarkEnd w:id="438"/>
    </w:p>
    <w:p w14:paraId="0704CC8B" w14:textId="77777777" w:rsidR="005265FC" w:rsidRDefault="005265FC" w:rsidP="005265FC">
      <w:pPr>
        <w:pStyle w:val="Nadpis3"/>
      </w:pPr>
      <w:r w:rsidRPr="00184098">
        <w:t>Smluvní Strany se dohodly, že Expert bude řešit Spory, pokud tak je výslovně stanoveno Smlouvou. Expertovi budou dále předkládány na základě dohody Smluvních stran záležitosti, které v sobě zahrnují významnou míru technického a/nebo finančního uvážení, jsou čistě technické a/nebo finanční povahy a u kterých výsledek rozhodování má významný dopad na řešenou otázku, kterou nelze časově odkládat.</w:t>
      </w:r>
    </w:p>
    <w:p w14:paraId="5E27A984" w14:textId="77777777" w:rsidR="00D62A5C" w:rsidRPr="00184098" w:rsidRDefault="00D62A5C" w:rsidP="00AA27F1">
      <w:pPr>
        <w:pStyle w:val="Nadpis4"/>
      </w:pPr>
      <w:r w:rsidRPr="00184098">
        <w:t>Expertem může být ustanovena fyzická osoba s vysokoškolským vzděláním (technické, ekonomické či právní) s odbornými zkušenostmi v o</w:t>
      </w:r>
      <w:r w:rsidR="004B6EF8">
        <w:t>blasti Sporu a s délkou praxe v </w:t>
      </w:r>
      <w:r w:rsidRPr="00184098">
        <w:t xml:space="preserve">příslušném oboru minimálně 5 (slovy: pět) let. </w:t>
      </w:r>
      <w:r w:rsidR="004B6EF8">
        <w:t>Tato osoba musí být způsobilá k </w:t>
      </w:r>
      <w:r w:rsidRPr="00184098">
        <w:t>právním úkonům a bezúhonná, přičemž její zkušenosti, odborné znalosti a morální vlastnosti musí poskytovat záruku zajištění řádného a spravedlivého řešení Sporu, které nejlépe vyhoví duchu a účelu Smlouvy.</w:t>
      </w:r>
    </w:p>
    <w:p w14:paraId="329F0F8F" w14:textId="77777777" w:rsidR="00D62A5C" w:rsidRPr="00184098" w:rsidRDefault="00D62A5C" w:rsidP="00AA27F1">
      <w:pPr>
        <w:pStyle w:val="Nadpis4"/>
      </w:pPr>
      <w:r w:rsidRPr="00184098">
        <w:t>Expert musí být nezávislý, tj. musí jím být pouze taková osoba, která se neúčastnila událostí, které předcházely Sporu, a to až do chvíle předložení Sporu tomuto Expertovi.</w:t>
      </w:r>
    </w:p>
    <w:p w14:paraId="1B24BC4A" w14:textId="77777777" w:rsidR="00D62A5C" w:rsidRPr="00184098" w:rsidRDefault="00D62A5C" w:rsidP="00AA27F1">
      <w:pPr>
        <w:pStyle w:val="Nadpis4"/>
      </w:pPr>
      <w:r w:rsidRPr="00184098">
        <w:t>Smluvní Strana, která Spor iniciuje, musí písemně oznámit druhé Smluvní Straně zahájení řešení Sporu prostřednictvím Experta a toto oznámení bude obsahovat:</w:t>
      </w:r>
    </w:p>
    <w:p w14:paraId="6B582677" w14:textId="77777777" w:rsidR="00D62A5C" w:rsidRPr="008377D1" w:rsidRDefault="00D62A5C" w:rsidP="008E7F64">
      <w:pPr>
        <w:pStyle w:val="Nadpis5"/>
      </w:pPr>
      <w:r w:rsidRPr="008377D1">
        <w:lastRenderedPageBreak/>
        <w:t>popis Sporu s uvedením skutkových okolností, důkazů (platí, že je možné uvádět listinné důkazy, výslech svědků atd.);</w:t>
      </w:r>
    </w:p>
    <w:p w14:paraId="2FC89D4A" w14:textId="77777777" w:rsidR="00D62A5C" w:rsidRPr="008377D1" w:rsidRDefault="00D62A5C" w:rsidP="008E7F64">
      <w:pPr>
        <w:pStyle w:val="Nadpis5"/>
      </w:pPr>
      <w:r w:rsidRPr="008377D1">
        <w:t>identifikaci navrhovaného Experta s odůvodněním jeho výběru, popisu kvalifikace atd.;</w:t>
      </w:r>
    </w:p>
    <w:p w14:paraId="3E46F5AD" w14:textId="77777777" w:rsidR="00D62A5C" w:rsidRPr="008377D1" w:rsidRDefault="00D62A5C" w:rsidP="008E7F64">
      <w:pPr>
        <w:pStyle w:val="Nadpis5"/>
        <w:rPr>
          <w:lang w:val="pl-PL"/>
        </w:rPr>
      </w:pPr>
      <w:r w:rsidRPr="008377D1">
        <w:rPr>
          <w:lang w:val="pl-PL"/>
        </w:rPr>
        <w:t>informaci, zda Smluvní Strana navrhuje projednat Spor s jednáním nebo bez jednání.</w:t>
      </w:r>
    </w:p>
    <w:p w14:paraId="434BC6DD" w14:textId="77777777" w:rsidR="00D62A5C" w:rsidRPr="00184098" w:rsidRDefault="00D62A5C" w:rsidP="00AA27F1">
      <w:pPr>
        <w:pStyle w:val="Nadpis4"/>
      </w:pPr>
      <w:r w:rsidRPr="00184098">
        <w:t>Druhá Smluvní Strana musí na oznámení první Smluvní Strany odpovědět do 5 (slovy: pěti) pracovních dnů s uvedením, zda přijímá osobu Experta a uvés</w:t>
      </w:r>
      <w:r w:rsidR="004B6EF8">
        <w:t>t své stanovisko ke Sporu s </w:t>
      </w:r>
      <w:r w:rsidRPr="00184098">
        <w:t>vylíčením všech skutečností o které opírá svá tvrzení a důkazů a dále zda přijímá navrženou formu řešení Sporu (s jednáním/bez jednání).</w:t>
      </w:r>
    </w:p>
    <w:p w14:paraId="4D18DE08" w14:textId="77777777" w:rsidR="00D62A5C" w:rsidRPr="00184098" w:rsidRDefault="00D62A5C" w:rsidP="00AA27F1">
      <w:pPr>
        <w:pStyle w:val="Nadpis4"/>
      </w:pPr>
      <w:r w:rsidRPr="00184098">
        <w:t>V případě, že druhá Smluvní Strana nesouhlasí s osobou Experta, bude Spor rozhodován třemi Experty, přičemž druhá Smluvní strana jmenuje svého Experta, s uvedením jeho kvalifikace a navrhne, aby Experti určení Smluvními Stranami jmenovali třetího Experta, předsedu, a to do 10 (slovy: deseti) pracovních dnů od doručení oznámení druhé Smluvní Strany.</w:t>
      </w:r>
    </w:p>
    <w:p w14:paraId="4E0AB943" w14:textId="77777777" w:rsidR="00D62A5C" w:rsidRDefault="00D62A5C" w:rsidP="00AA27F1">
      <w:pPr>
        <w:pStyle w:val="Nadpis4"/>
      </w:pPr>
      <w:r w:rsidRPr="00184098">
        <w:t>Rozhodnutí Experta (Expertů) bude pro Smluvní Strany závazné a konečné a bude obsahovat náležité odůvodnění s uvedením skutečností, které byly brány v potaz.</w:t>
      </w:r>
    </w:p>
    <w:p w14:paraId="0C722FD0" w14:textId="77777777" w:rsidR="005265FC" w:rsidRPr="00184098" w:rsidRDefault="005265FC" w:rsidP="00AA27F1">
      <w:pPr>
        <w:pStyle w:val="Nadpis4"/>
      </w:pPr>
      <w:r w:rsidRPr="00184098">
        <w:t>Pokud bude Spor předložen k rozhodnutí Expertovi, bude Expert jednat z titulu rozhodce podle § 4 Zákona o Rozhodčím Řízení. Místo řešení Sporu před Expertem bude určeno Expertem v místě sídla Provozovatele nebo Vlastníka, nedojde-li k jiné dohodě Smluvních stran, a jednacím jazykem bude český jazyk. V případě, kdy Spor nebude mít majetkový charakter, Smluvní Strany se dohodly, že Expert bude postupovat přiměřeně podle principů uvedených v Zákoně o Rozhodčím Řízení a na řešení Sporu se budou přiměřeně vztahovat ustanovení tohoto článku Smlouvy.</w:t>
      </w:r>
    </w:p>
    <w:p w14:paraId="13A0E454" w14:textId="77777777" w:rsidR="00D62A5C" w:rsidRPr="00184098" w:rsidRDefault="005265FC" w:rsidP="003D536A">
      <w:pPr>
        <w:pStyle w:val="Nadpis2"/>
      </w:pPr>
      <w:bookmarkStart w:id="439" w:name="_Toc268696026"/>
      <w:bookmarkStart w:id="440" w:name="_Toc268696170"/>
      <w:bookmarkStart w:id="441" w:name="_Toc268696310"/>
      <w:bookmarkStart w:id="442" w:name="_Toc268696450"/>
      <w:bookmarkStart w:id="443" w:name="_Toc268696590"/>
      <w:bookmarkStart w:id="444" w:name="_Toc268696724"/>
      <w:bookmarkStart w:id="445" w:name="_Toc268696858"/>
      <w:bookmarkStart w:id="446" w:name="_Toc268696990"/>
      <w:bookmarkStart w:id="447" w:name="_Toc268697114"/>
      <w:bookmarkStart w:id="448" w:name="_Toc268697237"/>
      <w:bookmarkStart w:id="449" w:name="_Toc268697360"/>
      <w:bookmarkStart w:id="450" w:name="_Toc268697482"/>
      <w:bookmarkStart w:id="451" w:name="_Toc268697602"/>
      <w:bookmarkStart w:id="452" w:name="_Toc268697723"/>
      <w:bookmarkStart w:id="453" w:name="_Toc268697844"/>
      <w:bookmarkStart w:id="454" w:name="_Toc268697965"/>
      <w:bookmarkStart w:id="455" w:name="_Toc268698086"/>
      <w:bookmarkStart w:id="456" w:name="_Toc268698207"/>
      <w:bookmarkStart w:id="457" w:name="_Toc268698321"/>
      <w:bookmarkStart w:id="458" w:name="_Toc268701725"/>
      <w:bookmarkStart w:id="459" w:name="_Toc268702023"/>
      <w:bookmarkStart w:id="460" w:name="_Toc268702137"/>
      <w:bookmarkStart w:id="461" w:name="_Toc268704252"/>
      <w:bookmarkStart w:id="462" w:name="_Toc268704420"/>
      <w:bookmarkStart w:id="463" w:name="_Toc57977305"/>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r>
        <w:t xml:space="preserve">Řešení Sporu </w:t>
      </w:r>
      <w:r w:rsidR="00076E3C">
        <w:t>s</w:t>
      </w:r>
      <w:r>
        <w:t>oudním řízením</w:t>
      </w:r>
      <w:bookmarkEnd w:id="463"/>
    </w:p>
    <w:p w14:paraId="1E6432F9" w14:textId="77777777" w:rsidR="00411B71" w:rsidRDefault="00D62A5C" w:rsidP="00076E3C">
      <w:pPr>
        <w:pStyle w:val="Nadpis3"/>
      </w:pPr>
      <w:r w:rsidRPr="00184098">
        <w:t>Pokud řešení Sporu nepřísluší Expertovi, rozhoduje je</w:t>
      </w:r>
      <w:r w:rsidR="00B44041">
        <w:t>j věcně a místně příslušný soud.</w:t>
      </w:r>
    </w:p>
    <w:p w14:paraId="050446BD" w14:textId="77777777" w:rsidR="00D62A5C" w:rsidRPr="00184098" w:rsidRDefault="00D62A5C" w:rsidP="00076E3C">
      <w:pPr>
        <w:pStyle w:val="Nadpis3"/>
      </w:pPr>
      <w:r w:rsidRPr="00184098">
        <w:t>V případě předložení Sporu soudu, bude Spor rozhodován obecnými soudy České republiky. Smluvní strany se výslovně dohodly, že místně příslušným soudem je místně příslušný soud Vlastníka.</w:t>
      </w:r>
      <w:r w:rsidR="00E87DF9">
        <w:t xml:space="preserve"> </w:t>
      </w:r>
    </w:p>
    <w:p w14:paraId="101A70B1" w14:textId="77777777" w:rsidR="00D62A5C" w:rsidRPr="00184098" w:rsidRDefault="008563FC" w:rsidP="00496C92">
      <w:pPr>
        <w:pStyle w:val="Nadpis1"/>
      </w:pPr>
      <w:bookmarkStart w:id="464" w:name="_Toc57977306"/>
      <w:r>
        <w:t>ZÁVĚREČNÁ USTANOVENÍ</w:t>
      </w:r>
      <w:bookmarkEnd w:id="464"/>
    </w:p>
    <w:p w14:paraId="6161FA55" w14:textId="77777777" w:rsidR="00D62A5C" w:rsidRPr="00184098" w:rsidRDefault="00D62A5C" w:rsidP="00076E3C">
      <w:pPr>
        <w:pStyle w:val="Nadpis3"/>
      </w:pPr>
      <w:r w:rsidRPr="00184098">
        <w:t xml:space="preserve">Tato Smlouva se řídí obecně </w:t>
      </w:r>
      <w:r w:rsidR="007567F1">
        <w:t>závaznými</w:t>
      </w:r>
      <w:r w:rsidR="007567F1" w:rsidRPr="00184098">
        <w:t xml:space="preserve"> </w:t>
      </w:r>
      <w:r w:rsidR="000C171E">
        <w:t xml:space="preserve">právními </w:t>
      </w:r>
      <w:r w:rsidRPr="00184098">
        <w:t>předpisy Če</w:t>
      </w:r>
      <w:r w:rsidR="004B6EF8">
        <w:t>ské republiky v platném znění a </w:t>
      </w:r>
      <w:r w:rsidR="000C171E">
        <w:t xml:space="preserve">dalšími </w:t>
      </w:r>
      <w:r w:rsidRPr="00184098">
        <w:t>právními normami, na něž je ve Smlouvě činěn odkaz.</w:t>
      </w:r>
    </w:p>
    <w:p w14:paraId="06CD8C63" w14:textId="77777777" w:rsidR="005265FC" w:rsidRDefault="005265FC" w:rsidP="003D536A">
      <w:pPr>
        <w:pStyle w:val="Nadpis2"/>
      </w:pPr>
      <w:bookmarkStart w:id="465" w:name="_Toc57977307"/>
      <w:r>
        <w:t>Počet vyhotovení</w:t>
      </w:r>
      <w:bookmarkEnd w:id="465"/>
    </w:p>
    <w:p w14:paraId="168F6EF6" w14:textId="5A1442B0" w:rsidR="00D62A5C" w:rsidRDefault="00D62A5C" w:rsidP="005265FC">
      <w:pPr>
        <w:pStyle w:val="Nadpis3"/>
      </w:pPr>
      <w:r w:rsidRPr="00184098">
        <w:t>Tato Smlouva je vyhotovena v</w:t>
      </w:r>
      <w:r w:rsidR="00FC7EC2">
        <w:t> </w:t>
      </w:r>
      <w:r w:rsidR="007A0957">
        <w:t>8</w:t>
      </w:r>
      <w:r w:rsidR="007A0957" w:rsidRPr="00FC7EC2">
        <w:t xml:space="preserve"> </w:t>
      </w:r>
      <w:r w:rsidR="00FC7EC2" w:rsidRPr="00FC7EC2">
        <w:t xml:space="preserve">stejnopisech v českém jazyce. Vlastník si ponechá </w:t>
      </w:r>
      <w:r w:rsidR="007A0957">
        <w:t>5</w:t>
      </w:r>
      <w:r w:rsidR="007A0957" w:rsidRPr="00FC7EC2">
        <w:t xml:space="preserve"> </w:t>
      </w:r>
      <w:r w:rsidR="00FC7EC2" w:rsidRPr="00FC7EC2">
        <w:t xml:space="preserve">vyhotovení, Provozovatel 2 vyhotovení a jedno vyhotovení </w:t>
      </w:r>
      <w:r w:rsidRPr="00184098">
        <w:t>Smlouvy je určeno pro poskytovatele dotace v rámci O</w:t>
      </w:r>
      <w:r w:rsidR="00076E3C">
        <w:t>PŽP</w:t>
      </w:r>
      <w:r w:rsidRPr="00184098">
        <w:t xml:space="preserve">. Přílohy této Smlouvy tvoří její nedílnou součást. Změny této Smlouvy </w:t>
      </w:r>
      <w:r w:rsidRPr="00FC7EC2">
        <w:t>vyžadují ke své platnosti písemnou formu v podobě postu</w:t>
      </w:r>
      <w:r w:rsidR="00F65C0A" w:rsidRPr="00FC7EC2">
        <w:t xml:space="preserve">pně číslovaných dodatků. </w:t>
      </w:r>
      <w:r w:rsidR="00FB3349" w:rsidRPr="00FC7EC2">
        <w:t xml:space="preserve">Části </w:t>
      </w:r>
      <w:r w:rsidR="001B1147" w:rsidRPr="00FC7EC2">
        <w:t>B a C</w:t>
      </w:r>
      <w:r w:rsidR="00FB3349" w:rsidRPr="00FC7EC2">
        <w:t xml:space="preserve"> </w:t>
      </w:r>
      <w:r w:rsidR="00F65C0A" w:rsidRPr="00FC7EC2">
        <w:t>Příloh</w:t>
      </w:r>
      <w:r w:rsidR="00FB3349" w:rsidRPr="00FC7EC2">
        <w:t>y</w:t>
      </w:r>
      <w:r w:rsidRPr="00FC7EC2">
        <w:t xml:space="preserve"> č. </w:t>
      </w:r>
      <w:r w:rsidR="00C70076" w:rsidRPr="00FC7EC2">
        <w:t>5</w:t>
      </w:r>
      <w:r w:rsidRPr="00FC7EC2">
        <w:t xml:space="preserve"> </w:t>
      </w:r>
      <w:r w:rsidR="006B318A" w:rsidRPr="00FC7EC2">
        <w:t xml:space="preserve">k této Smlouvě, tj. </w:t>
      </w:r>
      <w:r w:rsidR="00AB06FF" w:rsidRPr="00FC7EC2">
        <w:t xml:space="preserve">Model a </w:t>
      </w:r>
      <w:r w:rsidR="00FB3349" w:rsidRPr="00FC7EC2">
        <w:t xml:space="preserve">Nástroj </w:t>
      </w:r>
      <w:r w:rsidRPr="00FC7EC2">
        <w:t xml:space="preserve">jsou vyhotoveny pouze v elektronické podobě, a to na přiloženém nepřepisovatelném CD (kompaktním disku) opatřeném na </w:t>
      </w:r>
      <w:r w:rsidR="006B318A" w:rsidRPr="00FC7EC2">
        <w:t>líc</w:t>
      </w:r>
      <w:r w:rsidR="00F342C7" w:rsidRPr="00FC7EC2">
        <w:t xml:space="preserve">ové </w:t>
      </w:r>
      <w:r w:rsidRPr="00FC7EC2">
        <w:t xml:space="preserve">straně podpisy Smluvních </w:t>
      </w:r>
      <w:r w:rsidR="006B318A" w:rsidRPr="00FC7EC2">
        <w:t>S</w:t>
      </w:r>
      <w:r w:rsidR="00FC7EC2" w:rsidRPr="00FC7EC2">
        <w:t>tran.</w:t>
      </w:r>
    </w:p>
    <w:p w14:paraId="17A0814D" w14:textId="77777777" w:rsidR="005265FC" w:rsidRPr="00184098" w:rsidRDefault="005265FC" w:rsidP="003D536A">
      <w:pPr>
        <w:pStyle w:val="Nadpis2"/>
      </w:pPr>
      <w:bookmarkStart w:id="466" w:name="_Toc57977308"/>
      <w:r>
        <w:t>Způsob komunikace</w:t>
      </w:r>
      <w:bookmarkEnd w:id="466"/>
    </w:p>
    <w:p w14:paraId="038D27B7" w14:textId="77777777" w:rsidR="007567F1" w:rsidRDefault="00D62A5C" w:rsidP="005265FC">
      <w:pPr>
        <w:pStyle w:val="Nadpis3"/>
      </w:pPr>
      <w:r w:rsidRPr="00184098">
        <w:t xml:space="preserve">Za písemnou formu se pro účely této Smlouvy považuje i elektronická pošta ověřená zaručeným elektronickým podpisem. Pokud je zaslána elektronickou poštou bez ověření zaručeným </w:t>
      </w:r>
      <w:r w:rsidRPr="00184098">
        <w:lastRenderedPageBreak/>
        <w:t xml:space="preserve">elektronickým podpisem, musí být následně potvrzena listinnou formou ve lhůtě sedmi (7) dnů od odeslání elektronické pošty. </w:t>
      </w:r>
    </w:p>
    <w:p w14:paraId="5939488F" w14:textId="77777777" w:rsidR="007567F1" w:rsidRDefault="007567F1" w:rsidP="007567F1">
      <w:pPr>
        <w:pStyle w:val="Nadpis2"/>
      </w:pPr>
      <w:bookmarkStart w:id="467" w:name="_Toc269736903"/>
      <w:bookmarkStart w:id="468" w:name="_Toc57977309"/>
      <w:r>
        <w:t>Postoupení práv</w:t>
      </w:r>
      <w:bookmarkEnd w:id="467"/>
      <w:bookmarkEnd w:id="468"/>
    </w:p>
    <w:p w14:paraId="05A16ED1" w14:textId="77777777" w:rsidR="00D62A5C" w:rsidRPr="00184098" w:rsidRDefault="00D62A5C" w:rsidP="005265FC">
      <w:pPr>
        <w:pStyle w:val="Nadpis3"/>
      </w:pPr>
      <w:r w:rsidRPr="00184098">
        <w:t xml:space="preserve">Žádná ze Smluvních </w:t>
      </w:r>
      <w:r w:rsidR="006B318A">
        <w:t>S</w:t>
      </w:r>
      <w:r w:rsidRPr="00184098">
        <w:t xml:space="preserve">tran není oprávněna bez předchozího písemného souhlasu druhé Smluvní Strany postoupit kterékoli z práv vyplývajících z této Smlouvy třetí osobě. </w:t>
      </w:r>
    </w:p>
    <w:p w14:paraId="1D250BBD" w14:textId="77777777" w:rsidR="005265FC" w:rsidRDefault="006B318A" w:rsidP="003D536A">
      <w:pPr>
        <w:pStyle w:val="Nadpis2"/>
      </w:pPr>
      <w:bookmarkStart w:id="469" w:name="_Toc57977310"/>
      <w:r>
        <w:t xml:space="preserve">Salvátorská </w:t>
      </w:r>
      <w:r w:rsidR="00F342C7">
        <w:t>klauzule</w:t>
      </w:r>
      <w:bookmarkEnd w:id="469"/>
    </w:p>
    <w:p w14:paraId="314013E6" w14:textId="77777777" w:rsidR="00D62A5C" w:rsidRDefault="00D62A5C" w:rsidP="006B318A">
      <w:pPr>
        <w:pStyle w:val="Nadpis3"/>
      </w:pPr>
      <w:r w:rsidRPr="00184098">
        <w:t xml:space="preserve">Smluvní </w:t>
      </w:r>
      <w:r w:rsidR="006B318A">
        <w:t>S</w:t>
      </w:r>
      <w:r w:rsidRPr="00184098">
        <w:t>trany se zavazují v případě, že některé z ustanovení této Smlouvy je nebo se stane neplatným či neúčinným, nahradit neplatné či neúčinné ustanovení této Smlouvy ustanovením jiným, platným a účinným, které svým smyslem nejlépe odpovídá účelu této Smlouvy. Neplatnost nebo nevynutitelnost kteréhokoliv ustanovení této Smlouvy nemá vliv na platnost nebo vynutitelnost ostatních ustanovení Smlouvy jako celku.</w:t>
      </w:r>
    </w:p>
    <w:p w14:paraId="024827EA" w14:textId="09E3ECFD" w:rsidR="005038AC" w:rsidRDefault="00C61A9E" w:rsidP="005038AC">
      <w:pPr>
        <w:pStyle w:val="Nadpis2"/>
      </w:pPr>
      <w:bookmarkStart w:id="470" w:name="_Toc57977311"/>
      <w:r>
        <w:t xml:space="preserve">Souhlas k uzavření </w:t>
      </w:r>
      <w:r w:rsidR="00FA44B3">
        <w:t>Smlouvy</w:t>
      </w:r>
      <w:bookmarkEnd w:id="470"/>
    </w:p>
    <w:p w14:paraId="3A03653B" w14:textId="2AD58655" w:rsidR="00AF6AC5" w:rsidRDefault="00C61A9E" w:rsidP="00714732">
      <w:pPr>
        <w:pStyle w:val="Nadpis3"/>
      </w:pPr>
      <w:r>
        <w:t>Svazek je oprávněn k uzav</w:t>
      </w:r>
      <w:r w:rsidR="00714732">
        <w:t>ř</w:t>
      </w:r>
      <w:r>
        <w:t>ení této smlouvy na zákl</w:t>
      </w:r>
      <w:r w:rsidR="00714732">
        <w:t>a</w:t>
      </w:r>
      <w:r>
        <w:t>dě souhlasu rady Svazku</w:t>
      </w:r>
      <w:r w:rsidR="00714732">
        <w:t xml:space="preserve"> z</w:t>
      </w:r>
      <w:r>
        <w:t>e dne…č. usn……</w:t>
      </w:r>
    </w:p>
    <w:p w14:paraId="2F4F67F8" w14:textId="14D10E74" w:rsidR="00AF6AC5" w:rsidRDefault="00C61A9E" w:rsidP="00714732">
      <w:pPr>
        <w:ind w:left="709"/>
        <w:jc w:val="both"/>
      </w:pPr>
      <w:r>
        <w:rPr>
          <w:lang w:eastAsia="en-US"/>
        </w:rPr>
        <w:t>Město Kopřivnice je oprávněn</w:t>
      </w:r>
      <w:r w:rsidR="004C70D5">
        <w:rPr>
          <w:lang w:eastAsia="en-US"/>
        </w:rPr>
        <w:t>o</w:t>
      </w:r>
      <w:r>
        <w:rPr>
          <w:lang w:eastAsia="en-US"/>
        </w:rPr>
        <w:t xml:space="preserve"> k uzavření této Smlouvy na základě </w:t>
      </w:r>
      <w:r w:rsidR="004C70D5">
        <w:rPr>
          <w:lang w:eastAsia="en-US"/>
        </w:rPr>
        <w:t xml:space="preserve">usnesení </w:t>
      </w:r>
      <w:r>
        <w:rPr>
          <w:lang w:eastAsia="en-US"/>
        </w:rPr>
        <w:t>Zastupitelstva města Kopřivnice ze dne…. č…..</w:t>
      </w:r>
    </w:p>
    <w:p w14:paraId="14545F47" w14:textId="48F96979" w:rsidR="00C61A9E" w:rsidRPr="00C6344E" w:rsidRDefault="00C61A9E" w:rsidP="00714732">
      <w:pPr>
        <w:ind w:left="709"/>
        <w:jc w:val="both"/>
        <w:rPr>
          <w:lang w:eastAsia="en-US"/>
        </w:rPr>
      </w:pPr>
      <w:r>
        <w:rPr>
          <w:lang w:eastAsia="en-US"/>
        </w:rPr>
        <w:t>Město Nový Jičín je oprávněn</w:t>
      </w:r>
      <w:r w:rsidR="004C70D5">
        <w:rPr>
          <w:lang w:eastAsia="en-US"/>
        </w:rPr>
        <w:t>o</w:t>
      </w:r>
      <w:r>
        <w:rPr>
          <w:lang w:eastAsia="en-US"/>
        </w:rPr>
        <w:t xml:space="preserve"> k uzavření této Smlouvy na základě </w:t>
      </w:r>
      <w:r w:rsidR="004C70D5">
        <w:rPr>
          <w:lang w:eastAsia="en-US"/>
        </w:rPr>
        <w:t xml:space="preserve">usnesení </w:t>
      </w:r>
      <w:r>
        <w:rPr>
          <w:lang w:eastAsia="en-US"/>
        </w:rPr>
        <w:t xml:space="preserve">Zastupitelstva města </w:t>
      </w:r>
      <w:r w:rsidR="004C70D5">
        <w:rPr>
          <w:lang w:eastAsia="en-US"/>
        </w:rPr>
        <w:t xml:space="preserve">Nový Jičín  </w:t>
      </w:r>
      <w:r>
        <w:rPr>
          <w:lang w:eastAsia="en-US"/>
        </w:rPr>
        <w:t>ze dne…. č…..</w:t>
      </w:r>
    </w:p>
    <w:p w14:paraId="03D7D387" w14:textId="402F1725" w:rsidR="00C61A9E" w:rsidRPr="00C6344E" w:rsidRDefault="00C61A9E" w:rsidP="00714732">
      <w:pPr>
        <w:ind w:left="709"/>
        <w:jc w:val="both"/>
        <w:rPr>
          <w:lang w:eastAsia="en-US"/>
        </w:rPr>
      </w:pPr>
      <w:r>
        <w:rPr>
          <w:lang w:eastAsia="en-US"/>
        </w:rPr>
        <w:t>Obec Mořkov je oprávněn</w:t>
      </w:r>
      <w:r w:rsidR="004C70D5">
        <w:rPr>
          <w:lang w:eastAsia="en-US"/>
        </w:rPr>
        <w:t>a</w:t>
      </w:r>
      <w:r>
        <w:rPr>
          <w:lang w:eastAsia="en-US"/>
        </w:rPr>
        <w:t xml:space="preserve"> k uzavření této Smlouvy na základě </w:t>
      </w:r>
      <w:r w:rsidR="004C70D5">
        <w:rPr>
          <w:lang w:eastAsia="en-US"/>
        </w:rPr>
        <w:t xml:space="preserve">usnesení </w:t>
      </w:r>
      <w:r>
        <w:rPr>
          <w:lang w:eastAsia="en-US"/>
        </w:rPr>
        <w:t xml:space="preserve">Zastupitelstva </w:t>
      </w:r>
      <w:r w:rsidR="004C70D5">
        <w:rPr>
          <w:lang w:eastAsia="en-US"/>
        </w:rPr>
        <w:t>obce Mořkov</w:t>
      </w:r>
      <w:r>
        <w:rPr>
          <w:lang w:eastAsia="en-US"/>
        </w:rPr>
        <w:t xml:space="preserve"> ze dne….č…..</w:t>
      </w:r>
    </w:p>
    <w:p w14:paraId="09DAA662" w14:textId="3D02BC70" w:rsidR="00C61A9E" w:rsidRPr="00C6344E" w:rsidRDefault="00C61A9E" w:rsidP="00714732">
      <w:pPr>
        <w:ind w:left="709"/>
        <w:jc w:val="both"/>
        <w:rPr>
          <w:lang w:eastAsia="en-US"/>
        </w:rPr>
      </w:pPr>
      <w:r>
        <w:rPr>
          <w:lang w:eastAsia="en-US"/>
        </w:rPr>
        <w:t>Obec Životice u Nového Jičína je oprávněn</w:t>
      </w:r>
      <w:r w:rsidR="004C70D5">
        <w:rPr>
          <w:lang w:eastAsia="en-US"/>
        </w:rPr>
        <w:t>a</w:t>
      </w:r>
      <w:r>
        <w:rPr>
          <w:lang w:eastAsia="en-US"/>
        </w:rPr>
        <w:t xml:space="preserve"> k uzavření této Smlouvy na základě </w:t>
      </w:r>
      <w:r w:rsidR="004C70D5">
        <w:rPr>
          <w:lang w:eastAsia="en-US"/>
        </w:rPr>
        <w:t xml:space="preserve">usnesení </w:t>
      </w:r>
      <w:r>
        <w:rPr>
          <w:lang w:eastAsia="en-US"/>
        </w:rPr>
        <w:t xml:space="preserve">Zastupitelstva </w:t>
      </w:r>
      <w:r w:rsidR="004C70D5">
        <w:rPr>
          <w:lang w:eastAsia="en-US"/>
        </w:rPr>
        <w:t>obce Životice u Nového Jičína</w:t>
      </w:r>
      <w:r>
        <w:rPr>
          <w:lang w:eastAsia="en-US"/>
        </w:rPr>
        <w:t xml:space="preserve"> ze dne…. č…..</w:t>
      </w:r>
    </w:p>
    <w:p w14:paraId="242DA3E4" w14:textId="77777777" w:rsidR="00AF6AC5" w:rsidRDefault="00AF6AC5" w:rsidP="00714732">
      <w:pPr>
        <w:ind w:left="709"/>
      </w:pPr>
    </w:p>
    <w:p w14:paraId="05F534B4" w14:textId="77777777" w:rsidR="006B318A" w:rsidRDefault="006B318A" w:rsidP="003D536A">
      <w:pPr>
        <w:pStyle w:val="Nadpis2"/>
      </w:pPr>
      <w:bookmarkStart w:id="471" w:name="_Toc57977312"/>
      <w:r>
        <w:t>Podpisy</w:t>
      </w:r>
      <w:bookmarkEnd w:id="471"/>
    </w:p>
    <w:p w14:paraId="2AF38CD2" w14:textId="2D03F678" w:rsidR="00D62A5C" w:rsidDel="00432203" w:rsidRDefault="00D62A5C" w:rsidP="00432203">
      <w:pPr>
        <w:pStyle w:val="Nadpis3"/>
        <w:rPr>
          <w:ins w:id="472" w:author="Autor"/>
          <w:del w:id="473" w:author="Autor"/>
        </w:rPr>
      </w:pPr>
      <w:r w:rsidRPr="00184098">
        <w:t xml:space="preserve">Smluvní Strany tímto prohlašují a potvrzují, že veškerá ustanovení a podmínky této Smlouvy byly dohodnuty mezi Smluvními Stranami svobodně, vážně a určitě, nikoliv v tísni a na důkaz toho připojují své podpisy: </w:t>
      </w:r>
    </w:p>
    <w:p w14:paraId="3DDD6B04" w14:textId="77777777" w:rsidR="009268FE" w:rsidRPr="009268FE" w:rsidRDefault="009268FE">
      <w:pPr>
        <w:pStyle w:val="Nadpis3"/>
      </w:pPr>
    </w:p>
    <w:tbl>
      <w:tblPr>
        <w:tblW w:w="9360" w:type="dxa"/>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72"/>
        <w:gridCol w:w="4188"/>
      </w:tblGrid>
      <w:tr w:rsidR="005038AC" w:rsidRPr="00573E85" w14:paraId="7A947D56" w14:textId="77777777" w:rsidTr="0072536B">
        <w:tc>
          <w:tcPr>
            <w:tcW w:w="5172" w:type="dxa"/>
            <w:shd w:val="clear" w:color="auto" w:fill="auto"/>
            <w:vAlign w:val="center"/>
          </w:tcPr>
          <w:p w14:paraId="5C6E2D4D" w14:textId="77777777" w:rsidR="005038AC" w:rsidRDefault="005038AC" w:rsidP="00A503E5">
            <w:bookmarkStart w:id="474" w:name="_Toc256522803"/>
          </w:p>
          <w:p w14:paraId="09CCDB16" w14:textId="03AA208B" w:rsidR="005038AC" w:rsidDel="00432203" w:rsidRDefault="005038AC" w:rsidP="0072536B">
            <w:pPr>
              <w:jc w:val="center"/>
              <w:rPr>
                <w:ins w:id="475" w:author="Autor"/>
                <w:del w:id="476" w:author="Autor"/>
              </w:rPr>
            </w:pPr>
          </w:p>
          <w:p w14:paraId="039FBB24" w14:textId="77777777" w:rsidR="009268FE" w:rsidRPr="00D86495" w:rsidRDefault="009268FE" w:rsidP="0072536B">
            <w:pPr>
              <w:jc w:val="center"/>
            </w:pPr>
          </w:p>
          <w:p w14:paraId="12FD94FD" w14:textId="1ECBAB59" w:rsidR="005038AC" w:rsidRPr="00D86495" w:rsidRDefault="009268FE" w:rsidP="0072536B">
            <w:pPr>
              <w:jc w:val="center"/>
            </w:pPr>
            <w:r>
              <w:t>za město Kopřivnice</w:t>
            </w:r>
          </w:p>
          <w:p w14:paraId="0E8DFD95" w14:textId="0BB99EFE" w:rsidR="005038AC" w:rsidRPr="00D946A2" w:rsidRDefault="009268FE">
            <w:pPr>
              <w:jc w:val="center"/>
              <w:rPr>
                <w:szCs w:val="22"/>
              </w:rPr>
            </w:pPr>
            <w:r>
              <w:t>v plné moci,</w:t>
            </w:r>
            <w:r w:rsidR="00432203">
              <w:t xml:space="preserve"> Svazek obcí regionu Novojičínska, zast.</w:t>
            </w:r>
            <w:r>
              <w:t xml:space="preserve"> </w:t>
            </w:r>
            <w:r w:rsidR="00A503E5" w:rsidRPr="00A503E5">
              <w:rPr>
                <w:szCs w:val="22"/>
              </w:rPr>
              <w:t>Ivan</w:t>
            </w:r>
            <w:del w:id="477" w:author="Autor">
              <w:r w:rsidR="00A503E5" w:rsidRPr="00A503E5" w:rsidDel="00432203">
                <w:rPr>
                  <w:szCs w:val="22"/>
                </w:rPr>
                <w:delText>a</w:delText>
              </w:r>
            </w:del>
            <w:r w:rsidR="00432203">
              <w:rPr>
                <w:szCs w:val="22"/>
              </w:rPr>
              <w:t>ou</w:t>
            </w:r>
            <w:r w:rsidR="00A503E5" w:rsidRPr="00A503E5">
              <w:rPr>
                <w:szCs w:val="22"/>
              </w:rPr>
              <w:t xml:space="preserve"> </w:t>
            </w:r>
            <w:r w:rsidR="00432203" w:rsidRPr="00A503E5">
              <w:rPr>
                <w:szCs w:val="22"/>
              </w:rPr>
              <w:t>Váňov</w:t>
            </w:r>
            <w:r w:rsidR="00432203">
              <w:rPr>
                <w:szCs w:val="22"/>
              </w:rPr>
              <w:t>ou,</w:t>
            </w:r>
            <w:del w:id="478" w:author="Autor">
              <w:r w:rsidR="00A503E5" w:rsidRPr="00A503E5" w:rsidDel="00432203">
                <w:rPr>
                  <w:szCs w:val="22"/>
                </w:rPr>
                <w:delText xml:space="preserve"> –</w:delText>
              </w:r>
            </w:del>
            <w:r w:rsidR="00A503E5" w:rsidRPr="00A503E5">
              <w:rPr>
                <w:szCs w:val="22"/>
              </w:rPr>
              <w:t xml:space="preserve"> předsed</w:t>
            </w:r>
            <w:r w:rsidR="00432203">
              <w:rPr>
                <w:szCs w:val="22"/>
              </w:rPr>
              <w:t>ou</w:t>
            </w:r>
            <w:r w:rsidR="00A503E5" w:rsidRPr="00A503E5">
              <w:rPr>
                <w:szCs w:val="22"/>
              </w:rPr>
              <w:t xml:space="preserve"> rady </w:t>
            </w:r>
            <w:r w:rsidRPr="00A503E5">
              <w:t>Svazk</w:t>
            </w:r>
            <w:r>
              <w:t>u</w:t>
            </w:r>
            <w:r w:rsidRPr="00A503E5">
              <w:t xml:space="preserve"> obcí regionu Novojičínska</w:t>
            </w:r>
          </w:p>
        </w:tc>
        <w:tc>
          <w:tcPr>
            <w:tcW w:w="4188" w:type="dxa"/>
            <w:shd w:val="clear" w:color="auto" w:fill="auto"/>
            <w:vAlign w:val="center"/>
          </w:tcPr>
          <w:p w14:paraId="78460595" w14:textId="77777777" w:rsidR="005038AC" w:rsidRPr="00BA0B46" w:rsidRDefault="005038AC" w:rsidP="0072536B">
            <w:pPr>
              <w:jc w:val="center"/>
            </w:pPr>
          </w:p>
          <w:p w14:paraId="315117C5" w14:textId="77777777" w:rsidR="005038AC" w:rsidRPr="00BA0B46" w:rsidRDefault="005038AC" w:rsidP="0072536B">
            <w:pPr>
              <w:jc w:val="center"/>
            </w:pPr>
          </w:p>
          <w:p w14:paraId="0F09B71D" w14:textId="77777777" w:rsidR="005038AC" w:rsidRPr="00BA0B46" w:rsidRDefault="005038AC" w:rsidP="0072536B">
            <w:pPr>
              <w:jc w:val="center"/>
            </w:pPr>
          </w:p>
          <w:p w14:paraId="02C27F26" w14:textId="77777777" w:rsidR="005038AC" w:rsidRPr="00BA0B46" w:rsidRDefault="005038AC" w:rsidP="0072536B">
            <w:pPr>
              <w:jc w:val="center"/>
              <w:rPr>
                <w:lang w:eastAsia="en-US"/>
              </w:rPr>
            </w:pPr>
            <w:r w:rsidRPr="00BA0B46">
              <w:t>……………………..</w:t>
            </w:r>
            <w:r w:rsidRPr="00BA0B46">
              <w:br/>
            </w:r>
            <w:r w:rsidRPr="00BA0B46">
              <w:rPr>
                <w:szCs w:val="22"/>
              </w:rPr>
              <w:t>……………………………….</w:t>
            </w:r>
          </w:p>
        </w:tc>
      </w:tr>
      <w:tr w:rsidR="009268FE" w:rsidRPr="00573E85" w14:paraId="0BA74133" w14:textId="77777777" w:rsidTr="0072536B">
        <w:tc>
          <w:tcPr>
            <w:tcW w:w="5172" w:type="dxa"/>
            <w:shd w:val="clear" w:color="auto" w:fill="auto"/>
            <w:vAlign w:val="center"/>
          </w:tcPr>
          <w:p w14:paraId="7BFD6487" w14:textId="77777777" w:rsidR="009268FE" w:rsidRDefault="009268FE" w:rsidP="009268FE">
            <w:pPr>
              <w:jc w:val="center"/>
            </w:pPr>
          </w:p>
          <w:p w14:paraId="43068F52" w14:textId="55F06D9E" w:rsidR="009268FE" w:rsidDel="00432203" w:rsidRDefault="009268FE" w:rsidP="009268FE">
            <w:pPr>
              <w:jc w:val="center"/>
              <w:rPr>
                <w:del w:id="479" w:author="Autor"/>
              </w:rPr>
            </w:pPr>
          </w:p>
          <w:p w14:paraId="21DAF8B8" w14:textId="77777777" w:rsidR="009268FE" w:rsidRDefault="009268FE" w:rsidP="009268FE">
            <w:pPr>
              <w:jc w:val="center"/>
            </w:pPr>
          </w:p>
          <w:p w14:paraId="4B9C4050" w14:textId="52860F14" w:rsidR="009268FE" w:rsidRPr="00D86495" w:rsidRDefault="009268FE" w:rsidP="00D946A2">
            <w:pPr>
              <w:keepLines/>
              <w:jc w:val="center"/>
            </w:pPr>
            <w:r>
              <w:t>za město Nový Jičín</w:t>
            </w:r>
          </w:p>
          <w:p w14:paraId="688A1BC9" w14:textId="5CFABC82" w:rsidR="009268FE" w:rsidRDefault="00432203" w:rsidP="00D946A2">
            <w:pPr>
              <w:keepLines/>
              <w:jc w:val="center"/>
            </w:pPr>
            <w:r>
              <w:lastRenderedPageBreak/>
              <w:t xml:space="preserve">v plné moci, Svazek obcí regionu Novojičínska, zast. </w:t>
            </w:r>
            <w:r w:rsidRPr="00A503E5">
              <w:rPr>
                <w:szCs w:val="22"/>
              </w:rPr>
              <w:t>Ivan</w:t>
            </w:r>
            <w:r>
              <w:rPr>
                <w:szCs w:val="22"/>
              </w:rPr>
              <w:t>ou</w:t>
            </w:r>
            <w:r w:rsidRPr="00A503E5">
              <w:rPr>
                <w:szCs w:val="22"/>
              </w:rPr>
              <w:t xml:space="preserve"> Váňov</w:t>
            </w:r>
            <w:r>
              <w:rPr>
                <w:szCs w:val="22"/>
              </w:rPr>
              <w:t>ou,</w:t>
            </w:r>
            <w:r w:rsidRPr="00A503E5">
              <w:rPr>
                <w:szCs w:val="22"/>
              </w:rPr>
              <w:t xml:space="preserve"> předsed</w:t>
            </w:r>
            <w:r>
              <w:rPr>
                <w:szCs w:val="22"/>
              </w:rPr>
              <w:t>ou</w:t>
            </w:r>
            <w:r w:rsidRPr="00A503E5">
              <w:rPr>
                <w:szCs w:val="22"/>
              </w:rPr>
              <w:t xml:space="preserve"> rady </w:t>
            </w:r>
            <w:r w:rsidRPr="00A503E5">
              <w:t>Svazk</w:t>
            </w:r>
            <w:r>
              <w:t>u</w:t>
            </w:r>
            <w:r w:rsidRPr="00A503E5">
              <w:t xml:space="preserve"> obcí regionu Novojičínska</w:t>
            </w:r>
          </w:p>
        </w:tc>
        <w:tc>
          <w:tcPr>
            <w:tcW w:w="4188" w:type="dxa"/>
            <w:shd w:val="clear" w:color="auto" w:fill="auto"/>
            <w:vAlign w:val="center"/>
          </w:tcPr>
          <w:p w14:paraId="1558D31A" w14:textId="77777777" w:rsidR="009268FE" w:rsidRPr="00BA0B46" w:rsidRDefault="009268FE" w:rsidP="0072536B">
            <w:pPr>
              <w:jc w:val="center"/>
            </w:pPr>
          </w:p>
        </w:tc>
      </w:tr>
      <w:tr w:rsidR="009268FE" w:rsidRPr="00573E85" w14:paraId="6459EC8E" w14:textId="77777777" w:rsidTr="0072536B">
        <w:tc>
          <w:tcPr>
            <w:tcW w:w="5172" w:type="dxa"/>
            <w:shd w:val="clear" w:color="auto" w:fill="auto"/>
            <w:vAlign w:val="center"/>
          </w:tcPr>
          <w:p w14:paraId="3FC2E26F" w14:textId="77777777" w:rsidR="009268FE" w:rsidRDefault="009268FE" w:rsidP="00D946A2">
            <w:pPr>
              <w:jc w:val="center"/>
            </w:pPr>
          </w:p>
          <w:p w14:paraId="68847DDD" w14:textId="77777777" w:rsidR="009268FE" w:rsidRDefault="009268FE" w:rsidP="00D946A2">
            <w:pPr>
              <w:jc w:val="center"/>
            </w:pPr>
          </w:p>
          <w:p w14:paraId="541C8FED" w14:textId="1CA499C6" w:rsidR="009268FE" w:rsidRPr="009268FE" w:rsidRDefault="009268FE" w:rsidP="00D946A2">
            <w:pPr>
              <w:jc w:val="center"/>
            </w:pPr>
            <w:r w:rsidRPr="009268FE">
              <w:t xml:space="preserve">za město </w:t>
            </w:r>
            <w:r>
              <w:t>Mořkov</w:t>
            </w:r>
          </w:p>
          <w:p w14:paraId="5EE9FD00" w14:textId="1A1EB659" w:rsidR="009268FE" w:rsidRDefault="00432203" w:rsidP="00D946A2">
            <w:pPr>
              <w:jc w:val="center"/>
            </w:pPr>
            <w:r>
              <w:t xml:space="preserve">v plné moci, Svazek obcí regionu Novojičínska, zast. </w:t>
            </w:r>
            <w:r w:rsidRPr="00A503E5">
              <w:rPr>
                <w:szCs w:val="22"/>
              </w:rPr>
              <w:t>Ivan</w:t>
            </w:r>
            <w:r>
              <w:rPr>
                <w:szCs w:val="22"/>
              </w:rPr>
              <w:t>ou</w:t>
            </w:r>
            <w:r w:rsidRPr="00A503E5">
              <w:rPr>
                <w:szCs w:val="22"/>
              </w:rPr>
              <w:t xml:space="preserve"> Váňov</w:t>
            </w:r>
            <w:r>
              <w:rPr>
                <w:szCs w:val="22"/>
              </w:rPr>
              <w:t>ou,</w:t>
            </w:r>
            <w:r w:rsidRPr="00A503E5">
              <w:rPr>
                <w:szCs w:val="22"/>
              </w:rPr>
              <w:t xml:space="preserve"> předsed</w:t>
            </w:r>
            <w:r>
              <w:rPr>
                <w:szCs w:val="22"/>
              </w:rPr>
              <w:t>ou</w:t>
            </w:r>
            <w:r w:rsidRPr="00A503E5">
              <w:rPr>
                <w:szCs w:val="22"/>
              </w:rPr>
              <w:t xml:space="preserve"> rady </w:t>
            </w:r>
            <w:r w:rsidRPr="00A503E5">
              <w:t>Svazk</w:t>
            </w:r>
            <w:r>
              <w:t>u</w:t>
            </w:r>
            <w:r w:rsidRPr="00A503E5">
              <w:t xml:space="preserve"> obcí regionu Novojičínska</w:t>
            </w:r>
          </w:p>
        </w:tc>
        <w:tc>
          <w:tcPr>
            <w:tcW w:w="4188" w:type="dxa"/>
            <w:shd w:val="clear" w:color="auto" w:fill="auto"/>
            <w:vAlign w:val="center"/>
          </w:tcPr>
          <w:p w14:paraId="519BE2D5" w14:textId="77777777" w:rsidR="009268FE" w:rsidRPr="00BA0B46" w:rsidRDefault="009268FE" w:rsidP="0072536B">
            <w:pPr>
              <w:jc w:val="center"/>
            </w:pPr>
          </w:p>
        </w:tc>
      </w:tr>
      <w:tr w:rsidR="009268FE" w:rsidRPr="00573E85" w14:paraId="1C68DBA6" w14:textId="77777777" w:rsidTr="0072536B">
        <w:tc>
          <w:tcPr>
            <w:tcW w:w="5172" w:type="dxa"/>
            <w:shd w:val="clear" w:color="auto" w:fill="auto"/>
            <w:vAlign w:val="center"/>
          </w:tcPr>
          <w:p w14:paraId="60C180F3" w14:textId="77777777" w:rsidR="009268FE" w:rsidRDefault="009268FE" w:rsidP="00A503E5"/>
          <w:p w14:paraId="7A7CD9FE" w14:textId="77777777" w:rsidR="009268FE" w:rsidRDefault="009268FE" w:rsidP="00A503E5"/>
          <w:p w14:paraId="725F4939" w14:textId="77777777" w:rsidR="009268FE" w:rsidRDefault="009268FE" w:rsidP="00A503E5"/>
          <w:p w14:paraId="22C3DECF" w14:textId="7E867617" w:rsidR="009268FE" w:rsidRPr="00D86495" w:rsidRDefault="009268FE" w:rsidP="009268FE">
            <w:pPr>
              <w:jc w:val="center"/>
            </w:pPr>
            <w:r>
              <w:t xml:space="preserve">za město </w:t>
            </w:r>
            <w:r>
              <w:rPr>
                <w:lang w:eastAsia="en-US"/>
              </w:rPr>
              <w:t>Životice u Nového Jičína</w:t>
            </w:r>
          </w:p>
          <w:p w14:paraId="720CDF68" w14:textId="25FFC740" w:rsidR="009268FE" w:rsidRDefault="00432203" w:rsidP="00D946A2">
            <w:pPr>
              <w:jc w:val="center"/>
            </w:pPr>
            <w:r>
              <w:t xml:space="preserve">v plné moci, Svazek obcí regionu Novojičínska, zast. </w:t>
            </w:r>
            <w:r w:rsidRPr="00A503E5">
              <w:rPr>
                <w:szCs w:val="22"/>
              </w:rPr>
              <w:t>Ivan</w:t>
            </w:r>
            <w:r>
              <w:rPr>
                <w:szCs w:val="22"/>
              </w:rPr>
              <w:t>ou</w:t>
            </w:r>
            <w:r w:rsidRPr="00A503E5">
              <w:rPr>
                <w:szCs w:val="22"/>
              </w:rPr>
              <w:t xml:space="preserve"> Váňov</w:t>
            </w:r>
            <w:r>
              <w:rPr>
                <w:szCs w:val="22"/>
              </w:rPr>
              <w:t>ou,</w:t>
            </w:r>
            <w:r w:rsidRPr="00A503E5">
              <w:rPr>
                <w:szCs w:val="22"/>
              </w:rPr>
              <w:t xml:space="preserve"> předsed</w:t>
            </w:r>
            <w:r>
              <w:rPr>
                <w:szCs w:val="22"/>
              </w:rPr>
              <w:t>ou</w:t>
            </w:r>
            <w:r w:rsidRPr="00A503E5">
              <w:rPr>
                <w:szCs w:val="22"/>
              </w:rPr>
              <w:t xml:space="preserve"> rady </w:t>
            </w:r>
            <w:r w:rsidRPr="00A503E5">
              <w:t>Svazk</w:t>
            </w:r>
            <w:r>
              <w:t>u</w:t>
            </w:r>
            <w:r w:rsidRPr="00A503E5">
              <w:t xml:space="preserve"> obcí regionu Novojičínska</w:t>
            </w:r>
          </w:p>
        </w:tc>
        <w:tc>
          <w:tcPr>
            <w:tcW w:w="4188" w:type="dxa"/>
            <w:shd w:val="clear" w:color="auto" w:fill="auto"/>
            <w:vAlign w:val="center"/>
          </w:tcPr>
          <w:p w14:paraId="72E37E15" w14:textId="77777777" w:rsidR="009268FE" w:rsidRPr="00BA0B46" w:rsidRDefault="009268FE" w:rsidP="0072536B">
            <w:pPr>
              <w:jc w:val="center"/>
            </w:pPr>
          </w:p>
        </w:tc>
      </w:tr>
      <w:tr w:rsidR="005038AC" w:rsidRPr="00573E85" w14:paraId="1AD3BF93" w14:textId="77777777" w:rsidTr="0072536B">
        <w:tc>
          <w:tcPr>
            <w:tcW w:w="5172" w:type="dxa"/>
            <w:shd w:val="clear" w:color="auto" w:fill="auto"/>
            <w:vAlign w:val="center"/>
          </w:tcPr>
          <w:p w14:paraId="2D9956B7" w14:textId="7D862253" w:rsidR="005038AC" w:rsidRPr="00D86495" w:rsidRDefault="005038AC" w:rsidP="00024D04">
            <w:pPr>
              <w:spacing w:before="120"/>
              <w:jc w:val="center"/>
              <w:rPr>
                <w:lang w:eastAsia="en-US"/>
              </w:rPr>
            </w:pPr>
            <w:r>
              <w:rPr>
                <w:lang w:eastAsia="en-US"/>
              </w:rPr>
              <w:t>V</w:t>
            </w:r>
            <w:r w:rsidR="007E11C0">
              <w:rPr>
                <w:lang w:eastAsia="en-US"/>
              </w:rPr>
              <w:t xml:space="preserve"> </w:t>
            </w:r>
            <w:r w:rsidR="004578C7">
              <w:rPr>
                <w:lang w:eastAsia="en-US"/>
              </w:rPr>
              <w:t>Mořkově</w:t>
            </w:r>
            <w:r>
              <w:rPr>
                <w:lang w:eastAsia="en-US"/>
              </w:rPr>
              <w:t>……..</w:t>
            </w:r>
            <w:r w:rsidR="00024D04">
              <w:rPr>
                <w:lang w:eastAsia="en-US"/>
              </w:rPr>
              <w:t>202</w:t>
            </w:r>
            <w:r w:rsidR="00714732">
              <w:rPr>
                <w:lang w:eastAsia="en-US"/>
              </w:rPr>
              <w:t>1</w:t>
            </w:r>
          </w:p>
        </w:tc>
        <w:tc>
          <w:tcPr>
            <w:tcW w:w="4188" w:type="dxa"/>
            <w:shd w:val="clear" w:color="auto" w:fill="auto"/>
            <w:vAlign w:val="center"/>
          </w:tcPr>
          <w:p w14:paraId="6EA06872" w14:textId="1DDFBEF8" w:rsidR="005038AC" w:rsidRPr="00BA0B46" w:rsidRDefault="005038AC" w:rsidP="00024D04">
            <w:pPr>
              <w:spacing w:before="120"/>
              <w:jc w:val="center"/>
              <w:rPr>
                <w:lang w:eastAsia="en-US"/>
              </w:rPr>
            </w:pPr>
            <w:r w:rsidRPr="00BA0B46">
              <w:rPr>
                <w:lang w:eastAsia="en-US"/>
              </w:rPr>
              <w:t xml:space="preserve">V………….. .. . .. . </w:t>
            </w:r>
            <w:r w:rsidR="00024D04">
              <w:rPr>
                <w:lang w:eastAsia="en-US"/>
              </w:rPr>
              <w:t>202</w:t>
            </w:r>
            <w:r w:rsidR="00714732">
              <w:rPr>
                <w:lang w:eastAsia="en-US"/>
              </w:rPr>
              <w:t>1</w:t>
            </w:r>
          </w:p>
        </w:tc>
      </w:tr>
    </w:tbl>
    <w:p w14:paraId="48691C14" w14:textId="77777777" w:rsidR="005038AC" w:rsidRDefault="005038AC">
      <w:pPr>
        <w:spacing w:after="0"/>
        <w:rPr>
          <w:rFonts w:cs="Arial"/>
          <w:b/>
          <w:bCs/>
          <w:caps/>
          <w:color w:val="000000"/>
          <w:kern w:val="32"/>
          <w:sz w:val="24"/>
          <w:szCs w:val="40"/>
          <w:lang w:eastAsia="en-US"/>
        </w:rPr>
      </w:pPr>
      <w:r>
        <w:br w:type="page"/>
      </w:r>
    </w:p>
    <w:p w14:paraId="03671585" w14:textId="77777777" w:rsidR="00D62A5C" w:rsidRPr="008377D1" w:rsidRDefault="00D62A5C" w:rsidP="00496C92">
      <w:pPr>
        <w:pStyle w:val="Nadpis1"/>
      </w:pPr>
      <w:bookmarkStart w:id="480" w:name="_Toc57977313"/>
      <w:r w:rsidRPr="008377D1">
        <w:lastRenderedPageBreak/>
        <w:t>Přílohy</w:t>
      </w:r>
      <w:bookmarkEnd w:id="474"/>
      <w:bookmarkEnd w:id="480"/>
    </w:p>
    <w:p w14:paraId="24B13229" w14:textId="6751E2DA" w:rsidR="00D62A5C" w:rsidRPr="008377D1" w:rsidRDefault="00D62A5C" w:rsidP="00923EB9">
      <w:pPr>
        <w:pStyle w:val="Nadpis2"/>
        <w:numPr>
          <w:ilvl w:val="0"/>
          <w:numId w:val="0"/>
        </w:numPr>
      </w:pPr>
      <w:bookmarkStart w:id="481" w:name="_Ref268766814"/>
      <w:bookmarkStart w:id="482" w:name="_Toc57977314"/>
      <w:r w:rsidRPr="008377D1">
        <w:t xml:space="preserve">Příloha č. </w:t>
      </w:r>
      <w:r w:rsidR="005265FC" w:rsidRPr="008377D1">
        <w:t>1:</w:t>
      </w:r>
      <w:r w:rsidRPr="008377D1">
        <w:tab/>
        <w:t xml:space="preserve">Vymezení předmětu </w:t>
      </w:r>
      <w:r w:rsidR="004C70D5">
        <w:t>pachtu</w:t>
      </w:r>
      <w:r w:rsidR="004C70D5" w:rsidRPr="008377D1">
        <w:t xml:space="preserve"> </w:t>
      </w:r>
      <w:r w:rsidR="006B318A">
        <w:t>(Majetku)</w:t>
      </w:r>
      <w:bookmarkEnd w:id="481"/>
      <w:r w:rsidR="00C03B59">
        <w:t xml:space="preserve"> – totožná s Přílohou č. 1 koncesní dokumentace</w:t>
      </w:r>
      <w:bookmarkEnd w:id="482"/>
    </w:p>
    <w:p w14:paraId="3CDE1421" w14:textId="77777777" w:rsidR="00D62A5C" w:rsidRPr="008377D1" w:rsidRDefault="00D62A5C" w:rsidP="00923EB9">
      <w:pPr>
        <w:pStyle w:val="Nadpis2"/>
        <w:numPr>
          <w:ilvl w:val="0"/>
          <w:numId w:val="0"/>
        </w:numPr>
      </w:pPr>
      <w:bookmarkStart w:id="483" w:name="_Toc57977315"/>
      <w:r w:rsidRPr="008377D1">
        <w:t xml:space="preserve">Příloha č. </w:t>
      </w:r>
      <w:r w:rsidR="005265FC" w:rsidRPr="008377D1">
        <w:t>2:</w:t>
      </w:r>
      <w:r w:rsidRPr="008377D1">
        <w:tab/>
        <w:t xml:space="preserve">Plán financování Obnovy vodovodů a kanalizací </w:t>
      </w:r>
      <w:r w:rsidR="006B318A">
        <w:t>Vlastníka</w:t>
      </w:r>
      <w:bookmarkEnd w:id="483"/>
    </w:p>
    <w:p w14:paraId="2EB70989" w14:textId="77777777" w:rsidR="00D62A5C" w:rsidRPr="008377D1" w:rsidRDefault="00D62A5C" w:rsidP="00923EB9">
      <w:pPr>
        <w:pStyle w:val="Nadpis2"/>
        <w:numPr>
          <w:ilvl w:val="0"/>
          <w:numId w:val="0"/>
        </w:numPr>
      </w:pPr>
      <w:bookmarkStart w:id="484" w:name="_Toc57977316"/>
      <w:r w:rsidRPr="008377D1">
        <w:t xml:space="preserve">Příloha č. </w:t>
      </w:r>
      <w:r w:rsidR="005265FC" w:rsidRPr="008377D1">
        <w:t>3:</w:t>
      </w:r>
      <w:r w:rsidRPr="008377D1">
        <w:tab/>
        <w:t>Výkonové ukazatele</w:t>
      </w:r>
      <w:bookmarkEnd w:id="484"/>
      <w:r w:rsidRPr="008377D1">
        <w:t xml:space="preserve"> </w:t>
      </w:r>
    </w:p>
    <w:p w14:paraId="3EF5948D" w14:textId="77777777" w:rsidR="00D62A5C" w:rsidRPr="008377D1" w:rsidRDefault="00D62A5C" w:rsidP="00923EB9">
      <w:pPr>
        <w:pStyle w:val="Nadpis2"/>
        <w:numPr>
          <w:ilvl w:val="0"/>
          <w:numId w:val="0"/>
        </w:numPr>
      </w:pPr>
      <w:bookmarkStart w:id="485" w:name="_Toc57977317"/>
      <w:r w:rsidRPr="008377D1">
        <w:t xml:space="preserve">Příloha č. </w:t>
      </w:r>
      <w:r w:rsidR="005265FC" w:rsidRPr="008377D1">
        <w:t>4:</w:t>
      </w:r>
      <w:r w:rsidRPr="008377D1">
        <w:tab/>
      </w:r>
      <w:r w:rsidR="005E077F" w:rsidRPr="005E077F">
        <w:t>Požadavky na obsah roční zprávy o provozování</w:t>
      </w:r>
      <w:bookmarkEnd w:id="485"/>
    </w:p>
    <w:p w14:paraId="6E50BF82" w14:textId="77777777" w:rsidR="008377D1" w:rsidRDefault="00D62A5C" w:rsidP="00923EB9">
      <w:pPr>
        <w:pStyle w:val="Nadpis2"/>
        <w:numPr>
          <w:ilvl w:val="0"/>
          <w:numId w:val="0"/>
        </w:numPr>
      </w:pPr>
      <w:bookmarkStart w:id="486" w:name="OLE_LINK3"/>
      <w:bookmarkStart w:id="487" w:name="OLE_LINK4"/>
      <w:bookmarkStart w:id="488" w:name="_Toc57977318"/>
      <w:r w:rsidRPr="008377D1">
        <w:t xml:space="preserve">Příloha č. </w:t>
      </w:r>
      <w:bookmarkEnd w:id="486"/>
      <w:bookmarkEnd w:id="487"/>
      <w:r w:rsidR="005265FC" w:rsidRPr="008377D1">
        <w:t>5:</w:t>
      </w:r>
      <w:r w:rsidRPr="008377D1">
        <w:tab/>
        <w:t xml:space="preserve">Platební </w:t>
      </w:r>
      <w:r w:rsidR="0082376D">
        <w:t>m</w:t>
      </w:r>
      <w:r w:rsidR="0082376D" w:rsidRPr="008377D1">
        <w:t>echanismus</w:t>
      </w:r>
      <w:bookmarkEnd w:id="488"/>
    </w:p>
    <w:p w14:paraId="2ACFD9B6" w14:textId="77777777" w:rsidR="00D662A6" w:rsidRDefault="00D662A6" w:rsidP="00D662A6">
      <w:pPr>
        <w:pStyle w:val="Nadpis4"/>
      </w:pPr>
      <w:r>
        <w:t>Soutezni_nastroje_Svazek_2022_2023</w:t>
      </w:r>
    </w:p>
    <w:p w14:paraId="02DFDBC9" w14:textId="77777777" w:rsidR="00D662A6" w:rsidRDefault="00D662A6" w:rsidP="00D662A6">
      <w:pPr>
        <w:pStyle w:val="Nadpis4"/>
      </w:pPr>
      <w:r>
        <w:t>Soutezni_nastroje_Koprivnice_2024_2031</w:t>
      </w:r>
    </w:p>
    <w:p w14:paraId="60FF5821" w14:textId="77777777" w:rsidR="00D62A5C" w:rsidRPr="00975BE5" w:rsidRDefault="00D662A6" w:rsidP="00D662A6">
      <w:pPr>
        <w:pStyle w:val="Nadpis4"/>
      </w:pPr>
      <w:r>
        <w:t>Soutezni_nastroje_NJ_Morkov_Zivotice_2024_2031</w:t>
      </w:r>
    </w:p>
    <w:p w14:paraId="3EE4C6FA" w14:textId="77777777" w:rsidR="00D62A5C" w:rsidRPr="008377D1" w:rsidRDefault="00D62A5C" w:rsidP="00923EB9">
      <w:pPr>
        <w:pStyle w:val="Nadpis2"/>
        <w:numPr>
          <w:ilvl w:val="0"/>
          <w:numId w:val="0"/>
        </w:numPr>
      </w:pPr>
      <w:bookmarkStart w:id="489" w:name="_Toc57977319"/>
      <w:r w:rsidRPr="008377D1">
        <w:t xml:space="preserve">Příloha č. </w:t>
      </w:r>
      <w:r w:rsidR="005265FC" w:rsidRPr="008377D1">
        <w:t>6:</w:t>
      </w:r>
      <w:r w:rsidRPr="008377D1">
        <w:tab/>
        <w:t>Podrobnější pravidla předávání a převzetí Majetku Smluvními Stranami</w:t>
      </w:r>
      <w:bookmarkEnd w:id="489"/>
    </w:p>
    <w:p w14:paraId="69B23F42" w14:textId="77777777" w:rsidR="00D62A5C" w:rsidRPr="008377D1" w:rsidRDefault="00D62A5C" w:rsidP="00923EB9">
      <w:pPr>
        <w:pStyle w:val="Nadpis2"/>
        <w:numPr>
          <w:ilvl w:val="0"/>
          <w:numId w:val="0"/>
        </w:numPr>
      </w:pPr>
      <w:bookmarkStart w:id="490" w:name="_Toc57977320"/>
      <w:r w:rsidRPr="008377D1">
        <w:t xml:space="preserve">Příloha č. </w:t>
      </w:r>
      <w:r w:rsidR="005265FC" w:rsidRPr="008377D1">
        <w:t>7:</w:t>
      </w:r>
      <w:r w:rsidRPr="008377D1">
        <w:tab/>
        <w:t xml:space="preserve">Požadavky Vlastníka na </w:t>
      </w:r>
      <w:r w:rsidR="006B318A">
        <w:t>p</w:t>
      </w:r>
      <w:r w:rsidRPr="008377D1">
        <w:t>ojištění</w:t>
      </w:r>
      <w:bookmarkEnd w:id="490"/>
    </w:p>
    <w:p w14:paraId="7631AA07" w14:textId="77777777" w:rsidR="00D62A5C" w:rsidRPr="008377D1" w:rsidRDefault="00D62A5C" w:rsidP="00923EB9">
      <w:pPr>
        <w:pStyle w:val="Nadpis2"/>
        <w:numPr>
          <w:ilvl w:val="0"/>
          <w:numId w:val="0"/>
        </w:numPr>
      </w:pPr>
      <w:bookmarkStart w:id="491" w:name="_Ref268766799"/>
      <w:bookmarkStart w:id="492" w:name="_Toc57977321"/>
      <w:r w:rsidRPr="008377D1">
        <w:t xml:space="preserve">Příloha č. </w:t>
      </w:r>
      <w:r w:rsidR="005265FC" w:rsidRPr="008377D1">
        <w:t>8:</w:t>
      </w:r>
      <w:r w:rsidRPr="008377D1">
        <w:tab/>
        <w:t>Požadavky Vlastníka na Jistotu</w:t>
      </w:r>
      <w:bookmarkEnd w:id="491"/>
      <w:bookmarkEnd w:id="492"/>
      <w:r w:rsidRPr="008377D1">
        <w:t xml:space="preserve"> </w:t>
      </w:r>
    </w:p>
    <w:p w14:paraId="6A54D3B0" w14:textId="77777777" w:rsidR="00D62A5C" w:rsidRDefault="00D62A5C" w:rsidP="00923EB9">
      <w:pPr>
        <w:pStyle w:val="Nadpis2"/>
        <w:numPr>
          <w:ilvl w:val="0"/>
          <w:numId w:val="0"/>
        </w:numPr>
      </w:pPr>
      <w:bookmarkStart w:id="493" w:name="_Toc57977322"/>
      <w:r w:rsidRPr="008377D1">
        <w:t xml:space="preserve">Příloha č. </w:t>
      </w:r>
      <w:r w:rsidR="005265FC" w:rsidRPr="008377D1">
        <w:t>9:</w:t>
      </w:r>
      <w:r w:rsidRPr="008377D1">
        <w:tab/>
        <w:t>Vzor Smlouvy s</w:t>
      </w:r>
      <w:r w:rsidR="008D26C9">
        <w:t> </w:t>
      </w:r>
      <w:r w:rsidRPr="008377D1">
        <w:t>Odběrateli</w:t>
      </w:r>
      <w:bookmarkEnd w:id="493"/>
    </w:p>
    <w:p w14:paraId="5349FE99" w14:textId="4313229F" w:rsidR="008D26C9" w:rsidRDefault="008D26C9" w:rsidP="008D26C9">
      <w:pPr>
        <w:pStyle w:val="Nadpis2"/>
        <w:numPr>
          <w:ilvl w:val="0"/>
          <w:numId w:val="0"/>
        </w:numPr>
      </w:pPr>
      <w:bookmarkStart w:id="494" w:name="_Toc57977323"/>
      <w:r>
        <w:t>Příloha č. 10: Podrobnější vymezení pojmu provozování</w:t>
      </w:r>
      <w:bookmarkEnd w:id="494"/>
    </w:p>
    <w:p w14:paraId="0E72F115" w14:textId="4797E8C0" w:rsidR="006B1776" w:rsidRDefault="006B1776" w:rsidP="006B1776">
      <w:pPr>
        <w:pStyle w:val="Plohaseznam"/>
      </w:pPr>
      <w:bookmarkStart w:id="495" w:name="_Toc272513900"/>
      <w:bookmarkStart w:id="496" w:name="_Toc285461473"/>
      <w:bookmarkStart w:id="497" w:name="_Toc57977324"/>
      <w:r>
        <w:t>Příloha č. 1</w:t>
      </w:r>
      <w:r>
        <w:rPr>
          <w:lang w:val="cs-CZ"/>
        </w:rPr>
        <w:t>1</w:t>
      </w:r>
      <w:r>
        <w:t>:</w:t>
      </w:r>
      <w:r>
        <w:tab/>
      </w:r>
      <w:r w:rsidR="00E00187">
        <w:rPr>
          <w:lang w:val="cs-CZ"/>
        </w:rPr>
        <w:t>Seznam d</w:t>
      </w:r>
      <w:r w:rsidRPr="006C3A3D">
        <w:t xml:space="preserve">ohod vlastníků provozně souvisejících </w:t>
      </w:r>
      <w:r>
        <w:t>kanalizací</w:t>
      </w:r>
      <w:r w:rsidRPr="006C3A3D">
        <w:t xml:space="preserve"> o </w:t>
      </w:r>
      <w:r>
        <w:t>odvádění odpadní</w:t>
      </w:r>
      <w:r w:rsidRPr="006C3A3D">
        <w:t xml:space="preserve"> vody a</w:t>
      </w:r>
      <w:r>
        <w:t> </w:t>
      </w:r>
      <w:r w:rsidRPr="006C3A3D">
        <w:t>souvisejících vzájemných právech a povinnostech</w:t>
      </w:r>
      <w:bookmarkEnd w:id="495"/>
      <w:bookmarkEnd w:id="496"/>
      <w:bookmarkEnd w:id="497"/>
    </w:p>
    <w:p w14:paraId="6A97643B" w14:textId="1AC199F7" w:rsidR="006B1776" w:rsidRDefault="006B1776" w:rsidP="006B1776">
      <w:pPr>
        <w:pStyle w:val="Plohaseznam"/>
      </w:pPr>
      <w:bookmarkStart w:id="498" w:name="_Toc57977325"/>
      <w:r w:rsidRPr="00822254">
        <w:t>Příloha č. 1</w:t>
      </w:r>
      <w:r>
        <w:rPr>
          <w:lang w:val="cs-CZ"/>
        </w:rPr>
        <w:t>2</w:t>
      </w:r>
      <w:r w:rsidR="00E00187">
        <w:rPr>
          <w:lang w:val="cs-CZ"/>
        </w:rPr>
        <w:t>:</w:t>
      </w:r>
      <w:r w:rsidRPr="00822254">
        <w:t xml:space="preserve"> </w:t>
      </w:r>
      <w:r>
        <w:rPr>
          <w:lang w:val="cs-CZ"/>
        </w:rPr>
        <w:t>Plná moc</w:t>
      </w:r>
      <w:r w:rsidRPr="006B1776">
        <w:t xml:space="preserve"> výkonu práv a povinností Vlastníka</w:t>
      </w:r>
      <w:bookmarkEnd w:id="498"/>
    </w:p>
    <w:p w14:paraId="2B0BFD53" w14:textId="46E6DD18" w:rsidR="006B1776" w:rsidRDefault="006B1776" w:rsidP="006B1776">
      <w:pPr>
        <w:pStyle w:val="Plohaseznam"/>
      </w:pPr>
      <w:bookmarkStart w:id="499" w:name="_Toc57977326"/>
      <w:r>
        <w:t>Příloha č. 1</w:t>
      </w:r>
      <w:r>
        <w:rPr>
          <w:lang w:val="cs-CZ"/>
        </w:rPr>
        <w:t>3</w:t>
      </w:r>
      <w:r w:rsidR="00E00187">
        <w:rPr>
          <w:lang w:val="cs-CZ"/>
        </w:rPr>
        <w:t>:</w:t>
      </w:r>
      <w:r>
        <w:t xml:space="preserve"> Plná moc</w:t>
      </w:r>
      <w:bookmarkEnd w:id="499"/>
    </w:p>
    <w:sectPr w:rsidR="006B1776" w:rsidSect="00EE4099">
      <w:headerReference w:type="default" r:id="rId10"/>
      <w:footerReference w:type="even" r:id="rId11"/>
      <w:footerReference w:type="default" r:id="rId12"/>
      <w:footerReference w:type="first" r:id="rId13"/>
      <w:pgSz w:w="11906" w:h="16838"/>
      <w:pgMar w:top="1210" w:right="851" w:bottom="1134" w:left="851" w:header="709" w:footer="709"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comment w:id="155" w:author="Autor" w:initials="A">
    <w:p w14:paraId="4F4267D1" w14:textId="34C37EF2" w:rsidR="00C011A1" w:rsidRDefault="00C011A1" w:rsidP="00AA27F1">
      <w:pPr>
        <w:pStyle w:val="Textkomente"/>
      </w:pPr>
      <w:r>
        <w:rPr>
          <w:rStyle w:val="Odkaznakoment"/>
        </w:rPr>
        <w:annotationRef/>
      </w:r>
      <w:r w:rsidRPr="00512E08">
        <w:rPr>
          <w:b w:val="0"/>
        </w:rPr>
        <w:t>Tyto náklady se uvádí v rámci „Soutěžního formuláře“ do části  „F“ v Listu „Nabídka dodavatele“</w:t>
      </w:r>
      <w:r w:rsidR="00454CDF">
        <w:rPr>
          <w:b w:val="0"/>
        </w:rPr>
        <w:t xml:space="preserve"> nebo Soutěžní formulář_NJ_Morkov_Zivotice</w:t>
      </w:r>
    </w:p>
  </w:comment>
  <w:comment w:id="156" w:author="Autor" w:initials="A">
    <w:p w14:paraId="41958E39" w14:textId="37F87D4E" w:rsidR="00C011A1" w:rsidRDefault="00C011A1" w:rsidP="00AA27F1">
      <w:pPr>
        <w:pStyle w:val="Textkomente"/>
      </w:pPr>
      <w:r>
        <w:rPr>
          <w:rStyle w:val="Odkaznakoment"/>
        </w:rPr>
        <w:annotationRef/>
      </w:r>
      <w:r>
        <w:rPr>
          <w:b w:val="0"/>
        </w:rPr>
        <w:t>Zde se uvede</w:t>
      </w:r>
      <w:r w:rsidRPr="001873E3">
        <w:rPr>
          <w:b w:val="0"/>
        </w:rPr>
        <w:t xml:space="preserve"> hodnota v Kč viz „Soutěžní formulář</w:t>
      </w:r>
      <w:r w:rsidR="00454CDF">
        <w:rPr>
          <w:b w:val="0"/>
        </w:rPr>
        <w:t xml:space="preserve"> Svazek_2022-2023</w:t>
      </w:r>
      <w:r w:rsidRPr="001873E3">
        <w:rPr>
          <w:b w:val="0"/>
        </w:rPr>
        <w:t xml:space="preserve">“ část F, buňka </w:t>
      </w:r>
      <w:r>
        <w:rPr>
          <w:b w:val="0"/>
        </w:rPr>
        <w:t>F138</w:t>
      </w:r>
    </w:p>
  </w:comment>
  <w:comment w:id="157" w:author="Autor" w:initials="A">
    <w:p w14:paraId="1C6B455F" w14:textId="77323FF0" w:rsidR="00454CDF" w:rsidRDefault="00454CDF" w:rsidP="00454CDF">
      <w:pPr>
        <w:pStyle w:val="Textkomente"/>
      </w:pPr>
      <w:r>
        <w:rPr>
          <w:rStyle w:val="Odkaznakoment"/>
        </w:rPr>
        <w:annotationRef/>
      </w:r>
      <w:r>
        <w:rPr>
          <w:b w:val="0"/>
        </w:rPr>
        <w:t>Zde se uvede</w:t>
      </w:r>
      <w:r w:rsidRPr="001873E3">
        <w:rPr>
          <w:b w:val="0"/>
        </w:rPr>
        <w:t xml:space="preserve"> hodnota v Kč viz „Soutěžní formulář</w:t>
      </w:r>
      <w:r>
        <w:rPr>
          <w:b w:val="0"/>
        </w:rPr>
        <w:t xml:space="preserve"> Koprivnice_2024-2031</w:t>
      </w:r>
      <w:r w:rsidRPr="001873E3">
        <w:rPr>
          <w:b w:val="0"/>
        </w:rPr>
        <w:t xml:space="preserve">“ část F, buňka </w:t>
      </w:r>
      <w:r>
        <w:rPr>
          <w:b w:val="0"/>
        </w:rPr>
        <w:t>F138</w:t>
      </w:r>
    </w:p>
  </w:comment>
  <w:comment w:id="158" w:author="Autor" w:initials="A">
    <w:p w14:paraId="5892D910" w14:textId="7DF43B2F" w:rsidR="00454CDF" w:rsidRDefault="00454CDF" w:rsidP="00454CDF">
      <w:pPr>
        <w:pStyle w:val="Textkomente"/>
      </w:pPr>
      <w:r>
        <w:rPr>
          <w:rStyle w:val="Odkaznakoment"/>
        </w:rPr>
        <w:annotationRef/>
      </w:r>
      <w:r>
        <w:rPr>
          <w:b w:val="0"/>
        </w:rPr>
        <w:t>Zde se uvede</w:t>
      </w:r>
      <w:r w:rsidRPr="001873E3">
        <w:rPr>
          <w:b w:val="0"/>
        </w:rPr>
        <w:t xml:space="preserve"> hodnota v Kč viz „Soutěžní formulář</w:t>
      </w:r>
      <w:r>
        <w:rPr>
          <w:b w:val="0"/>
        </w:rPr>
        <w:t xml:space="preserve"> NJ_Morkov_Zivotice</w:t>
      </w:r>
      <w:r w:rsidRPr="001873E3">
        <w:rPr>
          <w:b w:val="0"/>
        </w:rPr>
        <w:t xml:space="preserve">“ </w:t>
      </w:r>
      <w:r>
        <w:rPr>
          <w:b w:val="0"/>
        </w:rPr>
        <w:t>list soutěžní cena</w:t>
      </w:r>
      <w:r w:rsidRPr="001873E3">
        <w:rPr>
          <w:b w:val="0"/>
        </w:rPr>
        <w:t xml:space="preserve">, buňka </w:t>
      </w:r>
      <w:r>
        <w:rPr>
          <w:b w:val="0"/>
        </w:rPr>
        <w:t>E80</w:t>
      </w:r>
    </w:p>
  </w:comment>
  <w:comment w:id="161" w:author="Autor" w:initials="A">
    <w:p w14:paraId="7977793A" w14:textId="77777777" w:rsidR="00C011A1" w:rsidRPr="002333DA" w:rsidRDefault="00C011A1">
      <w:pPr>
        <w:pStyle w:val="Textkomente"/>
        <w:rPr>
          <w:b w:val="0"/>
        </w:rPr>
      </w:pPr>
      <w:r>
        <w:rPr>
          <w:rStyle w:val="Odkaznakoment"/>
        </w:rPr>
        <w:annotationRef/>
      </w:r>
      <w:r w:rsidRPr="002333DA">
        <w:rPr>
          <w:b w:val="0"/>
        </w:rPr>
        <w:t xml:space="preserve">Adresa a provozní doba bude doplněna dle návrhu vítězného </w:t>
      </w:r>
      <w:r>
        <w:rPr>
          <w:b w:val="0"/>
        </w:rPr>
        <w:t>účastníka</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commentEx w15:paraId="4F4267D1" w15:done="0"/>
  <w15:commentEx w15:paraId="41958E39" w15:done="0"/>
  <w15:commentEx w15:paraId="1C6B455F" w15:done="0"/>
  <w15:commentEx w15:paraId="5892D910" w15:done="0"/>
  <w15:commentEx w15:paraId="7977793A"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4F4267D1" w16cid:durableId="233AB66D"/>
  <w16cid:commentId w16cid:paraId="41958E39" w16cid:durableId="233AB66E"/>
  <w16cid:commentId w16cid:paraId="1C6B455F" w16cid:durableId="23CCE19C"/>
  <w16cid:commentId w16cid:paraId="5892D910" w16cid:durableId="23CCE19F"/>
  <w16cid:commentId w16cid:paraId="7977793A" w16cid:durableId="233AB670"/>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6CD4AD1" w14:textId="77777777" w:rsidR="00A50234" w:rsidRDefault="00A50234">
      <w:r>
        <w:separator/>
      </w:r>
    </w:p>
  </w:endnote>
  <w:endnote w:type="continuationSeparator" w:id="0">
    <w:p w14:paraId="187C8684" w14:textId="77777777" w:rsidR="00A50234" w:rsidRDefault="00A502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John Sans Text Pro">
    <w:altName w:val="Times New Roman"/>
    <w:panose1 w:val="00000000000000000000"/>
    <w:charset w:val="00"/>
    <w:family w:val="roman"/>
    <w:notTrueType/>
    <w:pitch w:val="default"/>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Garamond MT">
    <w:altName w:val="Garamond"/>
    <w:charset w:val="00"/>
    <w:family w:val="roman"/>
    <w:pitch w:val="variable"/>
    <w:sig w:usb0="00000001"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A694C2F" w14:textId="77777777" w:rsidR="00C011A1" w:rsidRDefault="00C011A1" w:rsidP="00530DDC">
    <w:pPr>
      <w:framePr w:wrap="around" w:vAnchor="text" w:hAnchor="margin" w:xAlign="right" w:y="1"/>
    </w:pPr>
    <w:r>
      <w:rPr>
        <w:noProof/>
      </w:rPr>
      <w:fldChar w:fldCharType="begin"/>
    </w:r>
    <w:r>
      <w:rPr>
        <w:noProof/>
      </w:rPr>
      <w:instrText xml:space="preserve">PAGE  </w:instrText>
    </w:r>
    <w:r>
      <w:rPr>
        <w:noProof/>
      </w:rPr>
      <w:fldChar w:fldCharType="separate"/>
    </w:r>
    <w:r>
      <w:rPr>
        <w:noProof/>
      </w:rPr>
      <w:t>35</w:t>
    </w:r>
    <w:r>
      <w:rPr>
        <w:noProof/>
      </w:rPr>
      <w:fldChar w:fldCharType="end"/>
    </w:r>
  </w:p>
  <w:p w14:paraId="449C7AD9" w14:textId="77777777" w:rsidR="00C011A1" w:rsidRDefault="00C011A1" w:rsidP="003D08CE">
    <w:pP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FA37DC2" w14:textId="77777777" w:rsidR="00C011A1" w:rsidRDefault="00C011A1" w:rsidP="008F3C79">
    <w:pPr>
      <w:jc w:val="center"/>
      <w:rPr>
        <w:rFonts w:cs="Arial"/>
        <w:caps/>
        <w:sz w:val="16"/>
        <w:szCs w:val="16"/>
      </w:rPr>
    </w:pPr>
    <w:r w:rsidRPr="00973FED">
      <w:rPr>
        <w:rFonts w:cs="Arial"/>
        <w:caps/>
        <w:sz w:val="16"/>
        <w:szCs w:val="16"/>
      </w:rPr>
      <w:t xml:space="preserve"> </w:t>
    </w:r>
  </w:p>
  <w:p w14:paraId="5E1C2C2E" w14:textId="77777777" w:rsidR="00C011A1" w:rsidRPr="009E5195" w:rsidRDefault="00C011A1" w:rsidP="008F3C79">
    <w:pPr>
      <w:jc w:val="center"/>
      <w:rPr>
        <w:rFonts w:cs="Arial"/>
        <w:sz w:val="18"/>
        <w:szCs w:val="18"/>
      </w:rPr>
    </w:pPr>
    <w:r w:rsidRPr="009E5195">
      <w:rPr>
        <w:rFonts w:cs="Arial"/>
        <w:sz w:val="18"/>
        <w:szCs w:val="18"/>
      </w:rPr>
      <w:fldChar w:fldCharType="begin"/>
    </w:r>
    <w:r w:rsidRPr="009E5195">
      <w:rPr>
        <w:rFonts w:cs="Arial"/>
        <w:sz w:val="18"/>
        <w:szCs w:val="18"/>
      </w:rPr>
      <w:instrText xml:space="preserve"> PAGE </w:instrText>
    </w:r>
    <w:r w:rsidRPr="009E5195">
      <w:rPr>
        <w:rFonts w:cs="Arial"/>
        <w:sz w:val="18"/>
        <w:szCs w:val="18"/>
      </w:rPr>
      <w:fldChar w:fldCharType="separate"/>
    </w:r>
    <w:r>
      <w:rPr>
        <w:rFonts w:cs="Arial"/>
        <w:noProof/>
        <w:sz w:val="18"/>
        <w:szCs w:val="18"/>
      </w:rPr>
      <w:t>5</w:t>
    </w:r>
    <w:r w:rsidRPr="009E5195">
      <w:rPr>
        <w:rFonts w:cs="Arial"/>
        <w:sz w:val="18"/>
        <w:szCs w:val="18"/>
      </w:rPr>
      <w:fldChar w:fldCharType="end"/>
    </w:r>
    <w:r w:rsidRPr="009E5195">
      <w:rPr>
        <w:rFonts w:cs="Arial"/>
        <w:sz w:val="18"/>
        <w:szCs w:val="18"/>
      </w:rPr>
      <w:t>/</w:t>
    </w:r>
    <w:r w:rsidRPr="009E5195">
      <w:rPr>
        <w:rFonts w:cs="Arial"/>
        <w:sz w:val="18"/>
        <w:szCs w:val="18"/>
      </w:rPr>
      <w:fldChar w:fldCharType="begin"/>
    </w:r>
    <w:r w:rsidRPr="009E5195">
      <w:rPr>
        <w:rFonts w:cs="Arial"/>
        <w:sz w:val="18"/>
        <w:szCs w:val="18"/>
      </w:rPr>
      <w:instrText xml:space="preserve"> NUMPAGES </w:instrText>
    </w:r>
    <w:r w:rsidRPr="009E5195">
      <w:rPr>
        <w:rFonts w:cs="Arial"/>
        <w:sz w:val="18"/>
        <w:szCs w:val="18"/>
      </w:rPr>
      <w:fldChar w:fldCharType="separate"/>
    </w:r>
    <w:r>
      <w:rPr>
        <w:rFonts w:cs="Arial"/>
        <w:noProof/>
        <w:sz w:val="18"/>
        <w:szCs w:val="18"/>
      </w:rPr>
      <w:t>33</w:t>
    </w:r>
    <w:r w:rsidRPr="009E5195">
      <w:rPr>
        <w:rFonts w:cs="Arial"/>
        <w:sz w:val="18"/>
        <w:szCs w:val="18"/>
      </w:rPr>
      <w:fldChar w:fldCharType="end"/>
    </w:r>
  </w:p>
  <w:p w14:paraId="79D7BD18" w14:textId="77777777" w:rsidR="00C011A1" w:rsidRDefault="00C011A1" w:rsidP="003D08CE">
    <w:pPr>
      <w:ind w:right="360"/>
      <w:jc w:val="righ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A7D2EDD" w14:textId="77777777" w:rsidR="00C011A1" w:rsidRDefault="00C011A1" w:rsidP="00973FED">
    <w:pPr>
      <w:jc w:val="center"/>
    </w:pPr>
    <w:r w:rsidRPr="005A5811">
      <w:rPr>
        <w:caps/>
      </w:rPr>
      <w:t>Vzorová smluvní ujednání</w:t>
    </w:r>
    <w:r>
      <w:t xml:space="preserve">   </w:t>
    </w:r>
    <w:r>
      <w:tab/>
      <w:t>VERZE 3.8.2010</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6644A71" w14:textId="77777777" w:rsidR="00A50234" w:rsidRDefault="00A50234">
      <w:r>
        <w:separator/>
      </w:r>
    </w:p>
  </w:footnote>
  <w:footnote w:type="continuationSeparator" w:id="0">
    <w:p w14:paraId="64FA020C" w14:textId="77777777" w:rsidR="00A50234" w:rsidRDefault="00A502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B4E3394" w14:textId="77777777" w:rsidR="00C011A1" w:rsidRPr="008563FC" w:rsidRDefault="00C011A1" w:rsidP="00BE06DA">
    <w:pPr>
      <w:pStyle w:val="Zhlav"/>
      <w:jc w:val="center"/>
      <w:rPr>
        <w:i/>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52D3E20"/>
    <w:multiLevelType w:val="hybridMultilevel"/>
    <w:tmpl w:val="02106302"/>
    <w:lvl w:ilvl="0" w:tplc="1E805DEC">
      <w:start w:val="1"/>
      <w:numFmt w:val="bullet"/>
      <w:lvlText w:val=""/>
      <w:lvlJc w:val="left"/>
      <w:pPr>
        <w:tabs>
          <w:tab w:val="num" w:pos="720"/>
        </w:tabs>
        <w:ind w:left="720" w:hanging="360"/>
      </w:pPr>
      <w:rPr>
        <w:rFonts w:ascii="Wingdings" w:hAnsi="Wingdings" w:hint="default"/>
        <w:color w:val="auto"/>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32514E2"/>
    <w:multiLevelType w:val="hybridMultilevel"/>
    <w:tmpl w:val="CF5C7E92"/>
    <w:lvl w:ilvl="0" w:tplc="8856B36E">
      <w:numFmt w:val="bullet"/>
      <w:lvlText w:val="-"/>
      <w:lvlJc w:val="left"/>
      <w:pPr>
        <w:ind w:left="720" w:hanging="360"/>
      </w:pPr>
      <w:rPr>
        <w:rFonts w:ascii="John Sans Text Pro" w:eastAsia="Times New Roman" w:hAnsi="John Sans Text Pro" w:cs="Times New Roman" w:hint="default"/>
        <w:b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19BA2288"/>
    <w:multiLevelType w:val="hybridMultilevel"/>
    <w:tmpl w:val="0D9ECDE8"/>
    <w:lvl w:ilvl="0" w:tplc="0EB80A46">
      <w:start w:val="1"/>
      <w:numFmt w:val="decimal"/>
      <w:lvlText w:val="%1."/>
      <w:lvlJc w:val="left"/>
      <w:pPr>
        <w:tabs>
          <w:tab w:val="num" w:pos="360"/>
        </w:tabs>
        <w:ind w:left="927" w:hanging="567"/>
      </w:pPr>
      <w:rPr>
        <w:rFonts w:ascii="Times New Roman" w:hAnsi="Times New Roman" w:cs="Times New Roman" w:hint="default"/>
        <w:b w:val="0"/>
        <w:i w:val="0"/>
        <w:sz w:val="24"/>
        <w:szCs w:val="24"/>
      </w:rPr>
    </w:lvl>
    <w:lvl w:ilvl="1" w:tplc="04050017">
      <w:start w:val="1"/>
      <w:numFmt w:val="lowerLetter"/>
      <w:lvlText w:val="%2)"/>
      <w:lvlJc w:val="left"/>
      <w:pPr>
        <w:tabs>
          <w:tab w:val="num" w:pos="1440"/>
        </w:tabs>
        <w:ind w:left="1440" w:hanging="360"/>
      </w:pPr>
      <w:rPr>
        <w:rFonts w:cs="Times New Roman" w:hint="default"/>
        <w:b w:val="0"/>
        <w:i w:val="0"/>
        <w:strike w:val="0"/>
        <w:sz w:val="22"/>
        <w:szCs w:val="22"/>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3" w15:restartNumberingAfterBreak="0">
    <w:nsid w:val="2F3D742F"/>
    <w:multiLevelType w:val="hybridMultilevel"/>
    <w:tmpl w:val="F852E504"/>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4" w15:restartNumberingAfterBreak="0">
    <w:nsid w:val="514E6F21"/>
    <w:multiLevelType w:val="hybridMultilevel"/>
    <w:tmpl w:val="CE705360"/>
    <w:lvl w:ilvl="0" w:tplc="1E805DEC">
      <w:start w:val="1"/>
      <w:numFmt w:val="bullet"/>
      <w:lvlText w:val=""/>
      <w:lvlJc w:val="left"/>
      <w:pPr>
        <w:tabs>
          <w:tab w:val="num" w:pos="720"/>
        </w:tabs>
        <w:ind w:left="720" w:hanging="360"/>
      </w:pPr>
      <w:rPr>
        <w:rFonts w:ascii="Wingdings" w:hAnsi="Wingdings" w:hint="default"/>
        <w:color w:val="auto"/>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563B4CC7"/>
    <w:multiLevelType w:val="multilevel"/>
    <w:tmpl w:val="9F7CDA94"/>
    <w:lvl w:ilvl="0">
      <w:start w:val="1"/>
      <w:numFmt w:val="upperRoman"/>
      <w:lvlText w:val="%1."/>
      <w:lvlJc w:val="left"/>
      <w:pPr>
        <w:tabs>
          <w:tab w:val="num" w:pos="454"/>
        </w:tabs>
        <w:ind w:left="454" w:hanging="454"/>
      </w:pPr>
      <w:rPr>
        <w:rFonts w:cs="Times New Roman" w:hint="default"/>
        <w:b/>
      </w:rPr>
    </w:lvl>
    <w:lvl w:ilvl="1">
      <w:start w:val="1"/>
      <w:numFmt w:val="ordinal"/>
      <w:lvlText w:val="%1.%2"/>
      <w:lvlJc w:val="left"/>
      <w:pPr>
        <w:tabs>
          <w:tab w:val="num" w:pos="737"/>
        </w:tabs>
        <w:ind w:left="737" w:hanging="737"/>
      </w:pPr>
      <w:rPr>
        <w:rFonts w:cs="Times New Roman" w:hint="default"/>
        <w:b w:val="0"/>
        <w:i w:val="0"/>
        <w:strike w:val="0"/>
        <w:sz w:val="22"/>
      </w:rPr>
    </w:lvl>
    <w:lvl w:ilvl="2">
      <w:start w:val="1"/>
      <w:numFmt w:val="lowerLetter"/>
      <w:lvlText w:val="%3)"/>
      <w:lvlJc w:val="right"/>
      <w:pPr>
        <w:tabs>
          <w:tab w:val="num" w:pos="2325"/>
        </w:tabs>
        <w:ind w:left="2325" w:hanging="1134"/>
      </w:pPr>
      <w:rPr>
        <w:rFonts w:cs="Times New Roman" w:hint="default"/>
        <w:b w:val="0"/>
        <w:i w:val="0"/>
        <w:strike w:val="0"/>
        <w:color w:val="auto"/>
        <w:sz w:val="22"/>
        <w:szCs w:val="22"/>
      </w:rPr>
    </w:lvl>
    <w:lvl w:ilvl="3">
      <w:start w:val="1"/>
      <w:numFmt w:val="ordinal"/>
      <w:lvlText w:val="%1.%2%3%4"/>
      <w:lvlJc w:val="left"/>
      <w:pPr>
        <w:tabs>
          <w:tab w:val="num" w:pos="4082"/>
        </w:tabs>
        <w:ind w:left="4082" w:hanging="1757"/>
      </w:pPr>
      <w:rPr>
        <w:rFonts w:cs="Times New Roman" w:hint="default"/>
        <w:b w:val="0"/>
      </w:rPr>
    </w:lvl>
    <w:lvl w:ilvl="4">
      <w:start w:val="1"/>
      <w:numFmt w:val="ordinal"/>
      <w:lvlText w:val="%1.%2%3%4%5"/>
      <w:lvlJc w:val="left"/>
      <w:pPr>
        <w:tabs>
          <w:tab w:val="num" w:pos="5954"/>
        </w:tabs>
        <w:ind w:left="5954" w:hanging="1872"/>
      </w:pPr>
      <w:rPr>
        <w:rFonts w:cs="Times New Roman" w:hint="default"/>
        <w:sz w:val="22"/>
        <w:szCs w:val="22"/>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6" w15:restartNumberingAfterBreak="0">
    <w:nsid w:val="5AB6355A"/>
    <w:multiLevelType w:val="hybridMultilevel"/>
    <w:tmpl w:val="F3384E8E"/>
    <w:lvl w:ilvl="0" w:tplc="0B1CA9B0">
      <w:start w:val="1"/>
      <w:numFmt w:val="bullet"/>
      <w:pStyle w:val="Nadpis5"/>
      <w:lvlText w:val=""/>
      <w:lvlJc w:val="left"/>
      <w:pPr>
        <w:tabs>
          <w:tab w:val="num" w:pos="3960"/>
        </w:tabs>
        <w:ind w:left="3960" w:hanging="360"/>
      </w:pPr>
      <w:rPr>
        <w:rFonts w:ascii="Wingdings" w:hAnsi="Wingdings" w:hint="default"/>
      </w:rPr>
    </w:lvl>
    <w:lvl w:ilvl="1" w:tplc="04050003" w:tentative="1">
      <w:start w:val="1"/>
      <w:numFmt w:val="bullet"/>
      <w:lvlText w:val="o"/>
      <w:lvlJc w:val="left"/>
      <w:pPr>
        <w:tabs>
          <w:tab w:val="num" w:pos="4680"/>
        </w:tabs>
        <w:ind w:left="4680" w:hanging="360"/>
      </w:pPr>
      <w:rPr>
        <w:rFonts w:ascii="Courier New" w:hAnsi="Courier New" w:cs="Courier New" w:hint="default"/>
      </w:rPr>
    </w:lvl>
    <w:lvl w:ilvl="2" w:tplc="04050005" w:tentative="1">
      <w:start w:val="1"/>
      <w:numFmt w:val="bullet"/>
      <w:lvlText w:val=""/>
      <w:lvlJc w:val="left"/>
      <w:pPr>
        <w:tabs>
          <w:tab w:val="num" w:pos="5400"/>
        </w:tabs>
        <w:ind w:left="5400" w:hanging="360"/>
      </w:pPr>
      <w:rPr>
        <w:rFonts w:ascii="Wingdings" w:hAnsi="Wingdings" w:hint="default"/>
      </w:rPr>
    </w:lvl>
    <w:lvl w:ilvl="3" w:tplc="04050001" w:tentative="1">
      <w:start w:val="1"/>
      <w:numFmt w:val="bullet"/>
      <w:lvlText w:val=""/>
      <w:lvlJc w:val="left"/>
      <w:pPr>
        <w:tabs>
          <w:tab w:val="num" w:pos="6120"/>
        </w:tabs>
        <w:ind w:left="6120" w:hanging="360"/>
      </w:pPr>
      <w:rPr>
        <w:rFonts w:ascii="Symbol" w:hAnsi="Symbol" w:hint="default"/>
      </w:rPr>
    </w:lvl>
    <w:lvl w:ilvl="4" w:tplc="04050003" w:tentative="1">
      <w:start w:val="1"/>
      <w:numFmt w:val="bullet"/>
      <w:lvlText w:val="o"/>
      <w:lvlJc w:val="left"/>
      <w:pPr>
        <w:tabs>
          <w:tab w:val="num" w:pos="6840"/>
        </w:tabs>
        <w:ind w:left="6840" w:hanging="360"/>
      </w:pPr>
      <w:rPr>
        <w:rFonts w:ascii="Courier New" w:hAnsi="Courier New" w:cs="Courier New" w:hint="default"/>
      </w:rPr>
    </w:lvl>
    <w:lvl w:ilvl="5" w:tplc="04050005" w:tentative="1">
      <w:start w:val="1"/>
      <w:numFmt w:val="bullet"/>
      <w:lvlText w:val=""/>
      <w:lvlJc w:val="left"/>
      <w:pPr>
        <w:tabs>
          <w:tab w:val="num" w:pos="7560"/>
        </w:tabs>
        <w:ind w:left="7560" w:hanging="360"/>
      </w:pPr>
      <w:rPr>
        <w:rFonts w:ascii="Wingdings" w:hAnsi="Wingdings" w:hint="default"/>
      </w:rPr>
    </w:lvl>
    <w:lvl w:ilvl="6" w:tplc="04050001" w:tentative="1">
      <w:start w:val="1"/>
      <w:numFmt w:val="bullet"/>
      <w:lvlText w:val=""/>
      <w:lvlJc w:val="left"/>
      <w:pPr>
        <w:tabs>
          <w:tab w:val="num" w:pos="8280"/>
        </w:tabs>
        <w:ind w:left="8280" w:hanging="360"/>
      </w:pPr>
      <w:rPr>
        <w:rFonts w:ascii="Symbol" w:hAnsi="Symbol" w:hint="default"/>
      </w:rPr>
    </w:lvl>
    <w:lvl w:ilvl="7" w:tplc="04050003" w:tentative="1">
      <w:start w:val="1"/>
      <w:numFmt w:val="bullet"/>
      <w:lvlText w:val="o"/>
      <w:lvlJc w:val="left"/>
      <w:pPr>
        <w:tabs>
          <w:tab w:val="num" w:pos="9000"/>
        </w:tabs>
        <w:ind w:left="9000" w:hanging="360"/>
      </w:pPr>
      <w:rPr>
        <w:rFonts w:ascii="Courier New" w:hAnsi="Courier New" w:cs="Courier New" w:hint="default"/>
      </w:rPr>
    </w:lvl>
    <w:lvl w:ilvl="8" w:tplc="04050005" w:tentative="1">
      <w:start w:val="1"/>
      <w:numFmt w:val="bullet"/>
      <w:lvlText w:val=""/>
      <w:lvlJc w:val="left"/>
      <w:pPr>
        <w:tabs>
          <w:tab w:val="num" w:pos="9720"/>
        </w:tabs>
        <w:ind w:left="9720" w:hanging="360"/>
      </w:pPr>
      <w:rPr>
        <w:rFonts w:ascii="Wingdings" w:hAnsi="Wingdings" w:hint="default"/>
      </w:rPr>
    </w:lvl>
  </w:abstractNum>
  <w:abstractNum w:abstractNumId="7" w15:restartNumberingAfterBreak="0">
    <w:nsid w:val="5D2E080F"/>
    <w:multiLevelType w:val="multilevel"/>
    <w:tmpl w:val="E5EAF43A"/>
    <w:lvl w:ilvl="0">
      <w:start w:val="1"/>
      <w:numFmt w:val="decimal"/>
      <w:pStyle w:val="Nadpis1"/>
      <w:lvlText w:val="%1"/>
      <w:lvlJc w:val="left"/>
      <w:pPr>
        <w:tabs>
          <w:tab w:val="num" w:pos="0"/>
        </w:tabs>
        <w:ind w:left="0" w:firstLine="0"/>
      </w:pPr>
      <w:rPr>
        <w:rFonts w:ascii="Arial" w:hAnsi="Arial" w:cs="Times New Roman" w:hint="default"/>
        <w:b/>
        <w:i w:val="0"/>
        <w:color w:val="auto"/>
        <w:sz w:val="24"/>
        <w:szCs w:val="20"/>
      </w:rPr>
    </w:lvl>
    <w:lvl w:ilvl="1">
      <w:start w:val="1"/>
      <w:numFmt w:val="decimal"/>
      <w:pStyle w:val="Nadpis2"/>
      <w:lvlText w:val="%1.%2"/>
      <w:lvlJc w:val="left"/>
      <w:pPr>
        <w:tabs>
          <w:tab w:val="num" w:pos="644"/>
        </w:tabs>
        <w:ind w:left="0" w:firstLine="0"/>
      </w:pPr>
      <w:rPr>
        <w:rFonts w:cs="Times New Roman" w:hint="default"/>
        <w:b/>
        <w:bCs/>
        <w:i w:val="0"/>
        <w:strike w:val="0"/>
        <w:color w:val="auto"/>
        <w:sz w:val="22"/>
        <w:szCs w:val="20"/>
      </w:rPr>
    </w:lvl>
    <w:lvl w:ilvl="2">
      <w:start w:val="1"/>
      <w:numFmt w:val="decimal"/>
      <w:lvlText w:val="%1.%2.%3"/>
      <w:lvlJc w:val="left"/>
      <w:pPr>
        <w:tabs>
          <w:tab w:val="num" w:pos="540"/>
        </w:tabs>
        <w:ind w:left="0" w:firstLine="0"/>
      </w:pPr>
      <w:rPr>
        <w:rFonts w:cs="Times New Roman" w:hint="default"/>
        <w:b w:val="0"/>
        <w:color w:val="auto"/>
        <w:sz w:val="20"/>
        <w:szCs w:val="20"/>
      </w:rPr>
    </w:lvl>
    <w:lvl w:ilvl="3">
      <w:start w:val="1"/>
      <w:numFmt w:val="lowerLetter"/>
      <w:pStyle w:val="Nadpis4"/>
      <w:lvlText w:val="(%4)"/>
      <w:lvlJc w:val="left"/>
      <w:pPr>
        <w:tabs>
          <w:tab w:val="num" w:pos="0"/>
        </w:tabs>
        <w:ind w:left="0" w:firstLine="0"/>
      </w:pPr>
      <w:rPr>
        <w:rFonts w:cs="Times New Roman" w:hint="default"/>
        <w:b w:val="0"/>
        <w:bCs/>
        <w:color w:val="auto"/>
        <w:sz w:val="20"/>
        <w:szCs w:val="20"/>
      </w:rPr>
    </w:lvl>
    <w:lvl w:ilvl="4">
      <w:start w:val="1"/>
      <w:numFmt w:val="none"/>
      <w:suff w:val="nothing"/>
      <w:lvlText w:val=""/>
      <w:lvlJc w:val="left"/>
      <w:pPr>
        <w:ind w:left="0" w:firstLine="0"/>
      </w:pPr>
      <w:rPr>
        <w:rFonts w:cs="Times New Roman" w:hint="default"/>
      </w:rPr>
    </w:lvl>
    <w:lvl w:ilvl="5">
      <w:start w:val="1"/>
      <w:numFmt w:val="none"/>
      <w:suff w:val="nothing"/>
      <w:lvlText w:val=""/>
      <w:lvlJc w:val="left"/>
      <w:pPr>
        <w:ind w:left="0" w:firstLine="0"/>
      </w:pPr>
      <w:rPr>
        <w:rFonts w:cs="Times New Roman" w:hint="default"/>
      </w:rPr>
    </w:lvl>
    <w:lvl w:ilvl="6">
      <w:start w:val="1"/>
      <w:numFmt w:val="none"/>
      <w:suff w:val="nothing"/>
      <w:lvlText w:val=""/>
      <w:lvlJc w:val="left"/>
      <w:pPr>
        <w:ind w:left="0" w:firstLine="0"/>
      </w:pPr>
      <w:rPr>
        <w:rFonts w:cs="Times New Roman" w:hint="default"/>
      </w:rPr>
    </w:lvl>
    <w:lvl w:ilvl="7">
      <w:start w:val="1"/>
      <w:numFmt w:val="none"/>
      <w:suff w:val="nothing"/>
      <w:lvlText w:val=""/>
      <w:lvlJc w:val="left"/>
      <w:pPr>
        <w:ind w:left="0" w:firstLine="0"/>
      </w:pPr>
      <w:rPr>
        <w:rFonts w:cs="Times New Roman" w:hint="default"/>
      </w:rPr>
    </w:lvl>
    <w:lvl w:ilvl="8">
      <w:start w:val="1"/>
      <w:numFmt w:val="none"/>
      <w:suff w:val="nothing"/>
      <w:lvlText w:val=""/>
      <w:lvlJc w:val="left"/>
      <w:pPr>
        <w:ind w:left="0" w:firstLine="0"/>
      </w:pPr>
      <w:rPr>
        <w:rFonts w:cs="Times New Roman" w:hint="default"/>
      </w:rPr>
    </w:lvl>
  </w:abstractNum>
  <w:abstractNum w:abstractNumId="8" w15:restartNumberingAfterBreak="0">
    <w:nsid w:val="71C97BF2"/>
    <w:multiLevelType w:val="hybridMultilevel"/>
    <w:tmpl w:val="670EFF96"/>
    <w:lvl w:ilvl="0" w:tplc="A06E14A6">
      <w:start w:val="1"/>
      <w:numFmt w:val="upperLetter"/>
      <w:pStyle w:val="Preambule"/>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9" w15:restartNumberingAfterBreak="0">
    <w:nsid w:val="76D05F72"/>
    <w:multiLevelType w:val="hybridMultilevel"/>
    <w:tmpl w:val="A8288400"/>
    <w:lvl w:ilvl="0" w:tplc="1E805DEC">
      <w:start w:val="1"/>
      <w:numFmt w:val="bullet"/>
      <w:lvlText w:val=""/>
      <w:lvlJc w:val="left"/>
      <w:pPr>
        <w:tabs>
          <w:tab w:val="num" w:pos="720"/>
        </w:tabs>
        <w:ind w:left="720" w:hanging="360"/>
      </w:pPr>
      <w:rPr>
        <w:rFonts w:ascii="Wingdings" w:hAnsi="Wingdings" w:hint="default"/>
        <w:color w:val="auto"/>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num w:numId="1">
    <w:abstractNumId w:val="7"/>
  </w:num>
  <w:num w:numId="2">
    <w:abstractNumId w:val="6"/>
  </w:num>
  <w:num w:numId="3">
    <w:abstractNumId w:val="8"/>
  </w:num>
  <w:num w:numId="4">
    <w:abstractNumId w:val="0"/>
  </w:num>
  <w:num w:numId="5">
    <w:abstractNumId w:val="4"/>
  </w:num>
  <w:num w:numId="6">
    <w:abstractNumId w:val="9"/>
  </w:num>
  <w:num w:numId="7">
    <w:abstractNumId w:val="7"/>
  </w:num>
  <w:num w:numId="8">
    <w:abstractNumId w:val="7"/>
  </w:num>
  <w:num w:numId="9">
    <w:abstractNumId w:val="7"/>
  </w:num>
  <w:num w:numId="10">
    <w:abstractNumId w:val="7"/>
  </w:num>
  <w:num w:numId="11">
    <w:abstractNumId w:val="7"/>
  </w:num>
  <w:num w:numId="12">
    <w:abstractNumId w:val="7"/>
  </w:num>
  <w:num w:numId="13">
    <w:abstractNumId w:val="7"/>
  </w:num>
  <w:num w:numId="14">
    <w:abstractNumId w:val="7"/>
  </w:num>
  <w:num w:numId="15">
    <w:abstractNumId w:val="7"/>
  </w:num>
  <w:num w:numId="16">
    <w:abstractNumId w:val="7"/>
  </w:num>
  <w:num w:numId="17">
    <w:abstractNumId w:val="7"/>
  </w:num>
  <w:num w:numId="18">
    <w:abstractNumId w:val="7"/>
  </w:num>
  <w:num w:numId="19">
    <w:abstractNumId w:val="7"/>
  </w:num>
  <w:num w:numId="20">
    <w:abstractNumId w:val="7"/>
  </w:num>
  <w:num w:numId="21">
    <w:abstractNumId w:val="1"/>
  </w:num>
  <w:num w:numId="22">
    <w:abstractNumId w:val="3"/>
  </w:num>
  <w:num w:numId="23">
    <w:abstractNumId w:val="7"/>
  </w:num>
  <w:num w:numId="24">
    <w:abstractNumId w:val="5"/>
  </w:num>
  <w:num w:numId="25">
    <w:abstractNumId w:val="2"/>
  </w:num>
  <w:num w:numId="26">
    <w:abstractNumId w:val="8"/>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embedSystemFonts/>
  <w:attachedTemplate r:id="rId1"/>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9"/>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3826"/>
    <w:rsid w:val="000009B0"/>
    <w:rsid w:val="0000193E"/>
    <w:rsid w:val="00001D90"/>
    <w:rsid w:val="00002C05"/>
    <w:rsid w:val="00003688"/>
    <w:rsid w:val="00004933"/>
    <w:rsid w:val="00005309"/>
    <w:rsid w:val="00005B02"/>
    <w:rsid w:val="00006126"/>
    <w:rsid w:val="00007795"/>
    <w:rsid w:val="00007ECF"/>
    <w:rsid w:val="00012981"/>
    <w:rsid w:val="00012EC7"/>
    <w:rsid w:val="000133A9"/>
    <w:rsid w:val="000133E1"/>
    <w:rsid w:val="0001398F"/>
    <w:rsid w:val="00014BDD"/>
    <w:rsid w:val="0001636D"/>
    <w:rsid w:val="00016977"/>
    <w:rsid w:val="00017250"/>
    <w:rsid w:val="000173C0"/>
    <w:rsid w:val="000209A5"/>
    <w:rsid w:val="0002117E"/>
    <w:rsid w:val="00021967"/>
    <w:rsid w:val="00021E50"/>
    <w:rsid w:val="000241FA"/>
    <w:rsid w:val="0002426D"/>
    <w:rsid w:val="00024D04"/>
    <w:rsid w:val="00024D45"/>
    <w:rsid w:val="00025380"/>
    <w:rsid w:val="000253DD"/>
    <w:rsid w:val="0002651E"/>
    <w:rsid w:val="000268CF"/>
    <w:rsid w:val="00027591"/>
    <w:rsid w:val="00030B91"/>
    <w:rsid w:val="000321A0"/>
    <w:rsid w:val="00032319"/>
    <w:rsid w:val="00032B97"/>
    <w:rsid w:val="00033C07"/>
    <w:rsid w:val="00034C4F"/>
    <w:rsid w:val="00034F6F"/>
    <w:rsid w:val="00036E4C"/>
    <w:rsid w:val="00036E76"/>
    <w:rsid w:val="00036F74"/>
    <w:rsid w:val="000403B8"/>
    <w:rsid w:val="0004083D"/>
    <w:rsid w:val="000416BE"/>
    <w:rsid w:val="00042537"/>
    <w:rsid w:val="00042BE4"/>
    <w:rsid w:val="00042CE2"/>
    <w:rsid w:val="0004352F"/>
    <w:rsid w:val="00044723"/>
    <w:rsid w:val="00044755"/>
    <w:rsid w:val="00044A79"/>
    <w:rsid w:val="000461ED"/>
    <w:rsid w:val="00046B94"/>
    <w:rsid w:val="0004745A"/>
    <w:rsid w:val="0005119B"/>
    <w:rsid w:val="00051AF8"/>
    <w:rsid w:val="00052B9C"/>
    <w:rsid w:val="00052D34"/>
    <w:rsid w:val="000532F4"/>
    <w:rsid w:val="000544AF"/>
    <w:rsid w:val="00057240"/>
    <w:rsid w:val="00057575"/>
    <w:rsid w:val="0005770A"/>
    <w:rsid w:val="00060340"/>
    <w:rsid w:val="00060485"/>
    <w:rsid w:val="000614FE"/>
    <w:rsid w:val="00065234"/>
    <w:rsid w:val="000653AA"/>
    <w:rsid w:val="0006620D"/>
    <w:rsid w:val="00066A0E"/>
    <w:rsid w:val="00066FBD"/>
    <w:rsid w:val="00067176"/>
    <w:rsid w:val="000677A2"/>
    <w:rsid w:val="00067E9D"/>
    <w:rsid w:val="00067EDD"/>
    <w:rsid w:val="00070945"/>
    <w:rsid w:val="000719F1"/>
    <w:rsid w:val="000736D1"/>
    <w:rsid w:val="00075AAE"/>
    <w:rsid w:val="00075D25"/>
    <w:rsid w:val="00076E3C"/>
    <w:rsid w:val="00077562"/>
    <w:rsid w:val="00077638"/>
    <w:rsid w:val="000776A4"/>
    <w:rsid w:val="000807CD"/>
    <w:rsid w:val="00080F39"/>
    <w:rsid w:val="00082C9E"/>
    <w:rsid w:val="00084CC2"/>
    <w:rsid w:val="0008513B"/>
    <w:rsid w:val="00085C9B"/>
    <w:rsid w:val="000865CF"/>
    <w:rsid w:val="00086BD0"/>
    <w:rsid w:val="00090231"/>
    <w:rsid w:val="0009157C"/>
    <w:rsid w:val="00092612"/>
    <w:rsid w:val="000929AF"/>
    <w:rsid w:val="00094F98"/>
    <w:rsid w:val="00097402"/>
    <w:rsid w:val="000A11D6"/>
    <w:rsid w:val="000A2F6C"/>
    <w:rsid w:val="000A477F"/>
    <w:rsid w:val="000B00E3"/>
    <w:rsid w:val="000B0966"/>
    <w:rsid w:val="000B20F2"/>
    <w:rsid w:val="000B34E2"/>
    <w:rsid w:val="000B3988"/>
    <w:rsid w:val="000B5830"/>
    <w:rsid w:val="000B603F"/>
    <w:rsid w:val="000B7CEF"/>
    <w:rsid w:val="000C0078"/>
    <w:rsid w:val="000C166E"/>
    <w:rsid w:val="000C171E"/>
    <w:rsid w:val="000C2B50"/>
    <w:rsid w:val="000C35CF"/>
    <w:rsid w:val="000C3B84"/>
    <w:rsid w:val="000C4B16"/>
    <w:rsid w:val="000C4FCB"/>
    <w:rsid w:val="000C6C1C"/>
    <w:rsid w:val="000D0A18"/>
    <w:rsid w:val="000D0E59"/>
    <w:rsid w:val="000D128C"/>
    <w:rsid w:val="000D2594"/>
    <w:rsid w:val="000D2992"/>
    <w:rsid w:val="000D3D94"/>
    <w:rsid w:val="000D46DD"/>
    <w:rsid w:val="000D5E7D"/>
    <w:rsid w:val="000D6171"/>
    <w:rsid w:val="000D65A5"/>
    <w:rsid w:val="000D7333"/>
    <w:rsid w:val="000D7891"/>
    <w:rsid w:val="000D7D30"/>
    <w:rsid w:val="000E321A"/>
    <w:rsid w:val="000E4427"/>
    <w:rsid w:val="000E4616"/>
    <w:rsid w:val="000E49F8"/>
    <w:rsid w:val="000E59B7"/>
    <w:rsid w:val="000E610D"/>
    <w:rsid w:val="000F01DE"/>
    <w:rsid w:val="000F04DF"/>
    <w:rsid w:val="000F09A3"/>
    <w:rsid w:val="000F10DB"/>
    <w:rsid w:val="000F20F3"/>
    <w:rsid w:val="000F2477"/>
    <w:rsid w:val="000F2D60"/>
    <w:rsid w:val="000F32AC"/>
    <w:rsid w:val="000F33EA"/>
    <w:rsid w:val="000F473C"/>
    <w:rsid w:val="000F5136"/>
    <w:rsid w:val="000F5CAF"/>
    <w:rsid w:val="000F6F3F"/>
    <w:rsid w:val="000F75AC"/>
    <w:rsid w:val="000F7F99"/>
    <w:rsid w:val="00101979"/>
    <w:rsid w:val="001033AC"/>
    <w:rsid w:val="001034F5"/>
    <w:rsid w:val="00103FB6"/>
    <w:rsid w:val="00106189"/>
    <w:rsid w:val="00106C19"/>
    <w:rsid w:val="00106EFA"/>
    <w:rsid w:val="0011093F"/>
    <w:rsid w:val="00110989"/>
    <w:rsid w:val="00110CDE"/>
    <w:rsid w:val="00111BE4"/>
    <w:rsid w:val="001166B8"/>
    <w:rsid w:val="00116704"/>
    <w:rsid w:val="00117C0C"/>
    <w:rsid w:val="001209D0"/>
    <w:rsid w:val="00121275"/>
    <w:rsid w:val="001215E6"/>
    <w:rsid w:val="00121A0E"/>
    <w:rsid w:val="001222B6"/>
    <w:rsid w:val="00123B52"/>
    <w:rsid w:val="00123BA9"/>
    <w:rsid w:val="00124D0F"/>
    <w:rsid w:val="00126385"/>
    <w:rsid w:val="001266FD"/>
    <w:rsid w:val="00127A0B"/>
    <w:rsid w:val="00130AA5"/>
    <w:rsid w:val="001321EE"/>
    <w:rsid w:val="00132FF3"/>
    <w:rsid w:val="0013347D"/>
    <w:rsid w:val="0013427F"/>
    <w:rsid w:val="00135344"/>
    <w:rsid w:val="00136E12"/>
    <w:rsid w:val="00136E6A"/>
    <w:rsid w:val="00136F95"/>
    <w:rsid w:val="00137BCD"/>
    <w:rsid w:val="001400F3"/>
    <w:rsid w:val="00140B2E"/>
    <w:rsid w:val="00141C8A"/>
    <w:rsid w:val="001427B3"/>
    <w:rsid w:val="00142E8A"/>
    <w:rsid w:val="0014356E"/>
    <w:rsid w:val="00144372"/>
    <w:rsid w:val="00145979"/>
    <w:rsid w:val="0014772A"/>
    <w:rsid w:val="0015175B"/>
    <w:rsid w:val="00151DF6"/>
    <w:rsid w:val="001532B5"/>
    <w:rsid w:val="00153CF9"/>
    <w:rsid w:val="00154333"/>
    <w:rsid w:val="00154701"/>
    <w:rsid w:val="00155276"/>
    <w:rsid w:val="001556FB"/>
    <w:rsid w:val="001557F4"/>
    <w:rsid w:val="0015591D"/>
    <w:rsid w:val="00156DEE"/>
    <w:rsid w:val="00157658"/>
    <w:rsid w:val="0015771E"/>
    <w:rsid w:val="00157B3C"/>
    <w:rsid w:val="00160681"/>
    <w:rsid w:val="001614DF"/>
    <w:rsid w:val="001618B6"/>
    <w:rsid w:val="00161A3E"/>
    <w:rsid w:val="00162A8A"/>
    <w:rsid w:val="00163110"/>
    <w:rsid w:val="00163178"/>
    <w:rsid w:val="001631DC"/>
    <w:rsid w:val="001638D5"/>
    <w:rsid w:val="00165387"/>
    <w:rsid w:val="0016655A"/>
    <w:rsid w:val="00167130"/>
    <w:rsid w:val="00170A42"/>
    <w:rsid w:val="00172609"/>
    <w:rsid w:val="0017285E"/>
    <w:rsid w:val="00172B98"/>
    <w:rsid w:val="00172D87"/>
    <w:rsid w:val="00173528"/>
    <w:rsid w:val="0017431D"/>
    <w:rsid w:val="001762E0"/>
    <w:rsid w:val="00176620"/>
    <w:rsid w:val="00176D21"/>
    <w:rsid w:val="0017723E"/>
    <w:rsid w:val="001776DC"/>
    <w:rsid w:val="00177D6D"/>
    <w:rsid w:val="00177E2B"/>
    <w:rsid w:val="00177E37"/>
    <w:rsid w:val="0018004A"/>
    <w:rsid w:val="00180190"/>
    <w:rsid w:val="0018047B"/>
    <w:rsid w:val="00180E12"/>
    <w:rsid w:val="00181CEE"/>
    <w:rsid w:val="00182205"/>
    <w:rsid w:val="001836D7"/>
    <w:rsid w:val="00184098"/>
    <w:rsid w:val="001850C2"/>
    <w:rsid w:val="00186926"/>
    <w:rsid w:val="00187005"/>
    <w:rsid w:val="001902AD"/>
    <w:rsid w:val="00190903"/>
    <w:rsid w:val="00192462"/>
    <w:rsid w:val="001937FE"/>
    <w:rsid w:val="00193FCA"/>
    <w:rsid w:val="00195AFA"/>
    <w:rsid w:val="00196E62"/>
    <w:rsid w:val="0019781A"/>
    <w:rsid w:val="00197CCF"/>
    <w:rsid w:val="001A2A64"/>
    <w:rsid w:val="001A2B5E"/>
    <w:rsid w:val="001A38FA"/>
    <w:rsid w:val="001A3AB1"/>
    <w:rsid w:val="001A5132"/>
    <w:rsid w:val="001A556D"/>
    <w:rsid w:val="001A56CC"/>
    <w:rsid w:val="001A5CEC"/>
    <w:rsid w:val="001A6F29"/>
    <w:rsid w:val="001A746D"/>
    <w:rsid w:val="001A7900"/>
    <w:rsid w:val="001B0371"/>
    <w:rsid w:val="001B0812"/>
    <w:rsid w:val="001B0C2F"/>
    <w:rsid w:val="001B1147"/>
    <w:rsid w:val="001B35A8"/>
    <w:rsid w:val="001B4F1C"/>
    <w:rsid w:val="001B50D9"/>
    <w:rsid w:val="001B5D4A"/>
    <w:rsid w:val="001B71FE"/>
    <w:rsid w:val="001B79C0"/>
    <w:rsid w:val="001B7A2F"/>
    <w:rsid w:val="001B7BDB"/>
    <w:rsid w:val="001C103B"/>
    <w:rsid w:val="001C25E7"/>
    <w:rsid w:val="001C2DD8"/>
    <w:rsid w:val="001C32D9"/>
    <w:rsid w:val="001C37B6"/>
    <w:rsid w:val="001C3F39"/>
    <w:rsid w:val="001C45D0"/>
    <w:rsid w:val="001C6619"/>
    <w:rsid w:val="001C6CA8"/>
    <w:rsid w:val="001D13AB"/>
    <w:rsid w:val="001D152C"/>
    <w:rsid w:val="001D201F"/>
    <w:rsid w:val="001D53CF"/>
    <w:rsid w:val="001E0795"/>
    <w:rsid w:val="001E09B6"/>
    <w:rsid w:val="001E132A"/>
    <w:rsid w:val="001E2C93"/>
    <w:rsid w:val="001E36E0"/>
    <w:rsid w:val="001E6604"/>
    <w:rsid w:val="001E78B0"/>
    <w:rsid w:val="001E7C1C"/>
    <w:rsid w:val="001F05C2"/>
    <w:rsid w:val="001F0AB7"/>
    <w:rsid w:val="001F0F9E"/>
    <w:rsid w:val="001F1A6C"/>
    <w:rsid w:val="001F3B27"/>
    <w:rsid w:val="001F4A82"/>
    <w:rsid w:val="001F4A9C"/>
    <w:rsid w:val="001F5C2A"/>
    <w:rsid w:val="001F64E6"/>
    <w:rsid w:val="001F6843"/>
    <w:rsid w:val="001F71F9"/>
    <w:rsid w:val="00200FAC"/>
    <w:rsid w:val="00202681"/>
    <w:rsid w:val="00202B9C"/>
    <w:rsid w:val="00203C81"/>
    <w:rsid w:val="0020566A"/>
    <w:rsid w:val="00205CC2"/>
    <w:rsid w:val="00206CBE"/>
    <w:rsid w:val="00207BF1"/>
    <w:rsid w:val="00211D10"/>
    <w:rsid w:val="00212767"/>
    <w:rsid w:val="00215DE3"/>
    <w:rsid w:val="00215E3A"/>
    <w:rsid w:val="00217C64"/>
    <w:rsid w:val="002209A4"/>
    <w:rsid w:val="00220F27"/>
    <w:rsid w:val="0022113D"/>
    <w:rsid w:val="00221AA6"/>
    <w:rsid w:val="00224AE8"/>
    <w:rsid w:val="0022519C"/>
    <w:rsid w:val="002255B7"/>
    <w:rsid w:val="002261E4"/>
    <w:rsid w:val="00227D62"/>
    <w:rsid w:val="002304A6"/>
    <w:rsid w:val="0023097D"/>
    <w:rsid w:val="00230CCF"/>
    <w:rsid w:val="00231F38"/>
    <w:rsid w:val="00232ECA"/>
    <w:rsid w:val="0023300E"/>
    <w:rsid w:val="002333DA"/>
    <w:rsid w:val="0023377B"/>
    <w:rsid w:val="0023481B"/>
    <w:rsid w:val="00234B50"/>
    <w:rsid w:val="00235645"/>
    <w:rsid w:val="00237C4C"/>
    <w:rsid w:val="00240AFA"/>
    <w:rsid w:val="00241095"/>
    <w:rsid w:val="00241479"/>
    <w:rsid w:val="00243826"/>
    <w:rsid w:val="002454FA"/>
    <w:rsid w:val="00247D25"/>
    <w:rsid w:val="002502B7"/>
    <w:rsid w:val="00251064"/>
    <w:rsid w:val="0025125C"/>
    <w:rsid w:val="0025164C"/>
    <w:rsid w:val="00251CF1"/>
    <w:rsid w:val="00251FCC"/>
    <w:rsid w:val="002529FD"/>
    <w:rsid w:val="00252FDB"/>
    <w:rsid w:val="002544B6"/>
    <w:rsid w:val="0025542D"/>
    <w:rsid w:val="00255514"/>
    <w:rsid w:val="00255EB4"/>
    <w:rsid w:val="002576F3"/>
    <w:rsid w:val="002577F0"/>
    <w:rsid w:val="00257EC5"/>
    <w:rsid w:val="0026109E"/>
    <w:rsid w:val="002635FC"/>
    <w:rsid w:val="0026376D"/>
    <w:rsid w:val="002646AF"/>
    <w:rsid w:val="002648BD"/>
    <w:rsid w:val="00264940"/>
    <w:rsid w:val="0026507A"/>
    <w:rsid w:val="00270DD6"/>
    <w:rsid w:val="002728BD"/>
    <w:rsid w:val="00272DB6"/>
    <w:rsid w:val="00273D63"/>
    <w:rsid w:val="00274B1A"/>
    <w:rsid w:val="00276036"/>
    <w:rsid w:val="00277969"/>
    <w:rsid w:val="0028002D"/>
    <w:rsid w:val="00280760"/>
    <w:rsid w:val="00281BED"/>
    <w:rsid w:val="002820B5"/>
    <w:rsid w:val="002823E6"/>
    <w:rsid w:val="00283A67"/>
    <w:rsid w:val="00283E6C"/>
    <w:rsid w:val="00285DC8"/>
    <w:rsid w:val="002867E5"/>
    <w:rsid w:val="002874E8"/>
    <w:rsid w:val="00287969"/>
    <w:rsid w:val="00290C3F"/>
    <w:rsid w:val="0029102B"/>
    <w:rsid w:val="002913BB"/>
    <w:rsid w:val="00292681"/>
    <w:rsid w:val="00292F3A"/>
    <w:rsid w:val="0029307C"/>
    <w:rsid w:val="0029394C"/>
    <w:rsid w:val="00295C42"/>
    <w:rsid w:val="002A0995"/>
    <w:rsid w:val="002A0B36"/>
    <w:rsid w:val="002A0FA7"/>
    <w:rsid w:val="002A23FA"/>
    <w:rsid w:val="002A248A"/>
    <w:rsid w:val="002A4325"/>
    <w:rsid w:val="002A4B24"/>
    <w:rsid w:val="002A720E"/>
    <w:rsid w:val="002B0CB5"/>
    <w:rsid w:val="002B11A4"/>
    <w:rsid w:val="002B1677"/>
    <w:rsid w:val="002B242C"/>
    <w:rsid w:val="002B4FE8"/>
    <w:rsid w:val="002B54E3"/>
    <w:rsid w:val="002B6390"/>
    <w:rsid w:val="002C4F96"/>
    <w:rsid w:val="002C500B"/>
    <w:rsid w:val="002C5BCD"/>
    <w:rsid w:val="002C635C"/>
    <w:rsid w:val="002C738C"/>
    <w:rsid w:val="002D0218"/>
    <w:rsid w:val="002D4D74"/>
    <w:rsid w:val="002D636B"/>
    <w:rsid w:val="002D6494"/>
    <w:rsid w:val="002D69DF"/>
    <w:rsid w:val="002E0660"/>
    <w:rsid w:val="002E093C"/>
    <w:rsid w:val="002E0BBB"/>
    <w:rsid w:val="002E1CD6"/>
    <w:rsid w:val="002E32CD"/>
    <w:rsid w:val="002E5683"/>
    <w:rsid w:val="002E707E"/>
    <w:rsid w:val="002E722A"/>
    <w:rsid w:val="002E75F9"/>
    <w:rsid w:val="002F16A9"/>
    <w:rsid w:val="002F18C1"/>
    <w:rsid w:val="002F1A21"/>
    <w:rsid w:val="002F5AFC"/>
    <w:rsid w:val="002F61EC"/>
    <w:rsid w:val="002F6AF2"/>
    <w:rsid w:val="002F6E11"/>
    <w:rsid w:val="002F7CA5"/>
    <w:rsid w:val="00300A2E"/>
    <w:rsid w:val="00301559"/>
    <w:rsid w:val="003019ED"/>
    <w:rsid w:val="003022E5"/>
    <w:rsid w:val="003029CD"/>
    <w:rsid w:val="00303DFD"/>
    <w:rsid w:val="00303E3A"/>
    <w:rsid w:val="00304BF9"/>
    <w:rsid w:val="00305BC9"/>
    <w:rsid w:val="00310B81"/>
    <w:rsid w:val="00310D80"/>
    <w:rsid w:val="00311ACF"/>
    <w:rsid w:val="00312BF0"/>
    <w:rsid w:val="00314774"/>
    <w:rsid w:val="00315794"/>
    <w:rsid w:val="00315ABC"/>
    <w:rsid w:val="00315E58"/>
    <w:rsid w:val="00315F8D"/>
    <w:rsid w:val="00320019"/>
    <w:rsid w:val="00320285"/>
    <w:rsid w:val="00320B31"/>
    <w:rsid w:val="003221A7"/>
    <w:rsid w:val="00322AB4"/>
    <w:rsid w:val="00322F48"/>
    <w:rsid w:val="0032382F"/>
    <w:rsid w:val="00323FB6"/>
    <w:rsid w:val="003245BE"/>
    <w:rsid w:val="00325045"/>
    <w:rsid w:val="0032567E"/>
    <w:rsid w:val="00325B2C"/>
    <w:rsid w:val="003266CF"/>
    <w:rsid w:val="0032670E"/>
    <w:rsid w:val="00326B5A"/>
    <w:rsid w:val="003309B5"/>
    <w:rsid w:val="00331B1C"/>
    <w:rsid w:val="003348EA"/>
    <w:rsid w:val="003351D6"/>
    <w:rsid w:val="00335951"/>
    <w:rsid w:val="00337C54"/>
    <w:rsid w:val="00337F28"/>
    <w:rsid w:val="00341EBF"/>
    <w:rsid w:val="003448E6"/>
    <w:rsid w:val="00344FCC"/>
    <w:rsid w:val="00346EA3"/>
    <w:rsid w:val="00350319"/>
    <w:rsid w:val="003504B0"/>
    <w:rsid w:val="00350A76"/>
    <w:rsid w:val="00350F7D"/>
    <w:rsid w:val="00351AAB"/>
    <w:rsid w:val="00351ECD"/>
    <w:rsid w:val="0035241C"/>
    <w:rsid w:val="00352998"/>
    <w:rsid w:val="003529BB"/>
    <w:rsid w:val="0035315E"/>
    <w:rsid w:val="0035531D"/>
    <w:rsid w:val="003558C9"/>
    <w:rsid w:val="0035721C"/>
    <w:rsid w:val="00357689"/>
    <w:rsid w:val="00360CA8"/>
    <w:rsid w:val="0036172E"/>
    <w:rsid w:val="003622DC"/>
    <w:rsid w:val="003631AF"/>
    <w:rsid w:val="00363A1A"/>
    <w:rsid w:val="0036529A"/>
    <w:rsid w:val="0036551D"/>
    <w:rsid w:val="00366E47"/>
    <w:rsid w:val="00367714"/>
    <w:rsid w:val="0037002C"/>
    <w:rsid w:val="003702D6"/>
    <w:rsid w:val="00370448"/>
    <w:rsid w:val="00370C5F"/>
    <w:rsid w:val="003710F1"/>
    <w:rsid w:val="003722B6"/>
    <w:rsid w:val="00373087"/>
    <w:rsid w:val="003733B2"/>
    <w:rsid w:val="00374929"/>
    <w:rsid w:val="00375562"/>
    <w:rsid w:val="0037589E"/>
    <w:rsid w:val="00375E01"/>
    <w:rsid w:val="003766A0"/>
    <w:rsid w:val="00376889"/>
    <w:rsid w:val="0037797E"/>
    <w:rsid w:val="00381777"/>
    <w:rsid w:val="00381F02"/>
    <w:rsid w:val="00382E57"/>
    <w:rsid w:val="00382FDD"/>
    <w:rsid w:val="00383C98"/>
    <w:rsid w:val="003850AE"/>
    <w:rsid w:val="00385B26"/>
    <w:rsid w:val="00385E4A"/>
    <w:rsid w:val="0038613B"/>
    <w:rsid w:val="003863E7"/>
    <w:rsid w:val="003867F0"/>
    <w:rsid w:val="003873A3"/>
    <w:rsid w:val="00387950"/>
    <w:rsid w:val="00387EF0"/>
    <w:rsid w:val="0039079A"/>
    <w:rsid w:val="00393297"/>
    <w:rsid w:val="00395918"/>
    <w:rsid w:val="00395B23"/>
    <w:rsid w:val="00395D77"/>
    <w:rsid w:val="003970DA"/>
    <w:rsid w:val="003A0140"/>
    <w:rsid w:val="003A15F4"/>
    <w:rsid w:val="003A1A13"/>
    <w:rsid w:val="003A25E2"/>
    <w:rsid w:val="003A2652"/>
    <w:rsid w:val="003A324B"/>
    <w:rsid w:val="003A34E1"/>
    <w:rsid w:val="003A3F24"/>
    <w:rsid w:val="003A488F"/>
    <w:rsid w:val="003A579D"/>
    <w:rsid w:val="003B072D"/>
    <w:rsid w:val="003B1F19"/>
    <w:rsid w:val="003B306D"/>
    <w:rsid w:val="003B3832"/>
    <w:rsid w:val="003B3CFF"/>
    <w:rsid w:val="003B4FC8"/>
    <w:rsid w:val="003B65D7"/>
    <w:rsid w:val="003C00A9"/>
    <w:rsid w:val="003C0E16"/>
    <w:rsid w:val="003C0EA9"/>
    <w:rsid w:val="003C1C75"/>
    <w:rsid w:val="003C225E"/>
    <w:rsid w:val="003C446C"/>
    <w:rsid w:val="003C560D"/>
    <w:rsid w:val="003C623B"/>
    <w:rsid w:val="003D08CE"/>
    <w:rsid w:val="003D09B4"/>
    <w:rsid w:val="003D0AC7"/>
    <w:rsid w:val="003D1260"/>
    <w:rsid w:val="003D2504"/>
    <w:rsid w:val="003D2728"/>
    <w:rsid w:val="003D2BA0"/>
    <w:rsid w:val="003D362B"/>
    <w:rsid w:val="003D395E"/>
    <w:rsid w:val="003D3EC7"/>
    <w:rsid w:val="003D4A52"/>
    <w:rsid w:val="003D536A"/>
    <w:rsid w:val="003D65B6"/>
    <w:rsid w:val="003D7052"/>
    <w:rsid w:val="003D7CC6"/>
    <w:rsid w:val="003E0541"/>
    <w:rsid w:val="003E1033"/>
    <w:rsid w:val="003E2006"/>
    <w:rsid w:val="003E308D"/>
    <w:rsid w:val="003E54D3"/>
    <w:rsid w:val="003E6D3D"/>
    <w:rsid w:val="003E76F9"/>
    <w:rsid w:val="003F022A"/>
    <w:rsid w:val="003F0B14"/>
    <w:rsid w:val="003F0DEA"/>
    <w:rsid w:val="003F1FA9"/>
    <w:rsid w:val="003F246B"/>
    <w:rsid w:val="003F4771"/>
    <w:rsid w:val="003F4CB2"/>
    <w:rsid w:val="003F7E27"/>
    <w:rsid w:val="004017B9"/>
    <w:rsid w:val="004019F7"/>
    <w:rsid w:val="004024B6"/>
    <w:rsid w:val="004026EF"/>
    <w:rsid w:val="004034DB"/>
    <w:rsid w:val="00403971"/>
    <w:rsid w:val="00403C5F"/>
    <w:rsid w:val="00404CCE"/>
    <w:rsid w:val="00406326"/>
    <w:rsid w:val="004063E4"/>
    <w:rsid w:val="00406A35"/>
    <w:rsid w:val="00411436"/>
    <w:rsid w:val="00411591"/>
    <w:rsid w:val="004115DD"/>
    <w:rsid w:val="0041192E"/>
    <w:rsid w:val="004119EA"/>
    <w:rsid w:val="00411B71"/>
    <w:rsid w:val="00411BAD"/>
    <w:rsid w:val="00411CCB"/>
    <w:rsid w:val="0041215F"/>
    <w:rsid w:val="0041235B"/>
    <w:rsid w:val="00412898"/>
    <w:rsid w:val="00412CDF"/>
    <w:rsid w:val="00412D49"/>
    <w:rsid w:val="00415B94"/>
    <w:rsid w:val="00415C83"/>
    <w:rsid w:val="0041632F"/>
    <w:rsid w:val="00416939"/>
    <w:rsid w:val="00417BA0"/>
    <w:rsid w:val="004211EC"/>
    <w:rsid w:val="00421EB3"/>
    <w:rsid w:val="00423435"/>
    <w:rsid w:val="00424A83"/>
    <w:rsid w:val="00424B0A"/>
    <w:rsid w:val="004272AB"/>
    <w:rsid w:val="0043060D"/>
    <w:rsid w:val="00430BB8"/>
    <w:rsid w:val="00430E8D"/>
    <w:rsid w:val="00430E98"/>
    <w:rsid w:val="00430FB8"/>
    <w:rsid w:val="00431DB1"/>
    <w:rsid w:val="00432203"/>
    <w:rsid w:val="004329F9"/>
    <w:rsid w:val="00432F18"/>
    <w:rsid w:val="0043313F"/>
    <w:rsid w:val="00433693"/>
    <w:rsid w:val="004342AB"/>
    <w:rsid w:val="00434BE6"/>
    <w:rsid w:val="00440480"/>
    <w:rsid w:val="00440B18"/>
    <w:rsid w:val="00442ACA"/>
    <w:rsid w:val="00443392"/>
    <w:rsid w:val="0044353B"/>
    <w:rsid w:val="0044492B"/>
    <w:rsid w:val="00446CDE"/>
    <w:rsid w:val="00447987"/>
    <w:rsid w:val="00447D46"/>
    <w:rsid w:val="004504F6"/>
    <w:rsid w:val="004506EC"/>
    <w:rsid w:val="00450A84"/>
    <w:rsid w:val="00452375"/>
    <w:rsid w:val="0045258E"/>
    <w:rsid w:val="00454CDF"/>
    <w:rsid w:val="004555EA"/>
    <w:rsid w:val="00456E8D"/>
    <w:rsid w:val="004578C7"/>
    <w:rsid w:val="00460023"/>
    <w:rsid w:val="00460041"/>
    <w:rsid w:val="00460890"/>
    <w:rsid w:val="0046102A"/>
    <w:rsid w:val="00461BDF"/>
    <w:rsid w:val="00463DAE"/>
    <w:rsid w:val="00463E60"/>
    <w:rsid w:val="00465E10"/>
    <w:rsid w:val="00467A5F"/>
    <w:rsid w:val="00467B3C"/>
    <w:rsid w:val="00470D8F"/>
    <w:rsid w:val="00470ED8"/>
    <w:rsid w:val="00471796"/>
    <w:rsid w:val="00472261"/>
    <w:rsid w:val="004731A1"/>
    <w:rsid w:val="004749B4"/>
    <w:rsid w:val="00474B4A"/>
    <w:rsid w:val="00474FE6"/>
    <w:rsid w:val="004752D4"/>
    <w:rsid w:val="00475821"/>
    <w:rsid w:val="004774F5"/>
    <w:rsid w:val="00477E69"/>
    <w:rsid w:val="00480934"/>
    <w:rsid w:val="004810DE"/>
    <w:rsid w:val="00481AF6"/>
    <w:rsid w:val="004826B9"/>
    <w:rsid w:val="004828AD"/>
    <w:rsid w:val="004837CD"/>
    <w:rsid w:val="00484F22"/>
    <w:rsid w:val="00486D47"/>
    <w:rsid w:val="00491B42"/>
    <w:rsid w:val="0049235C"/>
    <w:rsid w:val="00492FC8"/>
    <w:rsid w:val="00493AE8"/>
    <w:rsid w:val="00494147"/>
    <w:rsid w:val="00495578"/>
    <w:rsid w:val="004959A5"/>
    <w:rsid w:val="00496C92"/>
    <w:rsid w:val="00497932"/>
    <w:rsid w:val="004A0C10"/>
    <w:rsid w:val="004A2107"/>
    <w:rsid w:val="004A276F"/>
    <w:rsid w:val="004A2F20"/>
    <w:rsid w:val="004A3819"/>
    <w:rsid w:val="004A3A52"/>
    <w:rsid w:val="004A406C"/>
    <w:rsid w:val="004A4A9B"/>
    <w:rsid w:val="004A5544"/>
    <w:rsid w:val="004A588B"/>
    <w:rsid w:val="004A60D0"/>
    <w:rsid w:val="004A62AC"/>
    <w:rsid w:val="004B0B7D"/>
    <w:rsid w:val="004B0EFD"/>
    <w:rsid w:val="004B3386"/>
    <w:rsid w:val="004B349D"/>
    <w:rsid w:val="004B4924"/>
    <w:rsid w:val="004B55AB"/>
    <w:rsid w:val="004B61AA"/>
    <w:rsid w:val="004B6EF8"/>
    <w:rsid w:val="004C0236"/>
    <w:rsid w:val="004C0ADE"/>
    <w:rsid w:val="004C18FA"/>
    <w:rsid w:val="004C2687"/>
    <w:rsid w:val="004C2FA5"/>
    <w:rsid w:val="004C37D5"/>
    <w:rsid w:val="004C4FCF"/>
    <w:rsid w:val="004C5037"/>
    <w:rsid w:val="004C5573"/>
    <w:rsid w:val="004C70D5"/>
    <w:rsid w:val="004C73AB"/>
    <w:rsid w:val="004C74DF"/>
    <w:rsid w:val="004C7EE7"/>
    <w:rsid w:val="004D1B6B"/>
    <w:rsid w:val="004D2AF8"/>
    <w:rsid w:val="004D3B8E"/>
    <w:rsid w:val="004D3F34"/>
    <w:rsid w:val="004D40D0"/>
    <w:rsid w:val="004D455C"/>
    <w:rsid w:val="004D5264"/>
    <w:rsid w:val="004D6493"/>
    <w:rsid w:val="004D6A35"/>
    <w:rsid w:val="004D6DBC"/>
    <w:rsid w:val="004E0CE9"/>
    <w:rsid w:val="004E1305"/>
    <w:rsid w:val="004E16E9"/>
    <w:rsid w:val="004E1E84"/>
    <w:rsid w:val="004E2091"/>
    <w:rsid w:val="004E25B3"/>
    <w:rsid w:val="004E2955"/>
    <w:rsid w:val="004E29DA"/>
    <w:rsid w:val="004E3877"/>
    <w:rsid w:val="004E3FD0"/>
    <w:rsid w:val="004E44BC"/>
    <w:rsid w:val="004E50D1"/>
    <w:rsid w:val="004E54F9"/>
    <w:rsid w:val="004E6FE9"/>
    <w:rsid w:val="004E7498"/>
    <w:rsid w:val="004E7F06"/>
    <w:rsid w:val="004F095B"/>
    <w:rsid w:val="004F09C7"/>
    <w:rsid w:val="004F21E3"/>
    <w:rsid w:val="004F250B"/>
    <w:rsid w:val="004F27ED"/>
    <w:rsid w:val="004F38AA"/>
    <w:rsid w:val="004F4202"/>
    <w:rsid w:val="004F4C21"/>
    <w:rsid w:val="004F50CE"/>
    <w:rsid w:val="004F50D2"/>
    <w:rsid w:val="004F520A"/>
    <w:rsid w:val="004F5760"/>
    <w:rsid w:val="004F68C6"/>
    <w:rsid w:val="00500A35"/>
    <w:rsid w:val="00500C84"/>
    <w:rsid w:val="005012FF"/>
    <w:rsid w:val="00501779"/>
    <w:rsid w:val="005038AC"/>
    <w:rsid w:val="005044A9"/>
    <w:rsid w:val="00505223"/>
    <w:rsid w:val="00506C20"/>
    <w:rsid w:val="0050743A"/>
    <w:rsid w:val="00507477"/>
    <w:rsid w:val="0051291B"/>
    <w:rsid w:val="00512BDC"/>
    <w:rsid w:val="00512E45"/>
    <w:rsid w:val="005139C6"/>
    <w:rsid w:val="005139E1"/>
    <w:rsid w:val="005144AB"/>
    <w:rsid w:val="005159AD"/>
    <w:rsid w:val="00516068"/>
    <w:rsid w:val="005165A3"/>
    <w:rsid w:val="005168FF"/>
    <w:rsid w:val="00522257"/>
    <w:rsid w:val="00523A19"/>
    <w:rsid w:val="005265FC"/>
    <w:rsid w:val="00530DDC"/>
    <w:rsid w:val="005315FF"/>
    <w:rsid w:val="0053357F"/>
    <w:rsid w:val="00533D64"/>
    <w:rsid w:val="00535553"/>
    <w:rsid w:val="005361F0"/>
    <w:rsid w:val="00536BE8"/>
    <w:rsid w:val="00537E51"/>
    <w:rsid w:val="00541029"/>
    <w:rsid w:val="005410AE"/>
    <w:rsid w:val="00542887"/>
    <w:rsid w:val="00542B77"/>
    <w:rsid w:val="00543711"/>
    <w:rsid w:val="00544C20"/>
    <w:rsid w:val="00546374"/>
    <w:rsid w:val="00550228"/>
    <w:rsid w:val="0055028F"/>
    <w:rsid w:val="00550675"/>
    <w:rsid w:val="00550EE7"/>
    <w:rsid w:val="00551817"/>
    <w:rsid w:val="00553E93"/>
    <w:rsid w:val="00554677"/>
    <w:rsid w:val="00554703"/>
    <w:rsid w:val="00554CCF"/>
    <w:rsid w:val="00556E43"/>
    <w:rsid w:val="0055759C"/>
    <w:rsid w:val="005578FE"/>
    <w:rsid w:val="00557B23"/>
    <w:rsid w:val="00560C1B"/>
    <w:rsid w:val="00561EDA"/>
    <w:rsid w:val="0056260D"/>
    <w:rsid w:val="00562DFE"/>
    <w:rsid w:val="0056403B"/>
    <w:rsid w:val="00565F22"/>
    <w:rsid w:val="0056781B"/>
    <w:rsid w:val="00571E20"/>
    <w:rsid w:val="00572ED6"/>
    <w:rsid w:val="00572F27"/>
    <w:rsid w:val="005737B2"/>
    <w:rsid w:val="00573D01"/>
    <w:rsid w:val="00573D70"/>
    <w:rsid w:val="005754BB"/>
    <w:rsid w:val="005773E6"/>
    <w:rsid w:val="00577DCB"/>
    <w:rsid w:val="00580A75"/>
    <w:rsid w:val="00580DBF"/>
    <w:rsid w:val="00581B1E"/>
    <w:rsid w:val="00583301"/>
    <w:rsid w:val="005858A8"/>
    <w:rsid w:val="00586225"/>
    <w:rsid w:val="0058695E"/>
    <w:rsid w:val="0058730E"/>
    <w:rsid w:val="00587E0C"/>
    <w:rsid w:val="00590D30"/>
    <w:rsid w:val="00594F45"/>
    <w:rsid w:val="005951E7"/>
    <w:rsid w:val="005A0111"/>
    <w:rsid w:val="005A0186"/>
    <w:rsid w:val="005A1332"/>
    <w:rsid w:val="005A1523"/>
    <w:rsid w:val="005A160E"/>
    <w:rsid w:val="005A1D5E"/>
    <w:rsid w:val="005A1FAC"/>
    <w:rsid w:val="005A2A7F"/>
    <w:rsid w:val="005A2AFB"/>
    <w:rsid w:val="005A2D12"/>
    <w:rsid w:val="005A30D3"/>
    <w:rsid w:val="005A42DF"/>
    <w:rsid w:val="005A5178"/>
    <w:rsid w:val="005A5811"/>
    <w:rsid w:val="005A5A1B"/>
    <w:rsid w:val="005A5DC7"/>
    <w:rsid w:val="005A6D16"/>
    <w:rsid w:val="005A6E1A"/>
    <w:rsid w:val="005A700D"/>
    <w:rsid w:val="005A7500"/>
    <w:rsid w:val="005B1E77"/>
    <w:rsid w:val="005B396E"/>
    <w:rsid w:val="005B49B7"/>
    <w:rsid w:val="005B64F5"/>
    <w:rsid w:val="005B6C97"/>
    <w:rsid w:val="005C020B"/>
    <w:rsid w:val="005C118F"/>
    <w:rsid w:val="005C135D"/>
    <w:rsid w:val="005C1599"/>
    <w:rsid w:val="005C1940"/>
    <w:rsid w:val="005C1AAF"/>
    <w:rsid w:val="005C1C68"/>
    <w:rsid w:val="005C224D"/>
    <w:rsid w:val="005C4DB8"/>
    <w:rsid w:val="005C4E38"/>
    <w:rsid w:val="005C57B6"/>
    <w:rsid w:val="005C5D32"/>
    <w:rsid w:val="005C6DA7"/>
    <w:rsid w:val="005D0D06"/>
    <w:rsid w:val="005D1061"/>
    <w:rsid w:val="005D202C"/>
    <w:rsid w:val="005D29D7"/>
    <w:rsid w:val="005D3996"/>
    <w:rsid w:val="005D4C20"/>
    <w:rsid w:val="005D7284"/>
    <w:rsid w:val="005E072E"/>
    <w:rsid w:val="005E077F"/>
    <w:rsid w:val="005E0BE4"/>
    <w:rsid w:val="005E13A6"/>
    <w:rsid w:val="005E1910"/>
    <w:rsid w:val="005E3015"/>
    <w:rsid w:val="005E355E"/>
    <w:rsid w:val="005E40E1"/>
    <w:rsid w:val="005E43CB"/>
    <w:rsid w:val="005E44BA"/>
    <w:rsid w:val="005E553E"/>
    <w:rsid w:val="005E7F27"/>
    <w:rsid w:val="005F021F"/>
    <w:rsid w:val="005F047A"/>
    <w:rsid w:val="005F078C"/>
    <w:rsid w:val="005F1698"/>
    <w:rsid w:val="005F180D"/>
    <w:rsid w:val="005F3140"/>
    <w:rsid w:val="005F4E36"/>
    <w:rsid w:val="005F58F5"/>
    <w:rsid w:val="005F5F46"/>
    <w:rsid w:val="005F78CB"/>
    <w:rsid w:val="005F7D73"/>
    <w:rsid w:val="005F7F6B"/>
    <w:rsid w:val="00601A75"/>
    <w:rsid w:val="00601B2C"/>
    <w:rsid w:val="006022A1"/>
    <w:rsid w:val="00604434"/>
    <w:rsid w:val="00606249"/>
    <w:rsid w:val="006067A0"/>
    <w:rsid w:val="00606A9A"/>
    <w:rsid w:val="0060762A"/>
    <w:rsid w:val="00607805"/>
    <w:rsid w:val="00610A3B"/>
    <w:rsid w:val="00611BCF"/>
    <w:rsid w:val="0061247C"/>
    <w:rsid w:val="00614323"/>
    <w:rsid w:val="0061526F"/>
    <w:rsid w:val="006154B3"/>
    <w:rsid w:val="006160F6"/>
    <w:rsid w:val="0061658C"/>
    <w:rsid w:val="00617452"/>
    <w:rsid w:val="00620215"/>
    <w:rsid w:val="00621010"/>
    <w:rsid w:val="00621349"/>
    <w:rsid w:val="00621C33"/>
    <w:rsid w:val="00622676"/>
    <w:rsid w:val="00622B75"/>
    <w:rsid w:val="00624309"/>
    <w:rsid w:val="00625E3F"/>
    <w:rsid w:val="00626020"/>
    <w:rsid w:val="00626AAB"/>
    <w:rsid w:val="00626D10"/>
    <w:rsid w:val="00626E4A"/>
    <w:rsid w:val="00627A13"/>
    <w:rsid w:val="00627F82"/>
    <w:rsid w:val="00630863"/>
    <w:rsid w:val="00630B78"/>
    <w:rsid w:val="00630F05"/>
    <w:rsid w:val="00632BD6"/>
    <w:rsid w:val="00633ABB"/>
    <w:rsid w:val="00633EEE"/>
    <w:rsid w:val="00636A67"/>
    <w:rsid w:val="0063715B"/>
    <w:rsid w:val="00637934"/>
    <w:rsid w:val="00637A3B"/>
    <w:rsid w:val="00637FBC"/>
    <w:rsid w:val="00637FEF"/>
    <w:rsid w:val="00642F67"/>
    <w:rsid w:val="00643395"/>
    <w:rsid w:val="00643E33"/>
    <w:rsid w:val="00644532"/>
    <w:rsid w:val="00644716"/>
    <w:rsid w:val="00645AF8"/>
    <w:rsid w:val="00645E7A"/>
    <w:rsid w:val="00647B7D"/>
    <w:rsid w:val="00650C3C"/>
    <w:rsid w:val="006531BF"/>
    <w:rsid w:val="00654427"/>
    <w:rsid w:val="006545B2"/>
    <w:rsid w:val="006545FD"/>
    <w:rsid w:val="00654A1A"/>
    <w:rsid w:val="00655104"/>
    <w:rsid w:val="00655326"/>
    <w:rsid w:val="0065539A"/>
    <w:rsid w:val="00655876"/>
    <w:rsid w:val="00656496"/>
    <w:rsid w:val="006573A0"/>
    <w:rsid w:val="0066100F"/>
    <w:rsid w:val="006620A0"/>
    <w:rsid w:val="006631F7"/>
    <w:rsid w:val="0066372A"/>
    <w:rsid w:val="00663C26"/>
    <w:rsid w:val="00664BE3"/>
    <w:rsid w:val="00664CE5"/>
    <w:rsid w:val="00665545"/>
    <w:rsid w:val="00665B4C"/>
    <w:rsid w:val="00665D44"/>
    <w:rsid w:val="0067040A"/>
    <w:rsid w:val="00671535"/>
    <w:rsid w:val="00671C43"/>
    <w:rsid w:val="00671CF6"/>
    <w:rsid w:val="0067307D"/>
    <w:rsid w:val="006774E7"/>
    <w:rsid w:val="0068094B"/>
    <w:rsid w:val="00681643"/>
    <w:rsid w:val="006823BE"/>
    <w:rsid w:val="0068280D"/>
    <w:rsid w:val="0068282F"/>
    <w:rsid w:val="00682D7D"/>
    <w:rsid w:val="00684F2B"/>
    <w:rsid w:val="00686F5A"/>
    <w:rsid w:val="0069021D"/>
    <w:rsid w:val="006902D1"/>
    <w:rsid w:val="006904F2"/>
    <w:rsid w:val="00690A43"/>
    <w:rsid w:val="006921EC"/>
    <w:rsid w:val="00692A64"/>
    <w:rsid w:val="0069378B"/>
    <w:rsid w:val="00693F7B"/>
    <w:rsid w:val="00696D4E"/>
    <w:rsid w:val="006971E8"/>
    <w:rsid w:val="006979AE"/>
    <w:rsid w:val="006A0987"/>
    <w:rsid w:val="006A09AF"/>
    <w:rsid w:val="006A10D9"/>
    <w:rsid w:val="006A327A"/>
    <w:rsid w:val="006A3DDB"/>
    <w:rsid w:val="006A3FC2"/>
    <w:rsid w:val="006A4857"/>
    <w:rsid w:val="006A4A8E"/>
    <w:rsid w:val="006A539C"/>
    <w:rsid w:val="006A5463"/>
    <w:rsid w:val="006A5481"/>
    <w:rsid w:val="006A5700"/>
    <w:rsid w:val="006A59CE"/>
    <w:rsid w:val="006A67A5"/>
    <w:rsid w:val="006A6889"/>
    <w:rsid w:val="006A6BD3"/>
    <w:rsid w:val="006B0591"/>
    <w:rsid w:val="006B1776"/>
    <w:rsid w:val="006B180F"/>
    <w:rsid w:val="006B28C1"/>
    <w:rsid w:val="006B2F35"/>
    <w:rsid w:val="006B318A"/>
    <w:rsid w:val="006B4021"/>
    <w:rsid w:val="006B4152"/>
    <w:rsid w:val="006B5AF0"/>
    <w:rsid w:val="006B639B"/>
    <w:rsid w:val="006B658C"/>
    <w:rsid w:val="006B71E0"/>
    <w:rsid w:val="006B798F"/>
    <w:rsid w:val="006C0C4B"/>
    <w:rsid w:val="006C0DEB"/>
    <w:rsid w:val="006C134E"/>
    <w:rsid w:val="006C327D"/>
    <w:rsid w:val="006C3AEA"/>
    <w:rsid w:val="006C41D0"/>
    <w:rsid w:val="006C46E0"/>
    <w:rsid w:val="006C5152"/>
    <w:rsid w:val="006C52E1"/>
    <w:rsid w:val="006C5370"/>
    <w:rsid w:val="006C5720"/>
    <w:rsid w:val="006C6780"/>
    <w:rsid w:val="006C6E35"/>
    <w:rsid w:val="006C748F"/>
    <w:rsid w:val="006C7BFF"/>
    <w:rsid w:val="006D02F5"/>
    <w:rsid w:val="006D0595"/>
    <w:rsid w:val="006D07C0"/>
    <w:rsid w:val="006D0EC3"/>
    <w:rsid w:val="006D1655"/>
    <w:rsid w:val="006D187F"/>
    <w:rsid w:val="006D2582"/>
    <w:rsid w:val="006D2A81"/>
    <w:rsid w:val="006D2FA6"/>
    <w:rsid w:val="006D33C3"/>
    <w:rsid w:val="006D4BE5"/>
    <w:rsid w:val="006D58FE"/>
    <w:rsid w:val="006D6245"/>
    <w:rsid w:val="006D702E"/>
    <w:rsid w:val="006D72E7"/>
    <w:rsid w:val="006D7441"/>
    <w:rsid w:val="006E05AA"/>
    <w:rsid w:val="006E13D8"/>
    <w:rsid w:val="006E1442"/>
    <w:rsid w:val="006E1799"/>
    <w:rsid w:val="006E241D"/>
    <w:rsid w:val="006E2D85"/>
    <w:rsid w:val="006E3057"/>
    <w:rsid w:val="006E3601"/>
    <w:rsid w:val="006E43F2"/>
    <w:rsid w:val="006E46DE"/>
    <w:rsid w:val="006E58DB"/>
    <w:rsid w:val="006E6916"/>
    <w:rsid w:val="006E73DB"/>
    <w:rsid w:val="006F1374"/>
    <w:rsid w:val="006F1B96"/>
    <w:rsid w:val="006F2B4B"/>
    <w:rsid w:val="006F3B7E"/>
    <w:rsid w:val="006F6215"/>
    <w:rsid w:val="006F7056"/>
    <w:rsid w:val="006F7FBC"/>
    <w:rsid w:val="00700032"/>
    <w:rsid w:val="0070016A"/>
    <w:rsid w:val="0070064D"/>
    <w:rsid w:val="00700BCA"/>
    <w:rsid w:val="007019E2"/>
    <w:rsid w:val="00702F64"/>
    <w:rsid w:val="00703936"/>
    <w:rsid w:val="007039B9"/>
    <w:rsid w:val="00703E99"/>
    <w:rsid w:val="00704BA5"/>
    <w:rsid w:val="007056FD"/>
    <w:rsid w:val="00710CCE"/>
    <w:rsid w:val="007114A7"/>
    <w:rsid w:val="0071271B"/>
    <w:rsid w:val="0071274A"/>
    <w:rsid w:val="00712DDF"/>
    <w:rsid w:val="007137D5"/>
    <w:rsid w:val="00714732"/>
    <w:rsid w:val="0071474C"/>
    <w:rsid w:val="00714D48"/>
    <w:rsid w:val="00714F05"/>
    <w:rsid w:val="00716240"/>
    <w:rsid w:val="007165AE"/>
    <w:rsid w:val="0071687F"/>
    <w:rsid w:val="00717995"/>
    <w:rsid w:val="00721E20"/>
    <w:rsid w:val="00722360"/>
    <w:rsid w:val="00722E51"/>
    <w:rsid w:val="00723AD4"/>
    <w:rsid w:val="0072536B"/>
    <w:rsid w:val="007254F0"/>
    <w:rsid w:val="00725D21"/>
    <w:rsid w:val="00727592"/>
    <w:rsid w:val="007302BF"/>
    <w:rsid w:val="00733C75"/>
    <w:rsid w:val="00736553"/>
    <w:rsid w:val="0073762B"/>
    <w:rsid w:val="007376C7"/>
    <w:rsid w:val="00737776"/>
    <w:rsid w:val="007400EB"/>
    <w:rsid w:val="0074099D"/>
    <w:rsid w:val="007429EE"/>
    <w:rsid w:val="00742C56"/>
    <w:rsid w:val="00743D39"/>
    <w:rsid w:val="007443DC"/>
    <w:rsid w:val="00745C9F"/>
    <w:rsid w:val="007461A6"/>
    <w:rsid w:val="00747810"/>
    <w:rsid w:val="00747A8B"/>
    <w:rsid w:val="007500FE"/>
    <w:rsid w:val="00750A58"/>
    <w:rsid w:val="00750BC8"/>
    <w:rsid w:val="00751889"/>
    <w:rsid w:val="00752642"/>
    <w:rsid w:val="007531DE"/>
    <w:rsid w:val="00753318"/>
    <w:rsid w:val="00755935"/>
    <w:rsid w:val="00755DEC"/>
    <w:rsid w:val="007567D7"/>
    <w:rsid w:val="007567F1"/>
    <w:rsid w:val="00757E07"/>
    <w:rsid w:val="007604DA"/>
    <w:rsid w:val="007627A4"/>
    <w:rsid w:val="00762EF7"/>
    <w:rsid w:val="007640E2"/>
    <w:rsid w:val="007641C2"/>
    <w:rsid w:val="0076500C"/>
    <w:rsid w:val="00765A4D"/>
    <w:rsid w:val="00765DE9"/>
    <w:rsid w:val="00766536"/>
    <w:rsid w:val="00766B0D"/>
    <w:rsid w:val="0076737A"/>
    <w:rsid w:val="00767CA6"/>
    <w:rsid w:val="0077037F"/>
    <w:rsid w:val="00770948"/>
    <w:rsid w:val="00771A08"/>
    <w:rsid w:val="00772E70"/>
    <w:rsid w:val="00773570"/>
    <w:rsid w:val="00773ACF"/>
    <w:rsid w:val="00773FD0"/>
    <w:rsid w:val="00774733"/>
    <w:rsid w:val="00774F8A"/>
    <w:rsid w:val="0077556B"/>
    <w:rsid w:val="00775782"/>
    <w:rsid w:val="00775C2F"/>
    <w:rsid w:val="0077618A"/>
    <w:rsid w:val="00776DBC"/>
    <w:rsid w:val="0078038F"/>
    <w:rsid w:val="0078242F"/>
    <w:rsid w:val="00782D39"/>
    <w:rsid w:val="00783708"/>
    <w:rsid w:val="007837F3"/>
    <w:rsid w:val="00783B5E"/>
    <w:rsid w:val="00784C77"/>
    <w:rsid w:val="00785032"/>
    <w:rsid w:val="0078535A"/>
    <w:rsid w:val="00785D39"/>
    <w:rsid w:val="007861DA"/>
    <w:rsid w:val="007869B8"/>
    <w:rsid w:val="00787684"/>
    <w:rsid w:val="00790002"/>
    <w:rsid w:val="007901F5"/>
    <w:rsid w:val="00790323"/>
    <w:rsid w:val="007910E6"/>
    <w:rsid w:val="007910F6"/>
    <w:rsid w:val="007925A0"/>
    <w:rsid w:val="00793A3C"/>
    <w:rsid w:val="00793AB2"/>
    <w:rsid w:val="00796CA3"/>
    <w:rsid w:val="00796D68"/>
    <w:rsid w:val="00796E86"/>
    <w:rsid w:val="00797260"/>
    <w:rsid w:val="00797E6B"/>
    <w:rsid w:val="007A0158"/>
    <w:rsid w:val="007A04B3"/>
    <w:rsid w:val="007A08BB"/>
    <w:rsid w:val="007A0957"/>
    <w:rsid w:val="007A0BD5"/>
    <w:rsid w:val="007A1670"/>
    <w:rsid w:val="007A286C"/>
    <w:rsid w:val="007A59C1"/>
    <w:rsid w:val="007A648D"/>
    <w:rsid w:val="007B166D"/>
    <w:rsid w:val="007B16B8"/>
    <w:rsid w:val="007B1A5C"/>
    <w:rsid w:val="007B3E51"/>
    <w:rsid w:val="007B5A17"/>
    <w:rsid w:val="007B6221"/>
    <w:rsid w:val="007B636F"/>
    <w:rsid w:val="007B68AD"/>
    <w:rsid w:val="007B6D45"/>
    <w:rsid w:val="007B6E7A"/>
    <w:rsid w:val="007B7C05"/>
    <w:rsid w:val="007C1CC2"/>
    <w:rsid w:val="007C2F37"/>
    <w:rsid w:val="007C37DE"/>
    <w:rsid w:val="007C3C96"/>
    <w:rsid w:val="007C5AC9"/>
    <w:rsid w:val="007C6130"/>
    <w:rsid w:val="007D36AD"/>
    <w:rsid w:val="007D49DD"/>
    <w:rsid w:val="007D5674"/>
    <w:rsid w:val="007D6031"/>
    <w:rsid w:val="007D6B2F"/>
    <w:rsid w:val="007D6BA6"/>
    <w:rsid w:val="007D6E12"/>
    <w:rsid w:val="007D79A0"/>
    <w:rsid w:val="007D7E9C"/>
    <w:rsid w:val="007E0397"/>
    <w:rsid w:val="007E07D6"/>
    <w:rsid w:val="007E0ADE"/>
    <w:rsid w:val="007E0D79"/>
    <w:rsid w:val="007E11C0"/>
    <w:rsid w:val="007E1993"/>
    <w:rsid w:val="007E1B65"/>
    <w:rsid w:val="007E1BBE"/>
    <w:rsid w:val="007E1EF9"/>
    <w:rsid w:val="007E2720"/>
    <w:rsid w:val="007E29AC"/>
    <w:rsid w:val="007E3561"/>
    <w:rsid w:val="007E7019"/>
    <w:rsid w:val="007F050F"/>
    <w:rsid w:val="007F056F"/>
    <w:rsid w:val="007F10EC"/>
    <w:rsid w:val="007F182C"/>
    <w:rsid w:val="007F200D"/>
    <w:rsid w:val="007F39B3"/>
    <w:rsid w:val="007F3A0D"/>
    <w:rsid w:val="007F3BEF"/>
    <w:rsid w:val="007F4207"/>
    <w:rsid w:val="007F47CF"/>
    <w:rsid w:val="007F4E1C"/>
    <w:rsid w:val="007F657C"/>
    <w:rsid w:val="007F724D"/>
    <w:rsid w:val="007F7879"/>
    <w:rsid w:val="00800644"/>
    <w:rsid w:val="008012EC"/>
    <w:rsid w:val="00801591"/>
    <w:rsid w:val="00801B1A"/>
    <w:rsid w:val="0080208E"/>
    <w:rsid w:val="00803381"/>
    <w:rsid w:val="00804783"/>
    <w:rsid w:val="00805400"/>
    <w:rsid w:val="00806CBE"/>
    <w:rsid w:val="008102F1"/>
    <w:rsid w:val="008107B4"/>
    <w:rsid w:val="00812985"/>
    <w:rsid w:val="0081309F"/>
    <w:rsid w:val="008169A2"/>
    <w:rsid w:val="00820116"/>
    <w:rsid w:val="008204C6"/>
    <w:rsid w:val="00821688"/>
    <w:rsid w:val="00821BE0"/>
    <w:rsid w:val="00821D92"/>
    <w:rsid w:val="008231D4"/>
    <w:rsid w:val="0082376D"/>
    <w:rsid w:val="00823839"/>
    <w:rsid w:val="008246BF"/>
    <w:rsid w:val="00824E4C"/>
    <w:rsid w:val="00824F32"/>
    <w:rsid w:val="00825A12"/>
    <w:rsid w:val="00826824"/>
    <w:rsid w:val="008270D4"/>
    <w:rsid w:val="008272D3"/>
    <w:rsid w:val="00831974"/>
    <w:rsid w:val="008326DC"/>
    <w:rsid w:val="00833134"/>
    <w:rsid w:val="008331F5"/>
    <w:rsid w:val="00833610"/>
    <w:rsid w:val="00834A2F"/>
    <w:rsid w:val="00834B57"/>
    <w:rsid w:val="008357CD"/>
    <w:rsid w:val="00835958"/>
    <w:rsid w:val="008361E8"/>
    <w:rsid w:val="0083666F"/>
    <w:rsid w:val="00837558"/>
    <w:rsid w:val="008377C2"/>
    <w:rsid w:val="008377D1"/>
    <w:rsid w:val="00840741"/>
    <w:rsid w:val="00840B72"/>
    <w:rsid w:val="00842121"/>
    <w:rsid w:val="00842B80"/>
    <w:rsid w:val="008436D0"/>
    <w:rsid w:val="00846EF4"/>
    <w:rsid w:val="008478DB"/>
    <w:rsid w:val="00847C1F"/>
    <w:rsid w:val="00850801"/>
    <w:rsid w:val="0085162A"/>
    <w:rsid w:val="0085262A"/>
    <w:rsid w:val="00854D17"/>
    <w:rsid w:val="008557EA"/>
    <w:rsid w:val="008563FC"/>
    <w:rsid w:val="0085659E"/>
    <w:rsid w:val="008565AB"/>
    <w:rsid w:val="008567D1"/>
    <w:rsid w:val="00857C8B"/>
    <w:rsid w:val="00857CCE"/>
    <w:rsid w:val="00862C59"/>
    <w:rsid w:val="0086730F"/>
    <w:rsid w:val="00867710"/>
    <w:rsid w:val="00870134"/>
    <w:rsid w:val="00870B1E"/>
    <w:rsid w:val="008717AB"/>
    <w:rsid w:val="00871DAD"/>
    <w:rsid w:val="008728FB"/>
    <w:rsid w:val="00873F70"/>
    <w:rsid w:val="0087449B"/>
    <w:rsid w:val="00874CD4"/>
    <w:rsid w:val="00875ACB"/>
    <w:rsid w:val="00876250"/>
    <w:rsid w:val="00880786"/>
    <w:rsid w:val="00881F13"/>
    <w:rsid w:val="008821D7"/>
    <w:rsid w:val="00882D5C"/>
    <w:rsid w:val="00883637"/>
    <w:rsid w:val="00884201"/>
    <w:rsid w:val="00885356"/>
    <w:rsid w:val="00885C76"/>
    <w:rsid w:val="00886ED1"/>
    <w:rsid w:val="00887373"/>
    <w:rsid w:val="0089040A"/>
    <w:rsid w:val="008909E6"/>
    <w:rsid w:val="008912BE"/>
    <w:rsid w:val="00893382"/>
    <w:rsid w:val="0089364F"/>
    <w:rsid w:val="00893A79"/>
    <w:rsid w:val="008955D3"/>
    <w:rsid w:val="0089607E"/>
    <w:rsid w:val="0089651D"/>
    <w:rsid w:val="00896564"/>
    <w:rsid w:val="00896E98"/>
    <w:rsid w:val="0089739C"/>
    <w:rsid w:val="008A06D2"/>
    <w:rsid w:val="008A09E4"/>
    <w:rsid w:val="008A1FDA"/>
    <w:rsid w:val="008A2C09"/>
    <w:rsid w:val="008A436B"/>
    <w:rsid w:val="008A49A5"/>
    <w:rsid w:val="008A4B03"/>
    <w:rsid w:val="008A5042"/>
    <w:rsid w:val="008A593A"/>
    <w:rsid w:val="008A6347"/>
    <w:rsid w:val="008A653F"/>
    <w:rsid w:val="008A6739"/>
    <w:rsid w:val="008A71C2"/>
    <w:rsid w:val="008B0050"/>
    <w:rsid w:val="008B0917"/>
    <w:rsid w:val="008B1708"/>
    <w:rsid w:val="008B2BCF"/>
    <w:rsid w:val="008B3D57"/>
    <w:rsid w:val="008B442C"/>
    <w:rsid w:val="008B4917"/>
    <w:rsid w:val="008B5028"/>
    <w:rsid w:val="008B6512"/>
    <w:rsid w:val="008B7296"/>
    <w:rsid w:val="008B7665"/>
    <w:rsid w:val="008B7B53"/>
    <w:rsid w:val="008C0AB3"/>
    <w:rsid w:val="008C440E"/>
    <w:rsid w:val="008C4B52"/>
    <w:rsid w:val="008C5166"/>
    <w:rsid w:val="008C58B2"/>
    <w:rsid w:val="008C73DE"/>
    <w:rsid w:val="008C7F19"/>
    <w:rsid w:val="008D149D"/>
    <w:rsid w:val="008D1AD5"/>
    <w:rsid w:val="008D1FE6"/>
    <w:rsid w:val="008D26C9"/>
    <w:rsid w:val="008D3320"/>
    <w:rsid w:val="008D36EB"/>
    <w:rsid w:val="008D3A68"/>
    <w:rsid w:val="008D5400"/>
    <w:rsid w:val="008D58CE"/>
    <w:rsid w:val="008D59D0"/>
    <w:rsid w:val="008D603A"/>
    <w:rsid w:val="008D62D8"/>
    <w:rsid w:val="008D63D8"/>
    <w:rsid w:val="008D65A1"/>
    <w:rsid w:val="008D6C90"/>
    <w:rsid w:val="008E0218"/>
    <w:rsid w:val="008E0485"/>
    <w:rsid w:val="008E197A"/>
    <w:rsid w:val="008E1F25"/>
    <w:rsid w:val="008E2543"/>
    <w:rsid w:val="008E2ABD"/>
    <w:rsid w:val="008E33A6"/>
    <w:rsid w:val="008E4D11"/>
    <w:rsid w:val="008E53C5"/>
    <w:rsid w:val="008E549D"/>
    <w:rsid w:val="008E5D0E"/>
    <w:rsid w:val="008E6082"/>
    <w:rsid w:val="008E698F"/>
    <w:rsid w:val="008E7526"/>
    <w:rsid w:val="008E7F64"/>
    <w:rsid w:val="008E7F7A"/>
    <w:rsid w:val="008F0014"/>
    <w:rsid w:val="008F0578"/>
    <w:rsid w:val="008F066E"/>
    <w:rsid w:val="008F0BB7"/>
    <w:rsid w:val="008F10BA"/>
    <w:rsid w:val="008F1621"/>
    <w:rsid w:val="008F1B7F"/>
    <w:rsid w:val="008F23DE"/>
    <w:rsid w:val="008F25BE"/>
    <w:rsid w:val="008F27F6"/>
    <w:rsid w:val="008F3329"/>
    <w:rsid w:val="008F3C79"/>
    <w:rsid w:val="008F4F5D"/>
    <w:rsid w:val="008F54A2"/>
    <w:rsid w:val="008F55FE"/>
    <w:rsid w:val="008F6D54"/>
    <w:rsid w:val="00900A8D"/>
    <w:rsid w:val="0090484B"/>
    <w:rsid w:val="00906594"/>
    <w:rsid w:val="00906DF2"/>
    <w:rsid w:val="009070CD"/>
    <w:rsid w:val="0091067F"/>
    <w:rsid w:val="009107AF"/>
    <w:rsid w:val="00911488"/>
    <w:rsid w:val="009134B5"/>
    <w:rsid w:val="00913814"/>
    <w:rsid w:val="00913D43"/>
    <w:rsid w:val="0091409F"/>
    <w:rsid w:val="009142A5"/>
    <w:rsid w:val="00914B8B"/>
    <w:rsid w:val="009151CD"/>
    <w:rsid w:val="009167A3"/>
    <w:rsid w:val="00917C97"/>
    <w:rsid w:val="00921198"/>
    <w:rsid w:val="00921B17"/>
    <w:rsid w:val="009223DA"/>
    <w:rsid w:val="00922B62"/>
    <w:rsid w:val="00923E8C"/>
    <w:rsid w:val="00923EB9"/>
    <w:rsid w:val="0092510E"/>
    <w:rsid w:val="009268FE"/>
    <w:rsid w:val="00927998"/>
    <w:rsid w:val="00930694"/>
    <w:rsid w:val="00931DF0"/>
    <w:rsid w:val="009331BC"/>
    <w:rsid w:val="009333BD"/>
    <w:rsid w:val="00933CE0"/>
    <w:rsid w:val="00933EFA"/>
    <w:rsid w:val="0093556C"/>
    <w:rsid w:val="00936144"/>
    <w:rsid w:val="0093709F"/>
    <w:rsid w:val="00942810"/>
    <w:rsid w:val="00943057"/>
    <w:rsid w:val="009444A5"/>
    <w:rsid w:val="0094479C"/>
    <w:rsid w:val="009457B9"/>
    <w:rsid w:val="00945871"/>
    <w:rsid w:val="009478AB"/>
    <w:rsid w:val="009505A7"/>
    <w:rsid w:val="00951572"/>
    <w:rsid w:val="009516D4"/>
    <w:rsid w:val="00952AB8"/>
    <w:rsid w:val="00952DB8"/>
    <w:rsid w:val="009530F8"/>
    <w:rsid w:val="0095366B"/>
    <w:rsid w:val="00954475"/>
    <w:rsid w:val="00956175"/>
    <w:rsid w:val="00956374"/>
    <w:rsid w:val="009564BE"/>
    <w:rsid w:val="009569FD"/>
    <w:rsid w:val="009615A9"/>
    <w:rsid w:val="009677D8"/>
    <w:rsid w:val="00971AB0"/>
    <w:rsid w:val="00973FED"/>
    <w:rsid w:val="00974292"/>
    <w:rsid w:val="0097451D"/>
    <w:rsid w:val="009749E9"/>
    <w:rsid w:val="00975458"/>
    <w:rsid w:val="00975BE5"/>
    <w:rsid w:val="00976275"/>
    <w:rsid w:val="009762C3"/>
    <w:rsid w:val="0097639A"/>
    <w:rsid w:val="00976722"/>
    <w:rsid w:val="00977B11"/>
    <w:rsid w:val="00980837"/>
    <w:rsid w:val="009810CD"/>
    <w:rsid w:val="00981127"/>
    <w:rsid w:val="0098148A"/>
    <w:rsid w:val="00981587"/>
    <w:rsid w:val="00981B5E"/>
    <w:rsid w:val="00981F3E"/>
    <w:rsid w:val="00982450"/>
    <w:rsid w:val="0098269F"/>
    <w:rsid w:val="00982E10"/>
    <w:rsid w:val="009832EE"/>
    <w:rsid w:val="009840B7"/>
    <w:rsid w:val="00984A2E"/>
    <w:rsid w:val="00984B68"/>
    <w:rsid w:val="009869CF"/>
    <w:rsid w:val="009871F1"/>
    <w:rsid w:val="00990562"/>
    <w:rsid w:val="0099058E"/>
    <w:rsid w:val="0099226A"/>
    <w:rsid w:val="00993189"/>
    <w:rsid w:val="00993609"/>
    <w:rsid w:val="009943B3"/>
    <w:rsid w:val="009944F7"/>
    <w:rsid w:val="00995CA3"/>
    <w:rsid w:val="00996274"/>
    <w:rsid w:val="009972AC"/>
    <w:rsid w:val="00997C40"/>
    <w:rsid w:val="009A1C94"/>
    <w:rsid w:val="009A2D14"/>
    <w:rsid w:val="009A38D1"/>
    <w:rsid w:val="009A4C60"/>
    <w:rsid w:val="009A70BC"/>
    <w:rsid w:val="009A79A0"/>
    <w:rsid w:val="009B0BC3"/>
    <w:rsid w:val="009B160C"/>
    <w:rsid w:val="009B1B6C"/>
    <w:rsid w:val="009B2672"/>
    <w:rsid w:val="009B4C16"/>
    <w:rsid w:val="009B535D"/>
    <w:rsid w:val="009B5F89"/>
    <w:rsid w:val="009B74DA"/>
    <w:rsid w:val="009C1F9B"/>
    <w:rsid w:val="009C2406"/>
    <w:rsid w:val="009C37C9"/>
    <w:rsid w:val="009C394E"/>
    <w:rsid w:val="009C597F"/>
    <w:rsid w:val="009C76E0"/>
    <w:rsid w:val="009C7BA5"/>
    <w:rsid w:val="009D124C"/>
    <w:rsid w:val="009D19B3"/>
    <w:rsid w:val="009D22D7"/>
    <w:rsid w:val="009D41E3"/>
    <w:rsid w:val="009D450F"/>
    <w:rsid w:val="009D45BC"/>
    <w:rsid w:val="009D4CFB"/>
    <w:rsid w:val="009D50F4"/>
    <w:rsid w:val="009D545F"/>
    <w:rsid w:val="009D6476"/>
    <w:rsid w:val="009D7DC6"/>
    <w:rsid w:val="009E042E"/>
    <w:rsid w:val="009E1A87"/>
    <w:rsid w:val="009E3B2A"/>
    <w:rsid w:val="009E5195"/>
    <w:rsid w:val="009E5240"/>
    <w:rsid w:val="009E5860"/>
    <w:rsid w:val="009E5DF4"/>
    <w:rsid w:val="009E7C37"/>
    <w:rsid w:val="009F0642"/>
    <w:rsid w:val="009F1632"/>
    <w:rsid w:val="009F1D0B"/>
    <w:rsid w:val="009F1FDC"/>
    <w:rsid w:val="009F334C"/>
    <w:rsid w:val="009F4949"/>
    <w:rsid w:val="009F51A9"/>
    <w:rsid w:val="009F56A5"/>
    <w:rsid w:val="009F684C"/>
    <w:rsid w:val="009F6C58"/>
    <w:rsid w:val="009F75B3"/>
    <w:rsid w:val="00A013E1"/>
    <w:rsid w:val="00A03157"/>
    <w:rsid w:val="00A043D9"/>
    <w:rsid w:val="00A05CA8"/>
    <w:rsid w:val="00A070C2"/>
    <w:rsid w:val="00A07CC2"/>
    <w:rsid w:val="00A100AF"/>
    <w:rsid w:val="00A10A08"/>
    <w:rsid w:val="00A124A0"/>
    <w:rsid w:val="00A1338B"/>
    <w:rsid w:val="00A13D79"/>
    <w:rsid w:val="00A14568"/>
    <w:rsid w:val="00A14D8C"/>
    <w:rsid w:val="00A16AE0"/>
    <w:rsid w:val="00A16BC6"/>
    <w:rsid w:val="00A172C7"/>
    <w:rsid w:val="00A17BB1"/>
    <w:rsid w:val="00A203B7"/>
    <w:rsid w:val="00A207A6"/>
    <w:rsid w:val="00A20F10"/>
    <w:rsid w:val="00A2160B"/>
    <w:rsid w:val="00A2482E"/>
    <w:rsid w:val="00A25086"/>
    <w:rsid w:val="00A2543D"/>
    <w:rsid w:val="00A25715"/>
    <w:rsid w:val="00A26408"/>
    <w:rsid w:val="00A26559"/>
    <w:rsid w:val="00A279C4"/>
    <w:rsid w:val="00A310FB"/>
    <w:rsid w:val="00A31449"/>
    <w:rsid w:val="00A33304"/>
    <w:rsid w:val="00A34CF0"/>
    <w:rsid w:val="00A35ED2"/>
    <w:rsid w:val="00A36898"/>
    <w:rsid w:val="00A36992"/>
    <w:rsid w:val="00A373F4"/>
    <w:rsid w:val="00A409B9"/>
    <w:rsid w:val="00A420A6"/>
    <w:rsid w:val="00A43B95"/>
    <w:rsid w:val="00A442FB"/>
    <w:rsid w:val="00A474A3"/>
    <w:rsid w:val="00A47DC9"/>
    <w:rsid w:val="00A5002D"/>
    <w:rsid w:val="00A50234"/>
    <w:rsid w:val="00A503E5"/>
    <w:rsid w:val="00A505E1"/>
    <w:rsid w:val="00A5133B"/>
    <w:rsid w:val="00A53ACB"/>
    <w:rsid w:val="00A53D9C"/>
    <w:rsid w:val="00A55142"/>
    <w:rsid w:val="00A56507"/>
    <w:rsid w:val="00A57015"/>
    <w:rsid w:val="00A57F08"/>
    <w:rsid w:val="00A60161"/>
    <w:rsid w:val="00A61755"/>
    <w:rsid w:val="00A6249F"/>
    <w:rsid w:val="00A63275"/>
    <w:rsid w:val="00A632FF"/>
    <w:rsid w:val="00A63B81"/>
    <w:rsid w:val="00A63BC6"/>
    <w:rsid w:val="00A642C2"/>
    <w:rsid w:val="00A659BF"/>
    <w:rsid w:val="00A665FE"/>
    <w:rsid w:val="00A709B4"/>
    <w:rsid w:val="00A72FBD"/>
    <w:rsid w:val="00A73C87"/>
    <w:rsid w:val="00A74C4E"/>
    <w:rsid w:val="00A7616B"/>
    <w:rsid w:val="00A76735"/>
    <w:rsid w:val="00A77818"/>
    <w:rsid w:val="00A77B8E"/>
    <w:rsid w:val="00A8106A"/>
    <w:rsid w:val="00A81B4F"/>
    <w:rsid w:val="00A81E00"/>
    <w:rsid w:val="00A82488"/>
    <w:rsid w:val="00A84F2F"/>
    <w:rsid w:val="00A86296"/>
    <w:rsid w:val="00A8680E"/>
    <w:rsid w:val="00A86D31"/>
    <w:rsid w:val="00A86DE0"/>
    <w:rsid w:val="00A87E0B"/>
    <w:rsid w:val="00A90240"/>
    <w:rsid w:val="00A905CF"/>
    <w:rsid w:val="00A91B22"/>
    <w:rsid w:val="00A91F6B"/>
    <w:rsid w:val="00A92B4F"/>
    <w:rsid w:val="00A93E3F"/>
    <w:rsid w:val="00A94F67"/>
    <w:rsid w:val="00A95899"/>
    <w:rsid w:val="00A958E8"/>
    <w:rsid w:val="00A96002"/>
    <w:rsid w:val="00A96834"/>
    <w:rsid w:val="00A97BEF"/>
    <w:rsid w:val="00AA058C"/>
    <w:rsid w:val="00AA0BE2"/>
    <w:rsid w:val="00AA27D1"/>
    <w:rsid w:val="00AA27F1"/>
    <w:rsid w:val="00AA2D4C"/>
    <w:rsid w:val="00AA3142"/>
    <w:rsid w:val="00AA3742"/>
    <w:rsid w:val="00AA5683"/>
    <w:rsid w:val="00AA57F4"/>
    <w:rsid w:val="00AA6555"/>
    <w:rsid w:val="00AA72B5"/>
    <w:rsid w:val="00AB00B3"/>
    <w:rsid w:val="00AB04CB"/>
    <w:rsid w:val="00AB06FF"/>
    <w:rsid w:val="00AB181D"/>
    <w:rsid w:val="00AB644D"/>
    <w:rsid w:val="00AB6A05"/>
    <w:rsid w:val="00AB6F0B"/>
    <w:rsid w:val="00AC07F1"/>
    <w:rsid w:val="00AC1805"/>
    <w:rsid w:val="00AC1D34"/>
    <w:rsid w:val="00AC240E"/>
    <w:rsid w:val="00AC3A81"/>
    <w:rsid w:val="00AC41E7"/>
    <w:rsid w:val="00AC4A98"/>
    <w:rsid w:val="00AC57E2"/>
    <w:rsid w:val="00AC751F"/>
    <w:rsid w:val="00AD1AFA"/>
    <w:rsid w:val="00AD1C02"/>
    <w:rsid w:val="00AD1C04"/>
    <w:rsid w:val="00AD3ABC"/>
    <w:rsid w:val="00AD3E5A"/>
    <w:rsid w:val="00AD44A6"/>
    <w:rsid w:val="00AD626D"/>
    <w:rsid w:val="00AD7A57"/>
    <w:rsid w:val="00AE116C"/>
    <w:rsid w:val="00AE11A1"/>
    <w:rsid w:val="00AE16BF"/>
    <w:rsid w:val="00AE210B"/>
    <w:rsid w:val="00AE2206"/>
    <w:rsid w:val="00AE241C"/>
    <w:rsid w:val="00AE3E34"/>
    <w:rsid w:val="00AE477A"/>
    <w:rsid w:val="00AE4926"/>
    <w:rsid w:val="00AE4D4C"/>
    <w:rsid w:val="00AE509F"/>
    <w:rsid w:val="00AE6178"/>
    <w:rsid w:val="00AE6B30"/>
    <w:rsid w:val="00AE6B5F"/>
    <w:rsid w:val="00AE6C99"/>
    <w:rsid w:val="00AE75F8"/>
    <w:rsid w:val="00AF00B7"/>
    <w:rsid w:val="00AF0C70"/>
    <w:rsid w:val="00AF13F7"/>
    <w:rsid w:val="00AF39EF"/>
    <w:rsid w:val="00AF3B30"/>
    <w:rsid w:val="00AF3D8F"/>
    <w:rsid w:val="00AF4163"/>
    <w:rsid w:val="00AF45CC"/>
    <w:rsid w:val="00AF5819"/>
    <w:rsid w:val="00AF632D"/>
    <w:rsid w:val="00AF664F"/>
    <w:rsid w:val="00AF6AC5"/>
    <w:rsid w:val="00AF77EC"/>
    <w:rsid w:val="00B0124E"/>
    <w:rsid w:val="00B01367"/>
    <w:rsid w:val="00B03782"/>
    <w:rsid w:val="00B03941"/>
    <w:rsid w:val="00B04218"/>
    <w:rsid w:val="00B053F2"/>
    <w:rsid w:val="00B06E72"/>
    <w:rsid w:val="00B07493"/>
    <w:rsid w:val="00B07B15"/>
    <w:rsid w:val="00B1131B"/>
    <w:rsid w:val="00B12035"/>
    <w:rsid w:val="00B125CE"/>
    <w:rsid w:val="00B143B6"/>
    <w:rsid w:val="00B14CD6"/>
    <w:rsid w:val="00B15813"/>
    <w:rsid w:val="00B1698B"/>
    <w:rsid w:val="00B16C1A"/>
    <w:rsid w:val="00B1746E"/>
    <w:rsid w:val="00B17D7E"/>
    <w:rsid w:val="00B21CA9"/>
    <w:rsid w:val="00B21F18"/>
    <w:rsid w:val="00B2228F"/>
    <w:rsid w:val="00B2277F"/>
    <w:rsid w:val="00B23541"/>
    <w:rsid w:val="00B23594"/>
    <w:rsid w:val="00B23C8D"/>
    <w:rsid w:val="00B24150"/>
    <w:rsid w:val="00B2479A"/>
    <w:rsid w:val="00B2494A"/>
    <w:rsid w:val="00B24B89"/>
    <w:rsid w:val="00B25535"/>
    <w:rsid w:val="00B263B2"/>
    <w:rsid w:val="00B26792"/>
    <w:rsid w:val="00B30502"/>
    <w:rsid w:val="00B329E8"/>
    <w:rsid w:val="00B340CF"/>
    <w:rsid w:val="00B3488A"/>
    <w:rsid w:val="00B34894"/>
    <w:rsid w:val="00B35917"/>
    <w:rsid w:val="00B364FA"/>
    <w:rsid w:val="00B37EFA"/>
    <w:rsid w:val="00B4009A"/>
    <w:rsid w:val="00B435E2"/>
    <w:rsid w:val="00B43721"/>
    <w:rsid w:val="00B44041"/>
    <w:rsid w:val="00B47327"/>
    <w:rsid w:val="00B47720"/>
    <w:rsid w:val="00B51358"/>
    <w:rsid w:val="00B52417"/>
    <w:rsid w:val="00B52D58"/>
    <w:rsid w:val="00B54916"/>
    <w:rsid w:val="00B55608"/>
    <w:rsid w:val="00B55A2C"/>
    <w:rsid w:val="00B55D3C"/>
    <w:rsid w:val="00B57851"/>
    <w:rsid w:val="00B57A94"/>
    <w:rsid w:val="00B607E2"/>
    <w:rsid w:val="00B624BB"/>
    <w:rsid w:val="00B632F6"/>
    <w:rsid w:val="00B6346A"/>
    <w:rsid w:val="00B64B7C"/>
    <w:rsid w:val="00B66188"/>
    <w:rsid w:val="00B66DA7"/>
    <w:rsid w:val="00B66E8C"/>
    <w:rsid w:val="00B67210"/>
    <w:rsid w:val="00B700BE"/>
    <w:rsid w:val="00B71288"/>
    <w:rsid w:val="00B722A2"/>
    <w:rsid w:val="00B72DFE"/>
    <w:rsid w:val="00B73737"/>
    <w:rsid w:val="00B73D93"/>
    <w:rsid w:val="00B74A6B"/>
    <w:rsid w:val="00B74C6A"/>
    <w:rsid w:val="00B76398"/>
    <w:rsid w:val="00B764A6"/>
    <w:rsid w:val="00B77558"/>
    <w:rsid w:val="00B77844"/>
    <w:rsid w:val="00B81C3D"/>
    <w:rsid w:val="00B81EC3"/>
    <w:rsid w:val="00B8200C"/>
    <w:rsid w:val="00B86092"/>
    <w:rsid w:val="00B860AF"/>
    <w:rsid w:val="00B86957"/>
    <w:rsid w:val="00B87B69"/>
    <w:rsid w:val="00B901B8"/>
    <w:rsid w:val="00B913DA"/>
    <w:rsid w:val="00B923B2"/>
    <w:rsid w:val="00B93174"/>
    <w:rsid w:val="00B94991"/>
    <w:rsid w:val="00B95015"/>
    <w:rsid w:val="00B9557C"/>
    <w:rsid w:val="00B9608E"/>
    <w:rsid w:val="00B962C2"/>
    <w:rsid w:val="00B96631"/>
    <w:rsid w:val="00B96EE4"/>
    <w:rsid w:val="00B97352"/>
    <w:rsid w:val="00BA03B8"/>
    <w:rsid w:val="00BA13EC"/>
    <w:rsid w:val="00BA2212"/>
    <w:rsid w:val="00BA2E30"/>
    <w:rsid w:val="00BA3315"/>
    <w:rsid w:val="00BA55CE"/>
    <w:rsid w:val="00BA6212"/>
    <w:rsid w:val="00BA677D"/>
    <w:rsid w:val="00BA6FE2"/>
    <w:rsid w:val="00BA731F"/>
    <w:rsid w:val="00BA7491"/>
    <w:rsid w:val="00BB0E43"/>
    <w:rsid w:val="00BB362A"/>
    <w:rsid w:val="00BB47F1"/>
    <w:rsid w:val="00BB4AEA"/>
    <w:rsid w:val="00BB4F01"/>
    <w:rsid w:val="00BB5697"/>
    <w:rsid w:val="00BB5D9E"/>
    <w:rsid w:val="00BB6525"/>
    <w:rsid w:val="00BB6858"/>
    <w:rsid w:val="00BC0388"/>
    <w:rsid w:val="00BC2F8F"/>
    <w:rsid w:val="00BC4F92"/>
    <w:rsid w:val="00BC550C"/>
    <w:rsid w:val="00BC6BD0"/>
    <w:rsid w:val="00BD01DB"/>
    <w:rsid w:val="00BD162B"/>
    <w:rsid w:val="00BD1964"/>
    <w:rsid w:val="00BD3A05"/>
    <w:rsid w:val="00BD67CF"/>
    <w:rsid w:val="00BD6A04"/>
    <w:rsid w:val="00BD741D"/>
    <w:rsid w:val="00BE0232"/>
    <w:rsid w:val="00BE06DA"/>
    <w:rsid w:val="00BE0BE7"/>
    <w:rsid w:val="00BE1FA9"/>
    <w:rsid w:val="00BE236C"/>
    <w:rsid w:val="00BE2C05"/>
    <w:rsid w:val="00BE379E"/>
    <w:rsid w:val="00BE387C"/>
    <w:rsid w:val="00BE3F17"/>
    <w:rsid w:val="00BE4147"/>
    <w:rsid w:val="00BE419E"/>
    <w:rsid w:val="00BE5049"/>
    <w:rsid w:val="00BE54D2"/>
    <w:rsid w:val="00BE587D"/>
    <w:rsid w:val="00BE707B"/>
    <w:rsid w:val="00BE7E09"/>
    <w:rsid w:val="00BF1910"/>
    <w:rsid w:val="00BF5906"/>
    <w:rsid w:val="00BF627B"/>
    <w:rsid w:val="00BF69E6"/>
    <w:rsid w:val="00BF6B96"/>
    <w:rsid w:val="00BF715F"/>
    <w:rsid w:val="00BF74D7"/>
    <w:rsid w:val="00C002E1"/>
    <w:rsid w:val="00C011A1"/>
    <w:rsid w:val="00C01AD8"/>
    <w:rsid w:val="00C02205"/>
    <w:rsid w:val="00C023F7"/>
    <w:rsid w:val="00C02AF7"/>
    <w:rsid w:val="00C03B59"/>
    <w:rsid w:val="00C0418F"/>
    <w:rsid w:val="00C04F54"/>
    <w:rsid w:val="00C05204"/>
    <w:rsid w:val="00C05705"/>
    <w:rsid w:val="00C05858"/>
    <w:rsid w:val="00C05BA2"/>
    <w:rsid w:val="00C07D95"/>
    <w:rsid w:val="00C10E23"/>
    <w:rsid w:val="00C12389"/>
    <w:rsid w:val="00C12663"/>
    <w:rsid w:val="00C12BD1"/>
    <w:rsid w:val="00C12F3F"/>
    <w:rsid w:val="00C136A5"/>
    <w:rsid w:val="00C14077"/>
    <w:rsid w:val="00C1572C"/>
    <w:rsid w:val="00C15820"/>
    <w:rsid w:val="00C16004"/>
    <w:rsid w:val="00C20E2F"/>
    <w:rsid w:val="00C20FE3"/>
    <w:rsid w:val="00C219E4"/>
    <w:rsid w:val="00C228A6"/>
    <w:rsid w:val="00C23633"/>
    <w:rsid w:val="00C236C9"/>
    <w:rsid w:val="00C2395A"/>
    <w:rsid w:val="00C2461A"/>
    <w:rsid w:val="00C24BB9"/>
    <w:rsid w:val="00C24E46"/>
    <w:rsid w:val="00C251CB"/>
    <w:rsid w:val="00C25542"/>
    <w:rsid w:val="00C25898"/>
    <w:rsid w:val="00C27F5F"/>
    <w:rsid w:val="00C30AA7"/>
    <w:rsid w:val="00C312C4"/>
    <w:rsid w:val="00C318AA"/>
    <w:rsid w:val="00C31C50"/>
    <w:rsid w:val="00C341A6"/>
    <w:rsid w:val="00C363DF"/>
    <w:rsid w:val="00C37FB9"/>
    <w:rsid w:val="00C43128"/>
    <w:rsid w:val="00C43C2F"/>
    <w:rsid w:val="00C43DB8"/>
    <w:rsid w:val="00C43E64"/>
    <w:rsid w:val="00C446C8"/>
    <w:rsid w:val="00C44D70"/>
    <w:rsid w:val="00C45727"/>
    <w:rsid w:val="00C45912"/>
    <w:rsid w:val="00C46519"/>
    <w:rsid w:val="00C47857"/>
    <w:rsid w:val="00C50B07"/>
    <w:rsid w:val="00C517D7"/>
    <w:rsid w:val="00C5193D"/>
    <w:rsid w:val="00C52523"/>
    <w:rsid w:val="00C53BF4"/>
    <w:rsid w:val="00C53C3A"/>
    <w:rsid w:val="00C546EF"/>
    <w:rsid w:val="00C547D8"/>
    <w:rsid w:val="00C5499C"/>
    <w:rsid w:val="00C550E7"/>
    <w:rsid w:val="00C56464"/>
    <w:rsid w:val="00C564B5"/>
    <w:rsid w:val="00C56AEE"/>
    <w:rsid w:val="00C573E1"/>
    <w:rsid w:val="00C57487"/>
    <w:rsid w:val="00C5753F"/>
    <w:rsid w:val="00C60792"/>
    <w:rsid w:val="00C61A9E"/>
    <w:rsid w:val="00C623E6"/>
    <w:rsid w:val="00C62437"/>
    <w:rsid w:val="00C625F3"/>
    <w:rsid w:val="00C6325C"/>
    <w:rsid w:val="00C637A6"/>
    <w:rsid w:val="00C650C6"/>
    <w:rsid w:val="00C6665A"/>
    <w:rsid w:val="00C675E9"/>
    <w:rsid w:val="00C67829"/>
    <w:rsid w:val="00C70076"/>
    <w:rsid w:val="00C71121"/>
    <w:rsid w:val="00C71CFB"/>
    <w:rsid w:val="00C723A3"/>
    <w:rsid w:val="00C724A7"/>
    <w:rsid w:val="00C73E46"/>
    <w:rsid w:val="00C74880"/>
    <w:rsid w:val="00C76396"/>
    <w:rsid w:val="00C766D7"/>
    <w:rsid w:val="00C771C6"/>
    <w:rsid w:val="00C774FF"/>
    <w:rsid w:val="00C777EE"/>
    <w:rsid w:val="00C77A6E"/>
    <w:rsid w:val="00C80258"/>
    <w:rsid w:val="00C81F8E"/>
    <w:rsid w:val="00C82951"/>
    <w:rsid w:val="00C83186"/>
    <w:rsid w:val="00C8487E"/>
    <w:rsid w:val="00C87276"/>
    <w:rsid w:val="00C90155"/>
    <w:rsid w:val="00C912E8"/>
    <w:rsid w:val="00C91926"/>
    <w:rsid w:val="00C92313"/>
    <w:rsid w:val="00C92840"/>
    <w:rsid w:val="00C94061"/>
    <w:rsid w:val="00C94072"/>
    <w:rsid w:val="00C94E13"/>
    <w:rsid w:val="00C94E14"/>
    <w:rsid w:val="00C96A8B"/>
    <w:rsid w:val="00C97F87"/>
    <w:rsid w:val="00CA0944"/>
    <w:rsid w:val="00CA1E0A"/>
    <w:rsid w:val="00CA2EAB"/>
    <w:rsid w:val="00CA46FD"/>
    <w:rsid w:val="00CA51A2"/>
    <w:rsid w:val="00CA6737"/>
    <w:rsid w:val="00CA70DF"/>
    <w:rsid w:val="00CA76F4"/>
    <w:rsid w:val="00CB13DC"/>
    <w:rsid w:val="00CB180D"/>
    <w:rsid w:val="00CB1BE8"/>
    <w:rsid w:val="00CB2EC1"/>
    <w:rsid w:val="00CB326E"/>
    <w:rsid w:val="00CB335E"/>
    <w:rsid w:val="00CB43B0"/>
    <w:rsid w:val="00CB53DB"/>
    <w:rsid w:val="00CB629E"/>
    <w:rsid w:val="00CC1096"/>
    <w:rsid w:val="00CC109D"/>
    <w:rsid w:val="00CC1965"/>
    <w:rsid w:val="00CC1E20"/>
    <w:rsid w:val="00CC23BA"/>
    <w:rsid w:val="00CC2D1F"/>
    <w:rsid w:val="00CC4BF7"/>
    <w:rsid w:val="00CC4CB4"/>
    <w:rsid w:val="00CC54EB"/>
    <w:rsid w:val="00CD028E"/>
    <w:rsid w:val="00CD0477"/>
    <w:rsid w:val="00CD0604"/>
    <w:rsid w:val="00CD063E"/>
    <w:rsid w:val="00CD24D7"/>
    <w:rsid w:val="00CD2BE5"/>
    <w:rsid w:val="00CD2D78"/>
    <w:rsid w:val="00CD34EB"/>
    <w:rsid w:val="00CD3943"/>
    <w:rsid w:val="00CD3D16"/>
    <w:rsid w:val="00CD4C22"/>
    <w:rsid w:val="00CD7812"/>
    <w:rsid w:val="00CE115A"/>
    <w:rsid w:val="00CE1879"/>
    <w:rsid w:val="00CE2DE1"/>
    <w:rsid w:val="00CE3471"/>
    <w:rsid w:val="00CE4334"/>
    <w:rsid w:val="00CE4D7B"/>
    <w:rsid w:val="00CE5831"/>
    <w:rsid w:val="00CE62C3"/>
    <w:rsid w:val="00CE6BEE"/>
    <w:rsid w:val="00CF0200"/>
    <w:rsid w:val="00CF0BC2"/>
    <w:rsid w:val="00CF11B5"/>
    <w:rsid w:val="00CF19EE"/>
    <w:rsid w:val="00CF1DCA"/>
    <w:rsid w:val="00CF28CC"/>
    <w:rsid w:val="00CF31F8"/>
    <w:rsid w:val="00CF36DA"/>
    <w:rsid w:val="00CF43E6"/>
    <w:rsid w:val="00CF4404"/>
    <w:rsid w:val="00CF4C9D"/>
    <w:rsid w:val="00CF541A"/>
    <w:rsid w:val="00CF5E8F"/>
    <w:rsid w:val="00CF613B"/>
    <w:rsid w:val="00CF676A"/>
    <w:rsid w:val="00CF6879"/>
    <w:rsid w:val="00CF7340"/>
    <w:rsid w:val="00CF759A"/>
    <w:rsid w:val="00CF7DC7"/>
    <w:rsid w:val="00D00124"/>
    <w:rsid w:val="00D002A0"/>
    <w:rsid w:val="00D00CF3"/>
    <w:rsid w:val="00D02124"/>
    <w:rsid w:val="00D0262E"/>
    <w:rsid w:val="00D029FE"/>
    <w:rsid w:val="00D03304"/>
    <w:rsid w:val="00D033AB"/>
    <w:rsid w:val="00D04539"/>
    <w:rsid w:val="00D05621"/>
    <w:rsid w:val="00D0778E"/>
    <w:rsid w:val="00D12265"/>
    <w:rsid w:val="00D12271"/>
    <w:rsid w:val="00D12FA5"/>
    <w:rsid w:val="00D134C3"/>
    <w:rsid w:val="00D15297"/>
    <w:rsid w:val="00D15BBF"/>
    <w:rsid w:val="00D1638B"/>
    <w:rsid w:val="00D17A45"/>
    <w:rsid w:val="00D21F39"/>
    <w:rsid w:val="00D22111"/>
    <w:rsid w:val="00D22918"/>
    <w:rsid w:val="00D23395"/>
    <w:rsid w:val="00D23B4A"/>
    <w:rsid w:val="00D24193"/>
    <w:rsid w:val="00D258AC"/>
    <w:rsid w:val="00D26366"/>
    <w:rsid w:val="00D26AFD"/>
    <w:rsid w:val="00D27000"/>
    <w:rsid w:val="00D2773F"/>
    <w:rsid w:val="00D27B71"/>
    <w:rsid w:val="00D27D76"/>
    <w:rsid w:val="00D31DDD"/>
    <w:rsid w:val="00D33680"/>
    <w:rsid w:val="00D34505"/>
    <w:rsid w:val="00D345AB"/>
    <w:rsid w:val="00D35039"/>
    <w:rsid w:val="00D350AE"/>
    <w:rsid w:val="00D35557"/>
    <w:rsid w:val="00D376E8"/>
    <w:rsid w:val="00D37E25"/>
    <w:rsid w:val="00D40842"/>
    <w:rsid w:val="00D40F1A"/>
    <w:rsid w:val="00D41285"/>
    <w:rsid w:val="00D4144B"/>
    <w:rsid w:val="00D424EE"/>
    <w:rsid w:val="00D430FF"/>
    <w:rsid w:val="00D43BA7"/>
    <w:rsid w:val="00D452C8"/>
    <w:rsid w:val="00D47B00"/>
    <w:rsid w:val="00D47D44"/>
    <w:rsid w:val="00D505E5"/>
    <w:rsid w:val="00D51244"/>
    <w:rsid w:val="00D515C5"/>
    <w:rsid w:val="00D52D6C"/>
    <w:rsid w:val="00D52EBA"/>
    <w:rsid w:val="00D53617"/>
    <w:rsid w:val="00D54750"/>
    <w:rsid w:val="00D548B7"/>
    <w:rsid w:val="00D553C4"/>
    <w:rsid w:val="00D56FCB"/>
    <w:rsid w:val="00D57630"/>
    <w:rsid w:val="00D577EA"/>
    <w:rsid w:val="00D57C3C"/>
    <w:rsid w:val="00D606D1"/>
    <w:rsid w:val="00D613E2"/>
    <w:rsid w:val="00D617FF"/>
    <w:rsid w:val="00D61848"/>
    <w:rsid w:val="00D61B27"/>
    <w:rsid w:val="00D61BE9"/>
    <w:rsid w:val="00D627D9"/>
    <w:rsid w:val="00D62A5C"/>
    <w:rsid w:val="00D66155"/>
    <w:rsid w:val="00D662A6"/>
    <w:rsid w:val="00D66417"/>
    <w:rsid w:val="00D6692C"/>
    <w:rsid w:val="00D66DE4"/>
    <w:rsid w:val="00D7040F"/>
    <w:rsid w:val="00D71CF0"/>
    <w:rsid w:val="00D71D9C"/>
    <w:rsid w:val="00D722FF"/>
    <w:rsid w:val="00D724CC"/>
    <w:rsid w:val="00D732F0"/>
    <w:rsid w:val="00D73B8D"/>
    <w:rsid w:val="00D7459B"/>
    <w:rsid w:val="00D76C7E"/>
    <w:rsid w:val="00D76EF0"/>
    <w:rsid w:val="00D77D58"/>
    <w:rsid w:val="00D81062"/>
    <w:rsid w:val="00D822D6"/>
    <w:rsid w:val="00D8239D"/>
    <w:rsid w:val="00D83078"/>
    <w:rsid w:val="00D8438E"/>
    <w:rsid w:val="00D84479"/>
    <w:rsid w:val="00D84519"/>
    <w:rsid w:val="00D84D0A"/>
    <w:rsid w:val="00D85EF5"/>
    <w:rsid w:val="00D86BD0"/>
    <w:rsid w:val="00D86DBC"/>
    <w:rsid w:val="00D87C12"/>
    <w:rsid w:val="00D90942"/>
    <w:rsid w:val="00D90D09"/>
    <w:rsid w:val="00D9236B"/>
    <w:rsid w:val="00D926D2"/>
    <w:rsid w:val="00D93117"/>
    <w:rsid w:val="00D93C05"/>
    <w:rsid w:val="00D946A2"/>
    <w:rsid w:val="00D96407"/>
    <w:rsid w:val="00D97627"/>
    <w:rsid w:val="00DA0061"/>
    <w:rsid w:val="00DA0795"/>
    <w:rsid w:val="00DA1141"/>
    <w:rsid w:val="00DA2628"/>
    <w:rsid w:val="00DA2654"/>
    <w:rsid w:val="00DA623E"/>
    <w:rsid w:val="00DA7459"/>
    <w:rsid w:val="00DA751D"/>
    <w:rsid w:val="00DA7C7C"/>
    <w:rsid w:val="00DB0626"/>
    <w:rsid w:val="00DB1ADF"/>
    <w:rsid w:val="00DB2518"/>
    <w:rsid w:val="00DB26C4"/>
    <w:rsid w:val="00DB2701"/>
    <w:rsid w:val="00DB2A7F"/>
    <w:rsid w:val="00DB40E0"/>
    <w:rsid w:val="00DB4816"/>
    <w:rsid w:val="00DB48E5"/>
    <w:rsid w:val="00DB5C63"/>
    <w:rsid w:val="00DB74C9"/>
    <w:rsid w:val="00DC1319"/>
    <w:rsid w:val="00DC1359"/>
    <w:rsid w:val="00DC297F"/>
    <w:rsid w:val="00DC2A7E"/>
    <w:rsid w:val="00DC2F99"/>
    <w:rsid w:val="00DC43E2"/>
    <w:rsid w:val="00DC5152"/>
    <w:rsid w:val="00DD0A4A"/>
    <w:rsid w:val="00DD0E13"/>
    <w:rsid w:val="00DD2619"/>
    <w:rsid w:val="00DD32F2"/>
    <w:rsid w:val="00DD34AA"/>
    <w:rsid w:val="00DD53F0"/>
    <w:rsid w:val="00DD688F"/>
    <w:rsid w:val="00DD6C3D"/>
    <w:rsid w:val="00DE08F8"/>
    <w:rsid w:val="00DE141A"/>
    <w:rsid w:val="00DE16B1"/>
    <w:rsid w:val="00DE21A0"/>
    <w:rsid w:val="00DE3258"/>
    <w:rsid w:val="00DE364A"/>
    <w:rsid w:val="00DE4B59"/>
    <w:rsid w:val="00DE531E"/>
    <w:rsid w:val="00DE55B1"/>
    <w:rsid w:val="00DE5E5D"/>
    <w:rsid w:val="00DE5FB6"/>
    <w:rsid w:val="00DF119F"/>
    <w:rsid w:val="00DF1EDD"/>
    <w:rsid w:val="00DF25EB"/>
    <w:rsid w:val="00DF272C"/>
    <w:rsid w:val="00DF2E22"/>
    <w:rsid w:val="00DF3B21"/>
    <w:rsid w:val="00DF558B"/>
    <w:rsid w:val="00DF5D55"/>
    <w:rsid w:val="00DF60C9"/>
    <w:rsid w:val="00DF748B"/>
    <w:rsid w:val="00DF7B9B"/>
    <w:rsid w:val="00E000F8"/>
    <w:rsid w:val="00E00187"/>
    <w:rsid w:val="00E00718"/>
    <w:rsid w:val="00E0239E"/>
    <w:rsid w:val="00E029E3"/>
    <w:rsid w:val="00E02D8B"/>
    <w:rsid w:val="00E07D7A"/>
    <w:rsid w:val="00E07E93"/>
    <w:rsid w:val="00E109D7"/>
    <w:rsid w:val="00E10E75"/>
    <w:rsid w:val="00E10EF4"/>
    <w:rsid w:val="00E1124B"/>
    <w:rsid w:val="00E1143C"/>
    <w:rsid w:val="00E11E27"/>
    <w:rsid w:val="00E15E48"/>
    <w:rsid w:val="00E16967"/>
    <w:rsid w:val="00E17170"/>
    <w:rsid w:val="00E1741B"/>
    <w:rsid w:val="00E17F3A"/>
    <w:rsid w:val="00E21905"/>
    <w:rsid w:val="00E21CBD"/>
    <w:rsid w:val="00E222BC"/>
    <w:rsid w:val="00E23323"/>
    <w:rsid w:val="00E246B9"/>
    <w:rsid w:val="00E24889"/>
    <w:rsid w:val="00E24B86"/>
    <w:rsid w:val="00E25665"/>
    <w:rsid w:val="00E26786"/>
    <w:rsid w:val="00E2705F"/>
    <w:rsid w:val="00E27E2B"/>
    <w:rsid w:val="00E3064C"/>
    <w:rsid w:val="00E324A3"/>
    <w:rsid w:val="00E34876"/>
    <w:rsid w:val="00E34E23"/>
    <w:rsid w:val="00E352C5"/>
    <w:rsid w:val="00E354C9"/>
    <w:rsid w:val="00E35FF6"/>
    <w:rsid w:val="00E36059"/>
    <w:rsid w:val="00E36979"/>
    <w:rsid w:val="00E36D25"/>
    <w:rsid w:val="00E40072"/>
    <w:rsid w:val="00E40AB1"/>
    <w:rsid w:val="00E410BA"/>
    <w:rsid w:val="00E42563"/>
    <w:rsid w:val="00E42FEB"/>
    <w:rsid w:val="00E4534C"/>
    <w:rsid w:val="00E4594F"/>
    <w:rsid w:val="00E4605D"/>
    <w:rsid w:val="00E4709A"/>
    <w:rsid w:val="00E4758C"/>
    <w:rsid w:val="00E47E18"/>
    <w:rsid w:val="00E5050F"/>
    <w:rsid w:val="00E50B1A"/>
    <w:rsid w:val="00E513AC"/>
    <w:rsid w:val="00E5210D"/>
    <w:rsid w:val="00E52456"/>
    <w:rsid w:val="00E5273C"/>
    <w:rsid w:val="00E532C0"/>
    <w:rsid w:val="00E552B0"/>
    <w:rsid w:val="00E5724E"/>
    <w:rsid w:val="00E60315"/>
    <w:rsid w:val="00E60D30"/>
    <w:rsid w:val="00E62BA0"/>
    <w:rsid w:val="00E63B99"/>
    <w:rsid w:val="00E64761"/>
    <w:rsid w:val="00E66206"/>
    <w:rsid w:val="00E7128B"/>
    <w:rsid w:val="00E713B3"/>
    <w:rsid w:val="00E71890"/>
    <w:rsid w:val="00E71A9F"/>
    <w:rsid w:val="00E72BE3"/>
    <w:rsid w:val="00E735D2"/>
    <w:rsid w:val="00E73D44"/>
    <w:rsid w:val="00E73DC6"/>
    <w:rsid w:val="00E75A55"/>
    <w:rsid w:val="00E75D18"/>
    <w:rsid w:val="00E80083"/>
    <w:rsid w:val="00E80CA7"/>
    <w:rsid w:val="00E811E4"/>
    <w:rsid w:val="00E81BE8"/>
    <w:rsid w:val="00E82215"/>
    <w:rsid w:val="00E83849"/>
    <w:rsid w:val="00E83BA9"/>
    <w:rsid w:val="00E84286"/>
    <w:rsid w:val="00E8491F"/>
    <w:rsid w:val="00E85233"/>
    <w:rsid w:val="00E86E09"/>
    <w:rsid w:val="00E87AA8"/>
    <w:rsid w:val="00E87DF9"/>
    <w:rsid w:val="00E90189"/>
    <w:rsid w:val="00E9109A"/>
    <w:rsid w:val="00E9217E"/>
    <w:rsid w:val="00E94051"/>
    <w:rsid w:val="00E94825"/>
    <w:rsid w:val="00E956CB"/>
    <w:rsid w:val="00E95A09"/>
    <w:rsid w:val="00E966D3"/>
    <w:rsid w:val="00E96934"/>
    <w:rsid w:val="00E96979"/>
    <w:rsid w:val="00E97C0F"/>
    <w:rsid w:val="00EA0198"/>
    <w:rsid w:val="00EA051E"/>
    <w:rsid w:val="00EA2062"/>
    <w:rsid w:val="00EA33D9"/>
    <w:rsid w:val="00EA34D1"/>
    <w:rsid w:val="00EA49FA"/>
    <w:rsid w:val="00EA54AF"/>
    <w:rsid w:val="00EA6963"/>
    <w:rsid w:val="00EA6C3F"/>
    <w:rsid w:val="00EA6C97"/>
    <w:rsid w:val="00EB031D"/>
    <w:rsid w:val="00EB2F9F"/>
    <w:rsid w:val="00EB2FC5"/>
    <w:rsid w:val="00EB43B9"/>
    <w:rsid w:val="00EB4B82"/>
    <w:rsid w:val="00EB4C12"/>
    <w:rsid w:val="00EB4CF7"/>
    <w:rsid w:val="00EB4FA1"/>
    <w:rsid w:val="00EB6753"/>
    <w:rsid w:val="00EB6928"/>
    <w:rsid w:val="00EB6B5A"/>
    <w:rsid w:val="00EB784D"/>
    <w:rsid w:val="00EC0EC9"/>
    <w:rsid w:val="00EC3497"/>
    <w:rsid w:val="00EC3E73"/>
    <w:rsid w:val="00EC3F67"/>
    <w:rsid w:val="00EC55BD"/>
    <w:rsid w:val="00EC618B"/>
    <w:rsid w:val="00EC664D"/>
    <w:rsid w:val="00EC79CB"/>
    <w:rsid w:val="00ED08F1"/>
    <w:rsid w:val="00ED0F98"/>
    <w:rsid w:val="00ED164C"/>
    <w:rsid w:val="00ED1A56"/>
    <w:rsid w:val="00ED23A9"/>
    <w:rsid w:val="00ED2921"/>
    <w:rsid w:val="00ED358F"/>
    <w:rsid w:val="00ED4A6D"/>
    <w:rsid w:val="00ED61B5"/>
    <w:rsid w:val="00ED6928"/>
    <w:rsid w:val="00ED6B2F"/>
    <w:rsid w:val="00ED6B75"/>
    <w:rsid w:val="00ED6C89"/>
    <w:rsid w:val="00ED718D"/>
    <w:rsid w:val="00ED78CD"/>
    <w:rsid w:val="00ED7FC4"/>
    <w:rsid w:val="00EE0DD1"/>
    <w:rsid w:val="00EE24E2"/>
    <w:rsid w:val="00EE4099"/>
    <w:rsid w:val="00EE5FC7"/>
    <w:rsid w:val="00EE6AFE"/>
    <w:rsid w:val="00EE71C8"/>
    <w:rsid w:val="00EE78D0"/>
    <w:rsid w:val="00EE7962"/>
    <w:rsid w:val="00EF0D3D"/>
    <w:rsid w:val="00EF2AC7"/>
    <w:rsid w:val="00EF34E9"/>
    <w:rsid w:val="00EF3761"/>
    <w:rsid w:val="00EF421F"/>
    <w:rsid w:val="00EF4329"/>
    <w:rsid w:val="00EF57FC"/>
    <w:rsid w:val="00EF65AB"/>
    <w:rsid w:val="00EF6607"/>
    <w:rsid w:val="00EF6AC4"/>
    <w:rsid w:val="00EF72C3"/>
    <w:rsid w:val="00EF78BE"/>
    <w:rsid w:val="00EF7C6F"/>
    <w:rsid w:val="00EF7CD3"/>
    <w:rsid w:val="00F003BD"/>
    <w:rsid w:val="00F004C8"/>
    <w:rsid w:val="00F00B36"/>
    <w:rsid w:val="00F010F9"/>
    <w:rsid w:val="00F0160C"/>
    <w:rsid w:val="00F02C01"/>
    <w:rsid w:val="00F02ED6"/>
    <w:rsid w:val="00F04CBC"/>
    <w:rsid w:val="00F05EFC"/>
    <w:rsid w:val="00F06C20"/>
    <w:rsid w:val="00F07B5D"/>
    <w:rsid w:val="00F07C4A"/>
    <w:rsid w:val="00F10624"/>
    <w:rsid w:val="00F10C21"/>
    <w:rsid w:val="00F11433"/>
    <w:rsid w:val="00F11F3A"/>
    <w:rsid w:val="00F12896"/>
    <w:rsid w:val="00F12FB4"/>
    <w:rsid w:val="00F1341B"/>
    <w:rsid w:val="00F16E48"/>
    <w:rsid w:val="00F20EE7"/>
    <w:rsid w:val="00F2279C"/>
    <w:rsid w:val="00F22D83"/>
    <w:rsid w:val="00F23AE7"/>
    <w:rsid w:val="00F25AB6"/>
    <w:rsid w:val="00F26711"/>
    <w:rsid w:val="00F26A40"/>
    <w:rsid w:val="00F300D0"/>
    <w:rsid w:val="00F309BD"/>
    <w:rsid w:val="00F3187E"/>
    <w:rsid w:val="00F3199B"/>
    <w:rsid w:val="00F3201A"/>
    <w:rsid w:val="00F32659"/>
    <w:rsid w:val="00F32F52"/>
    <w:rsid w:val="00F342C7"/>
    <w:rsid w:val="00F34C9E"/>
    <w:rsid w:val="00F354CE"/>
    <w:rsid w:val="00F355F3"/>
    <w:rsid w:val="00F35967"/>
    <w:rsid w:val="00F3734D"/>
    <w:rsid w:val="00F41028"/>
    <w:rsid w:val="00F41E13"/>
    <w:rsid w:val="00F42364"/>
    <w:rsid w:val="00F42746"/>
    <w:rsid w:val="00F4281D"/>
    <w:rsid w:val="00F43268"/>
    <w:rsid w:val="00F4577D"/>
    <w:rsid w:val="00F45AFB"/>
    <w:rsid w:val="00F463A5"/>
    <w:rsid w:val="00F46A1C"/>
    <w:rsid w:val="00F46D32"/>
    <w:rsid w:val="00F47087"/>
    <w:rsid w:val="00F50409"/>
    <w:rsid w:val="00F505E6"/>
    <w:rsid w:val="00F50A32"/>
    <w:rsid w:val="00F5154D"/>
    <w:rsid w:val="00F519A7"/>
    <w:rsid w:val="00F51FA2"/>
    <w:rsid w:val="00F52A51"/>
    <w:rsid w:val="00F539DE"/>
    <w:rsid w:val="00F53C15"/>
    <w:rsid w:val="00F53D17"/>
    <w:rsid w:val="00F5500A"/>
    <w:rsid w:val="00F55392"/>
    <w:rsid w:val="00F56AFF"/>
    <w:rsid w:val="00F573F5"/>
    <w:rsid w:val="00F57429"/>
    <w:rsid w:val="00F613B5"/>
    <w:rsid w:val="00F620EE"/>
    <w:rsid w:val="00F624AA"/>
    <w:rsid w:val="00F62BC7"/>
    <w:rsid w:val="00F62F9B"/>
    <w:rsid w:val="00F652EC"/>
    <w:rsid w:val="00F65493"/>
    <w:rsid w:val="00F654F1"/>
    <w:rsid w:val="00F65C0A"/>
    <w:rsid w:val="00F66AF3"/>
    <w:rsid w:val="00F67012"/>
    <w:rsid w:val="00F679B5"/>
    <w:rsid w:val="00F7043A"/>
    <w:rsid w:val="00F70E94"/>
    <w:rsid w:val="00F71055"/>
    <w:rsid w:val="00F717A5"/>
    <w:rsid w:val="00F71FF6"/>
    <w:rsid w:val="00F726B2"/>
    <w:rsid w:val="00F727DC"/>
    <w:rsid w:val="00F752F1"/>
    <w:rsid w:val="00F75932"/>
    <w:rsid w:val="00F7786C"/>
    <w:rsid w:val="00F80B07"/>
    <w:rsid w:val="00F8129A"/>
    <w:rsid w:val="00F830B9"/>
    <w:rsid w:val="00F83DCF"/>
    <w:rsid w:val="00F842E6"/>
    <w:rsid w:val="00F84C0E"/>
    <w:rsid w:val="00F84EB4"/>
    <w:rsid w:val="00F85250"/>
    <w:rsid w:val="00F85AA6"/>
    <w:rsid w:val="00F868D0"/>
    <w:rsid w:val="00F872D1"/>
    <w:rsid w:val="00F876CD"/>
    <w:rsid w:val="00F90B30"/>
    <w:rsid w:val="00F90EE5"/>
    <w:rsid w:val="00F91263"/>
    <w:rsid w:val="00F9216D"/>
    <w:rsid w:val="00F94AEE"/>
    <w:rsid w:val="00F94FF2"/>
    <w:rsid w:val="00F95107"/>
    <w:rsid w:val="00F9595D"/>
    <w:rsid w:val="00F96080"/>
    <w:rsid w:val="00F963E2"/>
    <w:rsid w:val="00F968B3"/>
    <w:rsid w:val="00F96DD5"/>
    <w:rsid w:val="00F97BD6"/>
    <w:rsid w:val="00FA0565"/>
    <w:rsid w:val="00FA44B3"/>
    <w:rsid w:val="00FA4F69"/>
    <w:rsid w:val="00FA544C"/>
    <w:rsid w:val="00FA6794"/>
    <w:rsid w:val="00FA6A41"/>
    <w:rsid w:val="00FA6B33"/>
    <w:rsid w:val="00FA6B46"/>
    <w:rsid w:val="00FA6C0F"/>
    <w:rsid w:val="00FA757E"/>
    <w:rsid w:val="00FA79BC"/>
    <w:rsid w:val="00FB1446"/>
    <w:rsid w:val="00FB23DF"/>
    <w:rsid w:val="00FB2DFE"/>
    <w:rsid w:val="00FB3349"/>
    <w:rsid w:val="00FB3390"/>
    <w:rsid w:val="00FB34C8"/>
    <w:rsid w:val="00FB55DF"/>
    <w:rsid w:val="00FB61D9"/>
    <w:rsid w:val="00FB6797"/>
    <w:rsid w:val="00FB680A"/>
    <w:rsid w:val="00FB6AD2"/>
    <w:rsid w:val="00FB745E"/>
    <w:rsid w:val="00FC1144"/>
    <w:rsid w:val="00FC159B"/>
    <w:rsid w:val="00FC1D0B"/>
    <w:rsid w:val="00FC330D"/>
    <w:rsid w:val="00FC3876"/>
    <w:rsid w:val="00FC664E"/>
    <w:rsid w:val="00FC7B0C"/>
    <w:rsid w:val="00FC7EC2"/>
    <w:rsid w:val="00FD008A"/>
    <w:rsid w:val="00FD0B09"/>
    <w:rsid w:val="00FD20B2"/>
    <w:rsid w:val="00FD2D4D"/>
    <w:rsid w:val="00FD41F9"/>
    <w:rsid w:val="00FD58BF"/>
    <w:rsid w:val="00FD6433"/>
    <w:rsid w:val="00FD772A"/>
    <w:rsid w:val="00FD7856"/>
    <w:rsid w:val="00FD7B5F"/>
    <w:rsid w:val="00FE091F"/>
    <w:rsid w:val="00FE0AB9"/>
    <w:rsid w:val="00FE2DE0"/>
    <w:rsid w:val="00FE46DD"/>
    <w:rsid w:val="00FE4D1D"/>
    <w:rsid w:val="00FE5520"/>
    <w:rsid w:val="00FE5C93"/>
    <w:rsid w:val="00FE6496"/>
    <w:rsid w:val="00FE6E1F"/>
    <w:rsid w:val="00FF17DE"/>
    <w:rsid w:val="00FF263E"/>
    <w:rsid w:val="00FF33C1"/>
    <w:rsid w:val="00FF38B9"/>
    <w:rsid w:val="00FF3915"/>
    <w:rsid w:val="00FF5EEA"/>
    <w:rsid w:val="00FF7583"/>
    <w:rsid w:val="00FF75DA"/>
    <w:rsid w:val="00FF7AB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4C2A0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lsdException w:name="List 2" w:locked="1" w:semiHidden="1" w:unhideWhenUsed="1"/>
    <w:lsdException w:name="List 3" w:locked="1" w:semiHidden="1" w:unhideWhenUsed="1"/>
    <w:lsdException w:name="List 4" w:locked="1"/>
    <w:lsdException w:name="List 5" w:lock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locked="1" w:semiHidden="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lsdException w:name="Date" w:locked="1"/>
    <w:lsdException w:name="Body Text First Indent" w:lock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iPriority="99"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iPriority="99"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B87B69"/>
    <w:pPr>
      <w:spacing w:after="120"/>
    </w:pPr>
    <w:rPr>
      <w:rFonts w:ascii="Arial" w:hAnsi="Arial"/>
      <w:sz w:val="22"/>
    </w:rPr>
  </w:style>
  <w:style w:type="paragraph" w:styleId="Nadpis1">
    <w:name w:val="heading 1"/>
    <w:basedOn w:val="Normln"/>
    <w:next w:val="Normln"/>
    <w:link w:val="Nadpis1Char"/>
    <w:qFormat/>
    <w:rsid w:val="00B47327"/>
    <w:pPr>
      <w:keepNext/>
      <w:numPr>
        <w:numId w:val="1"/>
      </w:numPr>
      <w:tabs>
        <w:tab w:val="clear" w:pos="0"/>
        <w:tab w:val="num" w:pos="720"/>
      </w:tabs>
      <w:spacing w:before="480" w:after="240" w:line="264" w:lineRule="auto"/>
      <w:ind w:left="720" w:hanging="720"/>
      <w:jc w:val="both"/>
      <w:outlineLvl w:val="0"/>
    </w:pPr>
    <w:rPr>
      <w:rFonts w:cs="Arial"/>
      <w:b/>
      <w:bCs/>
      <w:caps/>
      <w:color w:val="000000"/>
      <w:kern w:val="32"/>
      <w:sz w:val="24"/>
      <w:szCs w:val="40"/>
      <w:lang w:eastAsia="en-US"/>
    </w:rPr>
  </w:style>
  <w:style w:type="paragraph" w:styleId="Nadpis2">
    <w:name w:val="heading 2"/>
    <w:basedOn w:val="Normln"/>
    <w:next w:val="Normln"/>
    <w:link w:val="Nadpis2Char"/>
    <w:qFormat/>
    <w:rsid w:val="00B47327"/>
    <w:pPr>
      <w:keepNext/>
      <w:numPr>
        <w:ilvl w:val="1"/>
        <w:numId w:val="1"/>
      </w:numPr>
      <w:spacing w:before="240" w:line="264" w:lineRule="auto"/>
      <w:jc w:val="both"/>
      <w:outlineLvl w:val="1"/>
    </w:pPr>
    <w:rPr>
      <w:rFonts w:cs="Arial"/>
      <w:b/>
      <w:bCs/>
      <w:iCs/>
      <w:color w:val="000000"/>
      <w:kern w:val="32"/>
      <w:lang w:eastAsia="en-US"/>
    </w:rPr>
  </w:style>
  <w:style w:type="paragraph" w:styleId="Nadpis3">
    <w:name w:val="heading 3"/>
    <w:basedOn w:val="Normln"/>
    <w:next w:val="Normln"/>
    <w:link w:val="Nadpis3Char"/>
    <w:qFormat/>
    <w:rsid w:val="00F830B9"/>
    <w:pPr>
      <w:spacing w:before="120" w:line="264" w:lineRule="auto"/>
      <w:ind w:left="720"/>
      <w:jc w:val="both"/>
      <w:outlineLvl w:val="2"/>
    </w:pPr>
    <w:rPr>
      <w:rFonts w:cs="Arial"/>
      <w:bCs/>
      <w:iCs/>
      <w:kern w:val="32"/>
      <w:szCs w:val="22"/>
      <w:lang w:eastAsia="en-US"/>
    </w:rPr>
  </w:style>
  <w:style w:type="paragraph" w:styleId="Nadpis4">
    <w:name w:val="heading 4"/>
    <w:basedOn w:val="Normln"/>
    <w:next w:val="Normln"/>
    <w:link w:val="Nadpis4Char"/>
    <w:autoRedefine/>
    <w:qFormat/>
    <w:rsid w:val="00AA27F1"/>
    <w:pPr>
      <w:numPr>
        <w:ilvl w:val="3"/>
        <w:numId w:val="1"/>
      </w:numPr>
      <w:tabs>
        <w:tab w:val="clear" w:pos="0"/>
        <w:tab w:val="num" w:pos="1134"/>
      </w:tabs>
      <w:spacing w:before="120" w:after="0" w:line="264" w:lineRule="auto"/>
      <w:ind w:left="1134" w:hanging="567"/>
      <w:jc w:val="both"/>
      <w:outlineLvl w:val="3"/>
    </w:pPr>
    <w:rPr>
      <w:rFonts w:cs="Arial"/>
      <w:bCs/>
      <w:iCs/>
      <w:color w:val="000000"/>
      <w:kern w:val="32"/>
      <w:lang w:eastAsia="en-US"/>
    </w:rPr>
  </w:style>
  <w:style w:type="paragraph" w:styleId="Nadpis5">
    <w:name w:val="heading 5"/>
    <w:basedOn w:val="Normln"/>
    <w:next w:val="Normln"/>
    <w:link w:val="Nadpis5Char"/>
    <w:qFormat/>
    <w:rsid w:val="008E7F64"/>
    <w:pPr>
      <w:keepNext/>
      <w:numPr>
        <w:numId w:val="2"/>
      </w:numPr>
      <w:tabs>
        <w:tab w:val="clear" w:pos="3960"/>
        <w:tab w:val="num" w:pos="1418"/>
      </w:tabs>
      <w:spacing w:before="120" w:line="280" w:lineRule="atLeast"/>
      <w:ind w:left="1418"/>
      <w:jc w:val="both"/>
      <w:outlineLvl w:val="4"/>
    </w:pPr>
  </w:style>
  <w:style w:type="paragraph" w:styleId="Nadpis6">
    <w:name w:val="heading 6"/>
    <w:basedOn w:val="Normln"/>
    <w:next w:val="Normln"/>
    <w:link w:val="Nadpis6Char"/>
    <w:qFormat/>
    <w:rsid w:val="006B5AF0"/>
    <w:pPr>
      <w:keepNext/>
      <w:tabs>
        <w:tab w:val="num" w:pos="4668"/>
      </w:tabs>
      <w:spacing w:before="360" w:line="280" w:lineRule="atLeast"/>
      <w:ind w:left="4668" w:hanging="360"/>
      <w:outlineLvl w:val="5"/>
    </w:pPr>
    <w:rPr>
      <w:b/>
      <w:sz w:val="26"/>
      <w:lang w:val="en-GB"/>
    </w:rPr>
  </w:style>
  <w:style w:type="paragraph" w:styleId="Nadpis7">
    <w:name w:val="heading 7"/>
    <w:basedOn w:val="Normln"/>
    <w:next w:val="Normln"/>
    <w:link w:val="Nadpis7Char"/>
    <w:qFormat/>
    <w:rsid w:val="007C37DE"/>
    <w:pPr>
      <w:keepNext/>
      <w:tabs>
        <w:tab w:val="num" w:pos="5040"/>
      </w:tabs>
      <w:spacing w:before="360" w:line="280" w:lineRule="atLeast"/>
      <w:ind w:left="5040" w:hanging="360"/>
      <w:outlineLvl w:val="6"/>
    </w:pPr>
    <w:rPr>
      <w:b/>
      <w:sz w:val="21"/>
      <w:lang w:val="en-GB"/>
    </w:rPr>
  </w:style>
  <w:style w:type="paragraph" w:styleId="Nadpis8">
    <w:name w:val="heading 8"/>
    <w:basedOn w:val="Normln"/>
    <w:next w:val="Normln"/>
    <w:link w:val="Nadpis8Char"/>
    <w:qFormat/>
    <w:rsid w:val="007C37DE"/>
    <w:pPr>
      <w:keepNext/>
      <w:tabs>
        <w:tab w:val="num" w:pos="5760"/>
      </w:tabs>
      <w:spacing w:before="360" w:line="280" w:lineRule="atLeast"/>
      <w:ind w:left="5760" w:hanging="360"/>
      <w:outlineLvl w:val="7"/>
    </w:pPr>
    <w:rPr>
      <w:b/>
      <w:sz w:val="21"/>
      <w:lang w:val="en-GB"/>
    </w:rPr>
  </w:style>
  <w:style w:type="paragraph" w:styleId="Nadpis9">
    <w:name w:val="heading 9"/>
    <w:basedOn w:val="Normln"/>
    <w:next w:val="Normln"/>
    <w:link w:val="Nadpis9Char"/>
    <w:qFormat/>
    <w:rsid w:val="007C37DE"/>
    <w:pPr>
      <w:keepNext/>
      <w:tabs>
        <w:tab w:val="num" w:pos="6480"/>
      </w:tabs>
      <w:spacing w:before="360" w:line="280" w:lineRule="atLeast"/>
      <w:ind w:left="6480" w:hanging="360"/>
      <w:outlineLvl w:val="8"/>
    </w:pPr>
    <w:rPr>
      <w:rFonts w:ascii="Times New Roman" w:hAnsi="Times New Roman"/>
      <w:b/>
      <w:sz w:val="21"/>
      <w:lang w:val="en-G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locked/>
    <w:rsid w:val="00B47327"/>
    <w:rPr>
      <w:rFonts w:ascii="Arial" w:hAnsi="Arial" w:cs="Arial"/>
      <w:b/>
      <w:bCs/>
      <w:caps/>
      <w:color w:val="000000"/>
      <w:kern w:val="32"/>
      <w:sz w:val="24"/>
      <w:szCs w:val="40"/>
      <w:lang w:val="cs-CZ" w:eastAsia="en-US" w:bidi="ar-SA"/>
    </w:rPr>
  </w:style>
  <w:style w:type="character" w:customStyle="1" w:styleId="Nadpis2Char">
    <w:name w:val="Nadpis 2 Char"/>
    <w:link w:val="Nadpis2"/>
    <w:locked/>
    <w:rsid w:val="00B47327"/>
    <w:rPr>
      <w:rFonts w:ascii="Arial" w:hAnsi="Arial" w:cs="Arial"/>
      <w:b/>
      <w:bCs/>
      <w:iCs/>
      <w:color w:val="000000"/>
      <w:kern w:val="32"/>
      <w:sz w:val="22"/>
      <w:lang w:val="cs-CZ" w:eastAsia="en-US" w:bidi="ar-SA"/>
    </w:rPr>
  </w:style>
  <w:style w:type="character" w:customStyle="1" w:styleId="Nadpis3Char">
    <w:name w:val="Nadpis 3 Char"/>
    <w:link w:val="Nadpis3"/>
    <w:locked/>
    <w:rsid w:val="00F830B9"/>
    <w:rPr>
      <w:rFonts w:ascii="Arial" w:hAnsi="Arial" w:cs="Arial"/>
      <w:b/>
      <w:bCs/>
      <w:iCs/>
      <w:color w:val="000000"/>
      <w:kern w:val="32"/>
      <w:sz w:val="22"/>
      <w:szCs w:val="22"/>
      <w:lang w:val="cs-CZ" w:eastAsia="en-US" w:bidi="ar-SA"/>
    </w:rPr>
  </w:style>
  <w:style w:type="character" w:customStyle="1" w:styleId="Nadpis4Char">
    <w:name w:val="Nadpis 4 Char"/>
    <w:link w:val="Nadpis4"/>
    <w:locked/>
    <w:rsid w:val="00AA27F1"/>
    <w:rPr>
      <w:rFonts w:ascii="Arial" w:hAnsi="Arial" w:cs="Arial"/>
      <w:bCs/>
      <w:iCs/>
      <w:color w:val="000000"/>
      <w:kern w:val="32"/>
      <w:sz w:val="22"/>
      <w:lang w:val="cs-CZ" w:eastAsia="en-US"/>
    </w:rPr>
  </w:style>
  <w:style w:type="character" w:customStyle="1" w:styleId="Nadpis5Char">
    <w:name w:val="Nadpis 5 Char"/>
    <w:link w:val="Nadpis5"/>
    <w:locked/>
    <w:rsid w:val="008E7F64"/>
    <w:rPr>
      <w:rFonts w:ascii="Arial" w:hAnsi="Arial"/>
      <w:sz w:val="22"/>
      <w:lang w:val="cs-CZ" w:eastAsia="cs-CZ" w:bidi="ar-SA"/>
    </w:rPr>
  </w:style>
  <w:style w:type="character" w:customStyle="1" w:styleId="Nadpis6Char">
    <w:name w:val="Nadpis 6 Char"/>
    <w:link w:val="Nadpis6"/>
    <w:locked/>
    <w:rsid w:val="00AF632D"/>
    <w:rPr>
      <w:rFonts w:ascii="Arial" w:hAnsi="Arial" w:cs="Times New Roman"/>
      <w:b/>
      <w:sz w:val="20"/>
      <w:szCs w:val="20"/>
      <w:lang w:val="en-GB"/>
    </w:rPr>
  </w:style>
  <w:style w:type="character" w:customStyle="1" w:styleId="Nadpis7Char">
    <w:name w:val="Nadpis 7 Char"/>
    <w:link w:val="Nadpis7"/>
    <w:locked/>
    <w:rsid w:val="00AF632D"/>
    <w:rPr>
      <w:rFonts w:ascii="Arial" w:hAnsi="Arial" w:cs="Times New Roman"/>
      <w:b/>
      <w:sz w:val="20"/>
      <w:szCs w:val="20"/>
      <w:lang w:val="en-GB"/>
    </w:rPr>
  </w:style>
  <w:style w:type="character" w:customStyle="1" w:styleId="Nadpis8Char">
    <w:name w:val="Nadpis 8 Char"/>
    <w:link w:val="Nadpis8"/>
    <w:locked/>
    <w:rsid w:val="00AF632D"/>
    <w:rPr>
      <w:rFonts w:ascii="Arial" w:hAnsi="Arial" w:cs="Times New Roman"/>
      <w:b/>
      <w:sz w:val="20"/>
      <w:szCs w:val="20"/>
      <w:lang w:val="en-GB"/>
    </w:rPr>
  </w:style>
  <w:style w:type="character" w:customStyle="1" w:styleId="Nadpis9Char">
    <w:name w:val="Nadpis 9 Char"/>
    <w:link w:val="Nadpis9"/>
    <w:locked/>
    <w:rsid w:val="00AF632D"/>
    <w:rPr>
      <w:rFonts w:cs="Times New Roman"/>
      <w:b/>
      <w:sz w:val="20"/>
      <w:szCs w:val="20"/>
      <w:lang w:val="en-GB"/>
    </w:rPr>
  </w:style>
  <w:style w:type="paragraph" w:styleId="Textbubliny">
    <w:name w:val="Balloon Text"/>
    <w:basedOn w:val="Normln"/>
    <w:link w:val="TextbublinyChar"/>
    <w:semiHidden/>
    <w:rsid w:val="00243826"/>
    <w:rPr>
      <w:rFonts w:ascii="Tahoma" w:hAnsi="Tahoma" w:cs="Tahoma"/>
      <w:sz w:val="16"/>
      <w:szCs w:val="16"/>
    </w:rPr>
  </w:style>
  <w:style w:type="character" w:customStyle="1" w:styleId="TextbublinyChar">
    <w:name w:val="Text bubliny Char"/>
    <w:link w:val="Textbubliny"/>
    <w:semiHidden/>
    <w:locked/>
    <w:rsid w:val="00AF632D"/>
    <w:rPr>
      <w:rFonts w:cs="Times New Roman"/>
      <w:sz w:val="2"/>
      <w:lang w:val="cs-CZ" w:eastAsia="cs-CZ"/>
    </w:rPr>
  </w:style>
  <w:style w:type="paragraph" w:styleId="Hlavikaobsahu">
    <w:name w:val="toa heading"/>
    <w:basedOn w:val="Normln"/>
    <w:next w:val="Normln"/>
    <w:semiHidden/>
    <w:rsid w:val="00243826"/>
    <w:pPr>
      <w:tabs>
        <w:tab w:val="left" w:pos="9000"/>
        <w:tab w:val="right" w:pos="9360"/>
      </w:tabs>
      <w:suppressAutoHyphens/>
    </w:pPr>
    <w:rPr>
      <w:lang w:val="en-US"/>
    </w:rPr>
  </w:style>
  <w:style w:type="character" w:styleId="Odkaznakoment">
    <w:name w:val="annotation reference"/>
    <w:semiHidden/>
    <w:rsid w:val="00B86957"/>
    <w:rPr>
      <w:rFonts w:cs="Times New Roman"/>
      <w:sz w:val="16"/>
      <w:szCs w:val="16"/>
    </w:rPr>
  </w:style>
  <w:style w:type="paragraph" w:styleId="Textkomente">
    <w:name w:val="annotation text"/>
    <w:basedOn w:val="Normln"/>
    <w:link w:val="TextkomenteChar"/>
    <w:rsid w:val="00411BAD"/>
    <w:rPr>
      <w:b/>
    </w:rPr>
  </w:style>
  <w:style w:type="character" w:customStyle="1" w:styleId="TextkomenteChar">
    <w:name w:val="Text komentáře Char"/>
    <w:link w:val="Textkomente"/>
    <w:locked/>
    <w:rsid w:val="00411BAD"/>
    <w:rPr>
      <w:rFonts w:ascii="Arial" w:hAnsi="Arial" w:cs="Times New Roman"/>
      <w:b/>
    </w:rPr>
  </w:style>
  <w:style w:type="paragraph" w:styleId="Pedmtkomente">
    <w:name w:val="annotation subject"/>
    <w:basedOn w:val="Textkomente"/>
    <w:next w:val="Textkomente"/>
    <w:link w:val="PedmtkomenteChar"/>
    <w:semiHidden/>
    <w:rsid w:val="00B86957"/>
    <w:rPr>
      <w:b w:val="0"/>
      <w:bCs/>
    </w:rPr>
  </w:style>
  <w:style w:type="character" w:customStyle="1" w:styleId="PedmtkomenteChar">
    <w:name w:val="Předmět komentáře Char"/>
    <w:link w:val="Pedmtkomente"/>
    <w:semiHidden/>
    <w:locked/>
    <w:rsid w:val="00AF632D"/>
    <w:rPr>
      <w:rFonts w:ascii="Arial" w:hAnsi="Arial" w:cs="Times New Roman"/>
      <w:b/>
      <w:bCs/>
      <w:lang w:val="cs-CZ" w:eastAsia="cs-CZ"/>
    </w:rPr>
  </w:style>
  <w:style w:type="paragraph" w:styleId="Textpoznpodarou">
    <w:name w:val="footnote text"/>
    <w:basedOn w:val="Normln"/>
    <w:link w:val="TextpoznpodarouChar"/>
    <w:semiHidden/>
    <w:rsid w:val="006B5AF0"/>
    <w:pPr>
      <w:tabs>
        <w:tab w:val="num" w:pos="643"/>
      </w:tabs>
      <w:spacing w:before="120" w:after="0" w:line="264" w:lineRule="auto"/>
      <w:ind w:left="1442" w:hanging="360"/>
      <w:jc w:val="both"/>
    </w:pPr>
    <w:rPr>
      <w:rFonts w:cs="Arial"/>
      <w:sz w:val="18"/>
      <w:szCs w:val="18"/>
      <w:lang w:val="en-GB"/>
    </w:rPr>
  </w:style>
  <w:style w:type="character" w:customStyle="1" w:styleId="TextpoznpodarouChar">
    <w:name w:val="Text pozn. pod čarou Char"/>
    <w:link w:val="Textpoznpodarou"/>
    <w:semiHidden/>
    <w:locked/>
    <w:rsid w:val="007C37DE"/>
    <w:rPr>
      <w:rFonts w:ascii="Arial" w:hAnsi="Arial" w:cs="Arial"/>
      <w:sz w:val="18"/>
      <w:szCs w:val="18"/>
      <w:lang w:val="en-GB"/>
    </w:rPr>
  </w:style>
  <w:style w:type="paragraph" w:styleId="Rejstk3">
    <w:name w:val="index 3"/>
    <w:basedOn w:val="Normln"/>
    <w:next w:val="Normln"/>
    <w:semiHidden/>
    <w:rsid w:val="007C37DE"/>
    <w:pPr>
      <w:tabs>
        <w:tab w:val="num" w:pos="3402"/>
      </w:tabs>
      <w:spacing w:after="240"/>
      <w:ind w:left="3402" w:hanging="850"/>
      <w:jc w:val="both"/>
    </w:pPr>
    <w:rPr>
      <w:rFonts w:ascii="Garamond MT" w:hAnsi="Garamond MT"/>
      <w:szCs w:val="24"/>
      <w:lang w:val="en-GB" w:eastAsia="en-US"/>
    </w:rPr>
  </w:style>
  <w:style w:type="paragraph" w:customStyle="1" w:styleId="Revize1">
    <w:name w:val="Revize1"/>
    <w:hidden/>
    <w:semiHidden/>
    <w:rsid w:val="00411BAD"/>
    <w:rPr>
      <w:rFonts w:ascii="Arial" w:hAnsi="Arial"/>
    </w:rPr>
  </w:style>
  <w:style w:type="paragraph" w:styleId="Rejstk7">
    <w:name w:val="index 7"/>
    <w:basedOn w:val="Normln"/>
    <w:next w:val="Normln"/>
    <w:autoRedefine/>
    <w:semiHidden/>
    <w:rsid w:val="00211D10"/>
    <w:pPr>
      <w:ind w:left="1400" w:hanging="200"/>
    </w:pPr>
  </w:style>
  <w:style w:type="character" w:customStyle="1" w:styleId="CharChar6">
    <w:name w:val="Char Char6"/>
    <w:locked/>
    <w:rsid w:val="006B5AF0"/>
    <w:rPr>
      <w:rFonts w:ascii="Arial" w:hAnsi="Arial" w:cs="Arial"/>
      <w:b/>
      <w:bCs/>
      <w:caps/>
      <w:color w:val="000080"/>
      <w:kern w:val="32"/>
      <w:sz w:val="40"/>
      <w:szCs w:val="40"/>
      <w:lang w:val="cs-CZ" w:eastAsia="en-US" w:bidi="ar-SA"/>
    </w:rPr>
  </w:style>
  <w:style w:type="character" w:customStyle="1" w:styleId="CharChar5">
    <w:name w:val="Char Char5"/>
    <w:locked/>
    <w:rsid w:val="006B5AF0"/>
    <w:rPr>
      <w:rFonts w:ascii="Arial" w:hAnsi="Arial" w:cs="Times New Roman"/>
      <w:b/>
      <w:bCs/>
      <w:iCs/>
      <w:color w:val="000080"/>
      <w:sz w:val="24"/>
      <w:szCs w:val="24"/>
      <w:lang w:eastAsia="en-US" w:bidi="yi-Hebr"/>
    </w:rPr>
  </w:style>
  <w:style w:type="character" w:customStyle="1" w:styleId="CharChar3">
    <w:name w:val="Char Char3"/>
    <w:locked/>
    <w:rsid w:val="006B5AF0"/>
    <w:rPr>
      <w:rFonts w:ascii="Arial" w:hAnsi="Arial" w:cs="Times New Roman"/>
      <w:b/>
      <w:snapToGrid w:val="0"/>
      <w:color w:val="000000"/>
      <w:sz w:val="22"/>
      <w:lang w:val="cs-CZ" w:eastAsia="cs-CZ" w:bidi="ar-SA"/>
    </w:rPr>
  </w:style>
  <w:style w:type="character" w:customStyle="1" w:styleId="CharChar2">
    <w:name w:val="Char Char2"/>
    <w:semiHidden/>
    <w:rsid w:val="006B5AF0"/>
    <w:rPr>
      <w:rFonts w:ascii="Arial" w:hAnsi="Arial" w:cs="Times New Roman"/>
      <w:b/>
    </w:rPr>
  </w:style>
  <w:style w:type="character" w:customStyle="1" w:styleId="CharChar1">
    <w:name w:val="Char Char1"/>
    <w:locked/>
    <w:rsid w:val="006B5AF0"/>
    <w:rPr>
      <w:rFonts w:ascii="Arial" w:hAnsi="Arial" w:cs="Arial"/>
      <w:sz w:val="18"/>
      <w:szCs w:val="18"/>
      <w:lang w:val="en-GB" w:eastAsia="cs-CZ" w:bidi="ar-SA"/>
    </w:rPr>
  </w:style>
  <w:style w:type="paragraph" w:customStyle="1" w:styleId="Revize2">
    <w:name w:val="Revize2"/>
    <w:hidden/>
    <w:semiHidden/>
    <w:rsid w:val="00106C19"/>
    <w:rPr>
      <w:rFonts w:ascii="Arial" w:hAnsi="Arial"/>
    </w:rPr>
  </w:style>
  <w:style w:type="paragraph" w:customStyle="1" w:styleId="Revize3">
    <w:name w:val="Revize3"/>
    <w:hidden/>
    <w:semiHidden/>
    <w:rsid w:val="00F4281D"/>
    <w:rPr>
      <w:rFonts w:ascii="Arial" w:hAnsi="Arial"/>
    </w:rPr>
  </w:style>
  <w:style w:type="paragraph" w:styleId="Obsah1">
    <w:name w:val="toc 1"/>
    <w:basedOn w:val="Normln"/>
    <w:next w:val="Normln"/>
    <w:autoRedefine/>
    <w:uiPriority w:val="39"/>
    <w:locked/>
    <w:rsid w:val="00B47327"/>
    <w:pPr>
      <w:keepNext/>
      <w:tabs>
        <w:tab w:val="left" w:pos="480"/>
        <w:tab w:val="right" w:leader="dot" w:pos="10194"/>
      </w:tabs>
      <w:spacing w:before="120"/>
    </w:pPr>
    <w:rPr>
      <w:b/>
    </w:rPr>
  </w:style>
  <w:style w:type="paragraph" w:styleId="Obsah2">
    <w:name w:val="toc 2"/>
    <w:basedOn w:val="Normln"/>
    <w:next w:val="Normln"/>
    <w:autoRedefine/>
    <w:uiPriority w:val="39"/>
    <w:locked/>
    <w:rsid w:val="00CF4404"/>
    <w:pPr>
      <w:tabs>
        <w:tab w:val="left" w:pos="993"/>
        <w:tab w:val="right" w:leader="dot" w:pos="10194"/>
      </w:tabs>
      <w:spacing w:after="60"/>
      <w:ind w:left="221"/>
    </w:pPr>
    <w:rPr>
      <w:sz w:val="20"/>
    </w:rPr>
  </w:style>
  <w:style w:type="paragraph" w:styleId="Obsah3">
    <w:name w:val="toc 3"/>
    <w:basedOn w:val="Normln"/>
    <w:next w:val="Normln"/>
    <w:autoRedefine/>
    <w:uiPriority w:val="39"/>
    <w:locked/>
    <w:rsid w:val="008377D1"/>
    <w:pPr>
      <w:spacing w:after="0"/>
      <w:ind w:left="480"/>
    </w:pPr>
    <w:rPr>
      <w:rFonts w:ascii="Times New Roman" w:hAnsi="Times New Roman"/>
      <w:sz w:val="24"/>
      <w:szCs w:val="24"/>
    </w:rPr>
  </w:style>
  <w:style w:type="paragraph" w:styleId="Obsah4">
    <w:name w:val="toc 4"/>
    <w:basedOn w:val="Normln"/>
    <w:next w:val="Normln"/>
    <w:autoRedefine/>
    <w:uiPriority w:val="39"/>
    <w:locked/>
    <w:rsid w:val="008377D1"/>
    <w:pPr>
      <w:spacing w:after="0"/>
      <w:ind w:left="720"/>
    </w:pPr>
    <w:rPr>
      <w:rFonts w:ascii="Times New Roman" w:hAnsi="Times New Roman"/>
      <w:sz w:val="24"/>
      <w:szCs w:val="24"/>
    </w:rPr>
  </w:style>
  <w:style w:type="paragraph" w:styleId="Obsah5">
    <w:name w:val="toc 5"/>
    <w:basedOn w:val="Normln"/>
    <w:next w:val="Normln"/>
    <w:autoRedefine/>
    <w:uiPriority w:val="39"/>
    <w:locked/>
    <w:rsid w:val="008377D1"/>
    <w:pPr>
      <w:spacing w:after="0"/>
      <w:ind w:left="960"/>
    </w:pPr>
    <w:rPr>
      <w:rFonts w:ascii="Times New Roman" w:hAnsi="Times New Roman"/>
      <w:sz w:val="24"/>
      <w:szCs w:val="24"/>
    </w:rPr>
  </w:style>
  <w:style w:type="paragraph" w:styleId="Obsah6">
    <w:name w:val="toc 6"/>
    <w:basedOn w:val="Normln"/>
    <w:next w:val="Normln"/>
    <w:autoRedefine/>
    <w:uiPriority w:val="39"/>
    <w:locked/>
    <w:rsid w:val="008377D1"/>
    <w:pPr>
      <w:spacing w:after="0"/>
      <w:ind w:left="1200"/>
    </w:pPr>
    <w:rPr>
      <w:rFonts w:ascii="Times New Roman" w:hAnsi="Times New Roman"/>
      <w:sz w:val="24"/>
      <w:szCs w:val="24"/>
    </w:rPr>
  </w:style>
  <w:style w:type="paragraph" w:styleId="Obsah7">
    <w:name w:val="toc 7"/>
    <w:basedOn w:val="Normln"/>
    <w:next w:val="Normln"/>
    <w:autoRedefine/>
    <w:uiPriority w:val="39"/>
    <w:locked/>
    <w:rsid w:val="008377D1"/>
    <w:pPr>
      <w:spacing w:after="0"/>
      <w:ind w:left="1440"/>
    </w:pPr>
    <w:rPr>
      <w:rFonts w:ascii="Times New Roman" w:hAnsi="Times New Roman"/>
      <w:sz w:val="24"/>
      <w:szCs w:val="24"/>
    </w:rPr>
  </w:style>
  <w:style w:type="paragraph" w:styleId="Obsah8">
    <w:name w:val="toc 8"/>
    <w:basedOn w:val="Normln"/>
    <w:next w:val="Normln"/>
    <w:autoRedefine/>
    <w:uiPriority w:val="39"/>
    <w:locked/>
    <w:rsid w:val="008377D1"/>
    <w:pPr>
      <w:spacing w:after="0"/>
      <w:ind w:left="1680"/>
    </w:pPr>
    <w:rPr>
      <w:rFonts w:ascii="Times New Roman" w:hAnsi="Times New Roman"/>
      <w:sz w:val="24"/>
      <w:szCs w:val="24"/>
    </w:rPr>
  </w:style>
  <w:style w:type="paragraph" w:styleId="Obsah9">
    <w:name w:val="toc 9"/>
    <w:basedOn w:val="Normln"/>
    <w:next w:val="Normln"/>
    <w:autoRedefine/>
    <w:uiPriority w:val="39"/>
    <w:locked/>
    <w:rsid w:val="008377D1"/>
    <w:pPr>
      <w:spacing w:after="0"/>
      <w:ind w:left="1920"/>
    </w:pPr>
    <w:rPr>
      <w:rFonts w:ascii="Times New Roman" w:hAnsi="Times New Roman"/>
      <w:sz w:val="24"/>
      <w:szCs w:val="24"/>
    </w:rPr>
  </w:style>
  <w:style w:type="character" w:styleId="Hypertextovodkaz">
    <w:name w:val="Hyperlink"/>
    <w:uiPriority w:val="99"/>
    <w:locked/>
    <w:rsid w:val="008377D1"/>
    <w:rPr>
      <w:color w:val="0000FF"/>
      <w:u w:val="single"/>
    </w:rPr>
  </w:style>
  <w:style w:type="paragraph" w:styleId="Zhlav">
    <w:name w:val="header"/>
    <w:basedOn w:val="Normln"/>
    <w:locked/>
    <w:rsid w:val="008563FC"/>
    <w:pPr>
      <w:tabs>
        <w:tab w:val="center" w:pos="4536"/>
        <w:tab w:val="right" w:pos="9072"/>
      </w:tabs>
    </w:pPr>
  </w:style>
  <w:style w:type="paragraph" w:customStyle="1" w:styleId="Preambule">
    <w:name w:val="Preambule"/>
    <w:basedOn w:val="Normln"/>
    <w:rsid w:val="00B87B69"/>
    <w:pPr>
      <w:numPr>
        <w:numId w:val="3"/>
      </w:numPr>
    </w:pPr>
    <w:rPr>
      <w:rFonts w:cs="Arial"/>
      <w:bCs/>
      <w:iCs/>
      <w:color w:val="000000"/>
      <w:kern w:val="32"/>
      <w:lang w:eastAsia="en-US"/>
    </w:rPr>
  </w:style>
  <w:style w:type="paragraph" w:styleId="Zkladntext">
    <w:name w:val="Body Text"/>
    <w:basedOn w:val="Normln"/>
    <w:locked/>
    <w:rsid w:val="000D2992"/>
  </w:style>
  <w:style w:type="table" w:styleId="Mkatabulky">
    <w:name w:val="Table Grid"/>
    <w:basedOn w:val="Normlntabulka"/>
    <w:locked/>
    <w:rsid w:val="00B87B69"/>
    <w:pPr>
      <w:spacing w:after="12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ozloendokumentu">
    <w:name w:val="Document Map"/>
    <w:basedOn w:val="Normln"/>
    <w:semiHidden/>
    <w:locked/>
    <w:rsid w:val="00415B94"/>
    <w:pPr>
      <w:shd w:val="clear" w:color="auto" w:fill="000080"/>
    </w:pPr>
    <w:rPr>
      <w:rFonts w:ascii="Tahoma" w:hAnsi="Tahoma" w:cs="Tahoma"/>
      <w:sz w:val="20"/>
    </w:rPr>
  </w:style>
  <w:style w:type="paragraph" w:styleId="Odstavecseseznamem">
    <w:name w:val="List Paragraph"/>
    <w:basedOn w:val="Normln"/>
    <w:uiPriority w:val="34"/>
    <w:qFormat/>
    <w:rsid w:val="00D90942"/>
    <w:pPr>
      <w:spacing w:after="200" w:line="276" w:lineRule="auto"/>
      <w:ind w:left="720"/>
      <w:contextualSpacing/>
    </w:pPr>
    <w:rPr>
      <w:rFonts w:ascii="Calibri" w:eastAsia="Calibri" w:hAnsi="Calibri"/>
      <w:szCs w:val="22"/>
      <w:lang w:eastAsia="en-US"/>
    </w:rPr>
  </w:style>
  <w:style w:type="paragraph" w:styleId="Revize">
    <w:name w:val="Revision"/>
    <w:hidden/>
    <w:uiPriority w:val="99"/>
    <w:semiHidden/>
    <w:rsid w:val="00CA46FD"/>
    <w:rPr>
      <w:rFonts w:ascii="Arial" w:hAnsi="Arial"/>
      <w:sz w:val="22"/>
    </w:rPr>
  </w:style>
  <w:style w:type="character" w:customStyle="1" w:styleId="Nevyeenzmnka1">
    <w:name w:val="Nevyřešená zmínka1"/>
    <w:uiPriority w:val="99"/>
    <w:semiHidden/>
    <w:unhideWhenUsed/>
    <w:rsid w:val="00237C4C"/>
    <w:rPr>
      <w:color w:val="808080"/>
      <w:shd w:val="clear" w:color="auto" w:fill="E6E6E6"/>
    </w:rPr>
  </w:style>
  <w:style w:type="character" w:customStyle="1" w:styleId="preformatted">
    <w:name w:val="preformatted"/>
    <w:basedOn w:val="Standardnpsmoodstavce"/>
    <w:rsid w:val="003710F1"/>
  </w:style>
  <w:style w:type="paragraph" w:customStyle="1" w:styleId="Plohaseznam">
    <w:name w:val="Příloha seznam"/>
    <w:basedOn w:val="Nadpis2"/>
    <w:rsid w:val="006B1776"/>
    <w:pPr>
      <w:numPr>
        <w:ilvl w:val="0"/>
        <w:numId w:val="0"/>
      </w:numPr>
      <w:tabs>
        <w:tab w:val="left" w:pos="1418"/>
      </w:tabs>
      <w:ind w:left="1418" w:hanging="1418"/>
    </w:pPr>
    <w:rPr>
      <w:rFonts w:cs="Times New Roman"/>
      <w:lang w:val="x-none"/>
    </w:rPr>
  </w:style>
  <w:style w:type="character" w:styleId="Nevyeenzmnka">
    <w:name w:val="Unresolved Mention"/>
    <w:basedOn w:val="Standardnpsmoodstavce"/>
    <w:uiPriority w:val="99"/>
    <w:semiHidden/>
    <w:unhideWhenUsed/>
    <w:rsid w:val="00E0018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5">
      <w:marLeft w:val="0"/>
      <w:marRight w:val="0"/>
      <w:marTop w:val="0"/>
      <w:marBottom w:val="0"/>
      <w:divBdr>
        <w:top w:val="none" w:sz="0" w:space="0" w:color="auto"/>
        <w:left w:val="none" w:sz="0" w:space="0" w:color="auto"/>
        <w:bottom w:val="none" w:sz="0" w:space="0" w:color="auto"/>
        <w:right w:val="none" w:sz="0" w:space="0" w:color="auto"/>
      </w:divBdr>
    </w:div>
    <w:div w:id="6">
      <w:marLeft w:val="0"/>
      <w:marRight w:val="0"/>
      <w:marTop w:val="0"/>
      <w:marBottom w:val="0"/>
      <w:divBdr>
        <w:top w:val="none" w:sz="0" w:space="0" w:color="auto"/>
        <w:left w:val="none" w:sz="0" w:space="0" w:color="auto"/>
        <w:bottom w:val="none" w:sz="0" w:space="0" w:color="auto"/>
        <w:right w:val="none" w:sz="0" w:space="0" w:color="auto"/>
      </w:divBdr>
    </w:div>
    <w:div w:id="7">
      <w:marLeft w:val="0"/>
      <w:marRight w:val="0"/>
      <w:marTop w:val="0"/>
      <w:marBottom w:val="0"/>
      <w:divBdr>
        <w:top w:val="none" w:sz="0" w:space="0" w:color="auto"/>
        <w:left w:val="none" w:sz="0" w:space="0" w:color="auto"/>
        <w:bottom w:val="none" w:sz="0" w:space="0" w:color="auto"/>
        <w:right w:val="none" w:sz="0" w:space="0" w:color="auto"/>
      </w:divBdr>
    </w:div>
    <w:div w:id="8">
      <w:marLeft w:val="0"/>
      <w:marRight w:val="0"/>
      <w:marTop w:val="0"/>
      <w:marBottom w:val="0"/>
      <w:divBdr>
        <w:top w:val="none" w:sz="0" w:space="0" w:color="auto"/>
        <w:left w:val="none" w:sz="0" w:space="0" w:color="auto"/>
        <w:bottom w:val="none" w:sz="0" w:space="0" w:color="auto"/>
        <w:right w:val="none" w:sz="0" w:space="0" w:color="auto"/>
      </w:divBdr>
    </w:div>
    <w:div w:id="9">
      <w:marLeft w:val="0"/>
      <w:marRight w:val="0"/>
      <w:marTop w:val="0"/>
      <w:marBottom w:val="0"/>
      <w:divBdr>
        <w:top w:val="none" w:sz="0" w:space="0" w:color="auto"/>
        <w:left w:val="none" w:sz="0" w:space="0" w:color="auto"/>
        <w:bottom w:val="none" w:sz="0" w:space="0" w:color="auto"/>
        <w:right w:val="none" w:sz="0" w:space="0" w:color="auto"/>
      </w:divBdr>
    </w:div>
    <w:div w:id="10">
      <w:marLeft w:val="0"/>
      <w:marRight w:val="0"/>
      <w:marTop w:val="0"/>
      <w:marBottom w:val="0"/>
      <w:divBdr>
        <w:top w:val="none" w:sz="0" w:space="0" w:color="auto"/>
        <w:left w:val="none" w:sz="0" w:space="0" w:color="auto"/>
        <w:bottom w:val="none" w:sz="0" w:space="0" w:color="auto"/>
        <w:right w:val="none" w:sz="0" w:space="0" w:color="auto"/>
      </w:divBdr>
    </w:div>
    <w:div w:id="11">
      <w:marLeft w:val="0"/>
      <w:marRight w:val="0"/>
      <w:marTop w:val="0"/>
      <w:marBottom w:val="0"/>
      <w:divBdr>
        <w:top w:val="none" w:sz="0" w:space="0" w:color="auto"/>
        <w:left w:val="none" w:sz="0" w:space="0" w:color="auto"/>
        <w:bottom w:val="none" w:sz="0" w:space="0" w:color="auto"/>
        <w:right w:val="none" w:sz="0" w:space="0" w:color="auto"/>
      </w:divBdr>
    </w:div>
    <w:div w:id="12">
      <w:marLeft w:val="0"/>
      <w:marRight w:val="0"/>
      <w:marTop w:val="0"/>
      <w:marBottom w:val="0"/>
      <w:divBdr>
        <w:top w:val="none" w:sz="0" w:space="0" w:color="auto"/>
        <w:left w:val="none" w:sz="0" w:space="0" w:color="auto"/>
        <w:bottom w:val="none" w:sz="0" w:space="0" w:color="auto"/>
        <w:right w:val="none" w:sz="0" w:space="0" w:color="auto"/>
      </w:divBdr>
    </w:div>
    <w:div w:id="13">
      <w:marLeft w:val="0"/>
      <w:marRight w:val="0"/>
      <w:marTop w:val="0"/>
      <w:marBottom w:val="0"/>
      <w:divBdr>
        <w:top w:val="none" w:sz="0" w:space="0" w:color="auto"/>
        <w:left w:val="none" w:sz="0" w:space="0" w:color="auto"/>
        <w:bottom w:val="none" w:sz="0" w:space="0" w:color="auto"/>
        <w:right w:val="none" w:sz="0" w:space="0" w:color="auto"/>
      </w:divBdr>
    </w:div>
    <w:div w:id="14">
      <w:marLeft w:val="0"/>
      <w:marRight w:val="0"/>
      <w:marTop w:val="0"/>
      <w:marBottom w:val="0"/>
      <w:divBdr>
        <w:top w:val="none" w:sz="0" w:space="0" w:color="auto"/>
        <w:left w:val="none" w:sz="0" w:space="0" w:color="auto"/>
        <w:bottom w:val="none" w:sz="0" w:space="0" w:color="auto"/>
        <w:right w:val="none" w:sz="0" w:space="0" w:color="auto"/>
      </w:divBdr>
    </w:div>
    <w:div w:id="15">
      <w:marLeft w:val="0"/>
      <w:marRight w:val="0"/>
      <w:marTop w:val="0"/>
      <w:marBottom w:val="0"/>
      <w:divBdr>
        <w:top w:val="none" w:sz="0" w:space="0" w:color="auto"/>
        <w:left w:val="none" w:sz="0" w:space="0" w:color="auto"/>
        <w:bottom w:val="none" w:sz="0" w:space="0" w:color="auto"/>
        <w:right w:val="none" w:sz="0" w:space="0" w:color="auto"/>
      </w:divBdr>
    </w:div>
    <w:div w:id="16">
      <w:marLeft w:val="0"/>
      <w:marRight w:val="0"/>
      <w:marTop w:val="0"/>
      <w:marBottom w:val="0"/>
      <w:divBdr>
        <w:top w:val="none" w:sz="0" w:space="0" w:color="auto"/>
        <w:left w:val="none" w:sz="0" w:space="0" w:color="auto"/>
        <w:bottom w:val="none" w:sz="0" w:space="0" w:color="auto"/>
        <w:right w:val="none" w:sz="0" w:space="0" w:color="auto"/>
      </w:divBdr>
    </w:div>
    <w:div w:id="17">
      <w:marLeft w:val="0"/>
      <w:marRight w:val="0"/>
      <w:marTop w:val="0"/>
      <w:marBottom w:val="0"/>
      <w:divBdr>
        <w:top w:val="none" w:sz="0" w:space="0" w:color="auto"/>
        <w:left w:val="none" w:sz="0" w:space="0" w:color="auto"/>
        <w:bottom w:val="none" w:sz="0" w:space="0" w:color="auto"/>
        <w:right w:val="none" w:sz="0" w:space="0" w:color="auto"/>
      </w:divBdr>
    </w:div>
    <w:div w:id="18">
      <w:marLeft w:val="0"/>
      <w:marRight w:val="0"/>
      <w:marTop w:val="0"/>
      <w:marBottom w:val="0"/>
      <w:divBdr>
        <w:top w:val="none" w:sz="0" w:space="0" w:color="auto"/>
        <w:left w:val="none" w:sz="0" w:space="0" w:color="auto"/>
        <w:bottom w:val="none" w:sz="0" w:space="0" w:color="auto"/>
        <w:right w:val="none" w:sz="0" w:space="0" w:color="auto"/>
      </w:divBdr>
    </w:div>
    <w:div w:id="19">
      <w:marLeft w:val="0"/>
      <w:marRight w:val="0"/>
      <w:marTop w:val="0"/>
      <w:marBottom w:val="0"/>
      <w:divBdr>
        <w:top w:val="none" w:sz="0" w:space="0" w:color="auto"/>
        <w:left w:val="none" w:sz="0" w:space="0" w:color="auto"/>
        <w:bottom w:val="none" w:sz="0" w:space="0" w:color="auto"/>
        <w:right w:val="none" w:sz="0" w:space="0" w:color="auto"/>
      </w:divBdr>
    </w:div>
    <w:div w:id="20">
      <w:marLeft w:val="0"/>
      <w:marRight w:val="0"/>
      <w:marTop w:val="0"/>
      <w:marBottom w:val="0"/>
      <w:divBdr>
        <w:top w:val="none" w:sz="0" w:space="0" w:color="auto"/>
        <w:left w:val="none" w:sz="0" w:space="0" w:color="auto"/>
        <w:bottom w:val="none" w:sz="0" w:space="0" w:color="auto"/>
        <w:right w:val="none" w:sz="0" w:space="0" w:color="auto"/>
      </w:divBdr>
    </w:div>
    <w:div w:id="21">
      <w:marLeft w:val="0"/>
      <w:marRight w:val="0"/>
      <w:marTop w:val="0"/>
      <w:marBottom w:val="0"/>
      <w:divBdr>
        <w:top w:val="none" w:sz="0" w:space="0" w:color="auto"/>
        <w:left w:val="none" w:sz="0" w:space="0" w:color="auto"/>
        <w:bottom w:val="none" w:sz="0" w:space="0" w:color="auto"/>
        <w:right w:val="none" w:sz="0" w:space="0" w:color="auto"/>
      </w:divBdr>
    </w:div>
    <w:div w:id="22">
      <w:marLeft w:val="0"/>
      <w:marRight w:val="0"/>
      <w:marTop w:val="0"/>
      <w:marBottom w:val="0"/>
      <w:divBdr>
        <w:top w:val="none" w:sz="0" w:space="0" w:color="auto"/>
        <w:left w:val="none" w:sz="0" w:space="0" w:color="auto"/>
        <w:bottom w:val="none" w:sz="0" w:space="0" w:color="auto"/>
        <w:right w:val="none" w:sz="0" w:space="0" w:color="auto"/>
      </w:divBdr>
    </w:div>
    <w:div w:id="23">
      <w:marLeft w:val="0"/>
      <w:marRight w:val="0"/>
      <w:marTop w:val="0"/>
      <w:marBottom w:val="0"/>
      <w:divBdr>
        <w:top w:val="none" w:sz="0" w:space="0" w:color="auto"/>
        <w:left w:val="none" w:sz="0" w:space="0" w:color="auto"/>
        <w:bottom w:val="none" w:sz="0" w:space="0" w:color="auto"/>
        <w:right w:val="none" w:sz="0" w:space="0" w:color="auto"/>
      </w:divBdr>
    </w:div>
    <w:div w:id="24">
      <w:marLeft w:val="0"/>
      <w:marRight w:val="0"/>
      <w:marTop w:val="0"/>
      <w:marBottom w:val="0"/>
      <w:divBdr>
        <w:top w:val="none" w:sz="0" w:space="0" w:color="auto"/>
        <w:left w:val="none" w:sz="0" w:space="0" w:color="auto"/>
        <w:bottom w:val="none" w:sz="0" w:space="0" w:color="auto"/>
        <w:right w:val="none" w:sz="0" w:space="0" w:color="auto"/>
      </w:divBdr>
    </w:div>
    <w:div w:id="25">
      <w:marLeft w:val="0"/>
      <w:marRight w:val="0"/>
      <w:marTop w:val="0"/>
      <w:marBottom w:val="0"/>
      <w:divBdr>
        <w:top w:val="none" w:sz="0" w:space="0" w:color="auto"/>
        <w:left w:val="none" w:sz="0" w:space="0" w:color="auto"/>
        <w:bottom w:val="none" w:sz="0" w:space="0" w:color="auto"/>
        <w:right w:val="none" w:sz="0" w:space="0" w:color="auto"/>
      </w:divBdr>
    </w:div>
    <w:div w:id="26">
      <w:marLeft w:val="0"/>
      <w:marRight w:val="0"/>
      <w:marTop w:val="0"/>
      <w:marBottom w:val="0"/>
      <w:divBdr>
        <w:top w:val="none" w:sz="0" w:space="0" w:color="auto"/>
        <w:left w:val="none" w:sz="0" w:space="0" w:color="auto"/>
        <w:bottom w:val="none" w:sz="0" w:space="0" w:color="auto"/>
        <w:right w:val="none" w:sz="0" w:space="0" w:color="auto"/>
      </w:divBdr>
    </w:div>
    <w:div w:id="27">
      <w:marLeft w:val="0"/>
      <w:marRight w:val="0"/>
      <w:marTop w:val="0"/>
      <w:marBottom w:val="0"/>
      <w:divBdr>
        <w:top w:val="none" w:sz="0" w:space="0" w:color="auto"/>
        <w:left w:val="none" w:sz="0" w:space="0" w:color="auto"/>
        <w:bottom w:val="none" w:sz="0" w:space="0" w:color="auto"/>
        <w:right w:val="none" w:sz="0" w:space="0" w:color="auto"/>
      </w:divBdr>
    </w:div>
    <w:div w:id="28">
      <w:marLeft w:val="0"/>
      <w:marRight w:val="0"/>
      <w:marTop w:val="0"/>
      <w:marBottom w:val="0"/>
      <w:divBdr>
        <w:top w:val="none" w:sz="0" w:space="0" w:color="auto"/>
        <w:left w:val="none" w:sz="0" w:space="0" w:color="auto"/>
        <w:bottom w:val="none" w:sz="0" w:space="0" w:color="auto"/>
        <w:right w:val="none" w:sz="0" w:space="0" w:color="auto"/>
      </w:divBdr>
    </w:div>
    <w:div w:id="29">
      <w:marLeft w:val="0"/>
      <w:marRight w:val="0"/>
      <w:marTop w:val="0"/>
      <w:marBottom w:val="0"/>
      <w:divBdr>
        <w:top w:val="none" w:sz="0" w:space="0" w:color="auto"/>
        <w:left w:val="none" w:sz="0" w:space="0" w:color="auto"/>
        <w:bottom w:val="none" w:sz="0" w:space="0" w:color="auto"/>
        <w:right w:val="none" w:sz="0" w:space="0" w:color="auto"/>
      </w:divBdr>
    </w:div>
    <w:div w:id="30">
      <w:marLeft w:val="0"/>
      <w:marRight w:val="0"/>
      <w:marTop w:val="0"/>
      <w:marBottom w:val="0"/>
      <w:divBdr>
        <w:top w:val="none" w:sz="0" w:space="0" w:color="auto"/>
        <w:left w:val="none" w:sz="0" w:space="0" w:color="auto"/>
        <w:bottom w:val="none" w:sz="0" w:space="0" w:color="auto"/>
        <w:right w:val="none" w:sz="0" w:space="0" w:color="auto"/>
      </w:divBdr>
    </w:div>
    <w:div w:id="31">
      <w:marLeft w:val="0"/>
      <w:marRight w:val="0"/>
      <w:marTop w:val="0"/>
      <w:marBottom w:val="0"/>
      <w:divBdr>
        <w:top w:val="none" w:sz="0" w:space="0" w:color="auto"/>
        <w:left w:val="none" w:sz="0" w:space="0" w:color="auto"/>
        <w:bottom w:val="none" w:sz="0" w:space="0" w:color="auto"/>
        <w:right w:val="none" w:sz="0" w:space="0" w:color="auto"/>
      </w:divBdr>
    </w:div>
    <w:div w:id="32">
      <w:marLeft w:val="0"/>
      <w:marRight w:val="0"/>
      <w:marTop w:val="0"/>
      <w:marBottom w:val="0"/>
      <w:divBdr>
        <w:top w:val="none" w:sz="0" w:space="0" w:color="auto"/>
        <w:left w:val="none" w:sz="0" w:space="0" w:color="auto"/>
        <w:bottom w:val="none" w:sz="0" w:space="0" w:color="auto"/>
        <w:right w:val="none" w:sz="0" w:space="0" w:color="auto"/>
      </w:divBdr>
    </w:div>
    <w:div w:id="33">
      <w:marLeft w:val="0"/>
      <w:marRight w:val="0"/>
      <w:marTop w:val="0"/>
      <w:marBottom w:val="0"/>
      <w:divBdr>
        <w:top w:val="none" w:sz="0" w:space="0" w:color="auto"/>
        <w:left w:val="none" w:sz="0" w:space="0" w:color="auto"/>
        <w:bottom w:val="none" w:sz="0" w:space="0" w:color="auto"/>
        <w:right w:val="none" w:sz="0" w:space="0" w:color="auto"/>
      </w:divBdr>
    </w:div>
    <w:div w:id="1675231260">
      <w:bodyDiv w:val="1"/>
      <w:marLeft w:val="0"/>
      <w:marRight w:val="0"/>
      <w:marTop w:val="0"/>
      <w:marBottom w:val="0"/>
      <w:divBdr>
        <w:top w:val="none" w:sz="0" w:space="0" w:color="auto"/>
        <w:left w:val="none" w:sz="0" w:space="0" w:color="auto"/>
        <w:bottom w:val="none" w:sz="0" w:space="0" w:color="auto"/>
        <w:right w:val="none" w:sz="0" w:space="0" w:color="auto"/>
      </w:divBdr>
    </w:div>
    <w:div w:id="21273890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microsoft.com/office/2011/relationships/commentsExtended" Target="commentsExtended.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comments" Target="comments.xm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webSettings" Target="webSettings.xml"/><Relationship Id="rId9" Type="http://schemas.microsoft.com/office/2016/09/relationships/commentsIds" Target="commentsIds.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ber49875\Application%20Data\Microsoft\Templates\MMD_zprava.dot"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MMD_zprava.dot</Template>
  <TotalTime>0</TotalTime>
  <Pages>33</Pages>
  <Words>12351</Words>
  <Characters>72876</Characters>
  <Application>Microsoft Office Word</Application>
  <DocSecurity>0</DocSecurity>
  <Lines>607</Lines>
  <Paragraphs>170</Paragraphs>
  <ScaleCrop>false</ScaleCrop>
  <HeadingPairs>
    <vt:vector size="2" baseType="variant">
      <vt:variant>
        <vt:lpstr>Název</vt:lpstr>
      </vt:variant>
      <vt:variant>
        <vt:i4>1</vt:i4>
      </vt:variant>
    </vt:vector>
  </HeadingPairs>
  <TitlesOfParts>
    <vt:vector size="1" baseType="lpstr">
      <vt:lpstr>VSU verze z 5.11.2010</vt:lpstr>
    </vt:vector>
  </TitlesOfParts>
  <LinksUpToDate>false</LinksUpToDate>
  <CharactersWithSpaces>85057</CharactersWithSpaces>
  <SharedDoc>false</SharedDoc>
  <HLinks>
    <vt:vector size="654" baseType="variant">
      <vt:variant>
        <vt:i4>1310774</vt:i4>
      </vt:variant>
      <vt:variant>
        <vt:i4>650</vt:i4>
      </vt:variant>
      <vt:variant>
        <vt:i4>0</vt:i4>
      </vt:variant>
      <vt:variant>
        <vt:i4>5</vt:i4>
      </vt:variant>
      <vt:variant>
        <vt:lpwstr/>
      </vt:variant>
      <vt:variant>
        <vt:lpwstr>_Toc417647137</vt:lpwstr>
      </vt:variant>
      <vt:variant>
        <vt:i4>1310774</vt:i4>
      </vt:variant>
      <vt:variant>
        <vt:i4>644</vt:i4>
      </vt:variant>
      <vt:variant>
        <vt:i4>0</vt:i4>
      </vt:variant>
      <vt:variant>
        <vt:i4>5</vt:i4>
      </vt:variant>
      <vt:variant>
        <vt:lpwstr/>
      </vt:variant>
      <vt:variant>
        <vt:lpwstr>_Toc417647136</vt:lpwstr>
      </vt:variant>
      <vt:variant>
        <vt:i4>1310774</vt:i4>
      </vt:variant>
      <vt:variant>
        <vt:i4>638</vt:i4>
      </vt:variant>
      <vt:variant>
        <vt:i4>0</vt:i4>
      </vt:variant>
      <vt:variant>
        <vt:i4>5</vt:i4>
      </vt:variant>
      <vt:variant>
        <vt:lpwstr/>
      </vt:variant>
      <vt:variant>
        <vt:lpwstr>_Toc417647135</vt:lpwstr>
      </vt:variant>
      <vt:variant>
        <vt:i4>1310774</vt:i4>
      </vt:variant>
      <vt:variant>
        <vt:i4>632</vt:i4>
      </vt:variant>
      <vt:variant>
        <vt:i4>0</vt:i4>
      </vt:variant>
      <vt:variant>
        <vt:i4>5</vt:i4>
      </vt:variant>
      <vt:variant>
        <vt:lpwstr/>
      </vt:variant>
      <vt:variant>
        <vt:lpwstr>_Toc417647134</vt:lpwstr>
      </vt:variant>
      <vt:variant>
        <vt:i4>1310774</vt:i4>
      </vt:variant>
      <vt:variant>
        <vt:i4>626</vt:i4>
      </vt:variant>
      <vt:variant>
        <vt:i4>0</vt:i4>
      </vt:variant>
      <vt:variant>
        <vt:i4>5</vt:i4>
      </vt:variant>
      <vt:variant>
        <vt:lpwstr/>
      </vt:variant>
      <vt:variant>
        <vt:lpwstr>_Toc417647133</vt:lpwstr>
      </vt:variant>
      <vt:variant>
        <vt:i4>1310774</vt:i4>
      </vt:variant>
      <vt:variant>
        <vt:i4>620</vt:i4>
      </vt:variant>
      <vt:variant>
        <vt:i4>0</vt:i4>
      </vt:variant>
      <vt:variant>
        <vt:i4>5</vt:i4>
      </vt:variant>
      <vt:variant>
        <vt:lpwstr/>
      </vt:variant>
      <vt:variant>
        <vt:lpwstr>_Toc417647132</vt:lpwstr>
      </vt:variant>
      <vt:variant>
        <vt:i4>1310774</vt:i4>
      </vt:variant>
      <vt:variant>
        <vt:i4>614</vt:i4>
      </vt:variant>
      <vt:variant>
        <vt:i4>0</vt:i4>
      </vt:variant>
      <vt:variant>
        <vt:i4>5</vt:i4>
      </vt:variant>
      <vt:variant>
        <vt:lpwstr/>
      </vt:variant>
      <vt:variant>
        <vt:lpwstr>_Toc417647131</vt:lpwstr>
      </vt:variant>
      <vt:variant>
        <vt:i4>1310774</vt:i4>
      </vt:variant>
      <vt:variant>
        <vt:i4>608</vt:i4>
      </vt:variant>
      <vt:variant>
        <vt:i4>0</vt:i4>
      </vt:variant>
      <vt:variant>
        <vt:i4>5</vt:i4>
      </vt:variant>
      <vt:variant>
        <vt:lpwstr/>
      </vt:variant>
      <vt:variant>
        <vt:lpwstr>_Toc417647130</vt:lpwstr>
      </vt:variant>
      <vt:variant>
        <vt:i4>1376310</vt:i4>
      </vt:variant>
      <vt:variant>
        <vt:i4>602</vt:i4>
      </vt:variant>
      <vt:variant>
        <vt:i4>0</vt:i4>
      </vt:variant>
      <vt:variant>
        <vt:i4>5</vt:i4>
      </vt:variant>
      <vt:variant>
        <vt:lpwstr/>
      </vt:variant>
      <vt:variant>
        <vt:lpwstr>_Toc417647129</vt:lpwstr>
      </vt:variant>
      <vt:variant>
        <vt:i4>1376310</vt:i4>
      </vt:variant>
      <vt:variant>
        <vt:i4>596</vt:i4>
      </vt:variant>
      <vt:variant>
        <vt:i4>0</vt:i4>
      </vt:variant>
      <vt:variant>
        <vt:i4>5</vt:i4>
      </vt:variant>
      <vt:variant>
        <vt:lpwstr/>
      </vt:variant>
      <vt:variant>
        <vt:lpwstr>_Toc417647128</vt:lpwstr>
      </vt:variant>
      <vt:variant>
        <vt:i4>1376310</vt:i4>
      </vt:variant>
      <vt:variant>
        <vt:i4>590</vt:i4>
      </vt:variant>
      <vt:variant>
        <vt:i4>0</vt:i4>
      </vt:variant>
      <vt:variant>
        <vt:i4>5</vt:i4>
      </vt:variant>
      <vt:variant>
        <vt:lpwstr/>
      </vt:variant>
      <vt:variant>
        <vt:lpwstr>_Toc417647127</vt:lpwstr>
      </vt:variant>
      <vt:variant>
        <vt:i4>1376310</vt:i4>
      </vt:variant>
      <vt:variant>
        <vt:i4>584</vt:i4>
      </vt:variant>
      <vt:variant>
        <vt:i4>0</vt:i4>
      </vt:variant>
      <vt:variant>
        <vt:i4>5</vt:i4>
      </vt:variant>
      <vt:variant>
        <vt:lpwstr/>
      </vt:variant>
      <vt:variant>
        <vt:lpwstr>_Toc417647126</vt:lpwstr>
      </vt:variant>
      <vt:variant>
        <vt:i4>1376310</vt:i4>
      </vt:variant>
      <vt:variant>
        <vt:i4>578</vt:i4>
      </vt:variant>
      <vt:variant>
        <vt:i4>0</vt:i4>
      </vt:variant>
      <vt:variant>
        <vt:i4>5</vt:i4>
      </vt:variant>
      <vt:variant>
        <vt:lpwstr/>
      </vt:variant>
      <vt:variant>
        <vt:lpwstr>_Toc417647125</vt:lpwstr>
      </vt:variant>
      <vt:variant>
        <vt:i4>1376310</vt:i4>
      </vt:variant>
      <vt:variant>
        <vt:i4>572</vt:i4>
      </vt:variant>
      <vt:variant>
        <vt:i4>0</vt:i4>
      </vt:variant>
      <vt:variant>
        <vt:i4>5</vt:i4>
      </vt:variant>
      <vt:variant>
        <vt:lpwstr/>
      </vt:variant>
      <vt:variant>
        <vt:lpwstr>_Toc417647124</vt:lpwstr>
      </vt:variant>
      <vt:variant>
        <vt:i4>1376310</vt:i4>
      </vt:variant>
      <vt:variant>
        <vt:i4>566</vt:i4>
      </vt:variant>
      <vt:variant>
        <vt:i4>0</vt:i4>
      </vt:variant>
      <vt:variant>
        <vt:i4>5</vt:i4>
      </vt:variant>
      <vt:variant>
        <vt:lpwstr/>
      </vt:variant>
      <vt:variant>
        <vt:lpwstr>_Toc417647123</vt:lpwstr>
      </vt:variant>
      <vt:variant>
        <vt:i4>1376310</vt:i4>
      </vt:variant>
      <vt:variant>
        <vt:i4>560</vt:i4>
      </vt:variant>
      <vt:variant>
        <vt:i4>0</vt:i4>
      </vt:variant>
      <vt:variant>
        <vt:i4>5</vt:i4>
      </vt:variant>
      <vt:variant>
        <vt:lpwstr/>
      </vt:variant>
      <vt:variant>
        <vt:lpwstr>_Toc417647122</vt:lpwstr>
      </vt:variant>
      <vt:variant>
        <vt:i4>1376310</vt:i4>
      </vt:variant>
      <vt:variant>
        <vt:i4>554</vt:i4>
      </vt:variant>
      <vt:variant>
        <vt:i4>0</vt:i4>
      </vt:variant>
      <vt:variant>
        <vt:i4>5</vt:i4>
      </vt:variant>
      <vt:variant>
        <vt:lpwstr/>
      </vt:variant>
      <vt:variant>
        <vt:lpwstr>_Toc417647121</vt:lpwstr>
      </vt:variant>
      <vt:variant>
        <vt:i4>1376310</vt:i4>
      </vt:variant>
      <vt:variant>
        <vt:i4>548</vt:i4>
      </vt:variant>
      <vt:variant>
        <vt:i4>0</vt:i4>
      </vt:variant>
      <vt:variant>
        <vt:i4>5</vt:i4>
      </vt:variant>
      <vt:variant>
        <vt:lpwstr/>
      </vt:variant>
      <vt:variant>
        <vt:lpwstr>_Toc417647120</vt:lpwstr>
      </vt:variant>
      <vt:variant>
        <vt:i4>1441846</vt:i4>
      </vt:variant>
      <vt:variant>
        <vt:i4>542</vt:i4>
      </vt:variant>
      <vt:variant>
        <vt:i4>0</vt:i4>
      </vt:variant>
      <vt:variant>
        <vt:i4>5</vt:i4>
      </vt:variant>
      <vt:variant>
        <vt:lpwstr/>
      </vt:variant>
      <vt:variant>
        <vt:lpwstr>_Toc417647119</vt:lpwstr>
      </vt:variant>
      <vt:variant>
        <vt:i4>1441846</vt:i4>
      </vt:variant>
      <vt:variant>
        <vt:i4>536</vt:i4>
      </vt:variant>
      <vt:variant>
        <vt:i4>0</vt:i4>
      </vt:variant>
      <vt:variant>
        <vt:i4>5</vt:i4>
      </vt:variant>
      <vt:variant>
        <vt:lpwstr/>
      </vt:variant>
      <vt:variant>
        <vt:lpwstr>_Toc417647118</vt:lpwstr>
      </vt:variant>
      <vt:variant>
        <vt:i4>1441846</vt:i4>
      </vt:variant>
      <vt:variant>
        <vt:i4>530</vt:i4>
      </vt:variant>
      <vt:variant>
        <vt:i4>0</vt:i4>
      </vt:variant>
      <vt:variant>
        <vt:i4>5</vt:i4>
      </vt:variant>
      <vt:variant>
        <vt:lpwstr/>
      </vt:variant>
      <vt:variant>
        <vt:lpwstr>_Toc417647117</vt:lpwstr>
      </vt:variant>
      <vt:variant>
        <vt:i4>1441846</vt:i4>
      </vt:variant>
      <vt:variant>
        <vt:i4>524</vt:i4>
      </vt:variant>
      <vt:variant>
        <vt:i4>0</vt:i4>
      </vt:variant>
      <vt:variant>
        <vt:i4>5</vt:i4>
      </vt:variant>
      <vt:variant>
        <vt:lpwstr/>
      </vt:variant>
      <vt:variant>
        <vt:lpwstr>_Toc417647116</vt:lpwstr>
      </vt:variant>
      <vt:variant>
        <vt:i4>1441846</vt:i4>
      </vt:variant>
      <vt:variant>
        <vt:i4>518</vt:i4>
      </vt:variant>
      <vt:variant>
        <vt:i4>0</vt:i4>
      </vt:variant>
      <vt:variant>
        <vt:i4>5</vt:i4>
      </vt:variant>
      <vt:variant>
        <vt:lpwstr/>
      </vt:variant>
      <vt:variant>
        <vt:lpwstr>_Toc417647115</vt:lpwstr>
      </vt:variant>
      <vt:variant>
        <vt:i4>1441846</vt:i4>
      </vt:variant>
      <vt:variant>
        <vt:i4>512</vt:i4>
      </vt:variant>
      <vt:variant>
        <vt:i4>0</vt:i4>
      </vt:variant>
      <vt:variant>
        <vt:i4>5</vt:i4>
      </vt:variant>
      <vt:variant>
        <vt:lpwstr/>
      </vt:variant>
      <vt:variant>
        <vt:lpwstr>_Toc417647114</vt:lpwstr>
      </vt:variant>
      <vt:variant>
        <vt:i4>1441846</vt:i4>
      </vt:variant>
      <vt:variant>
        <vt:i4>506</vt:i4>
      </vt:variant>
      <vt:variant>
        <vt:i4>0</vt:i4>
      </vt:variant>
      <vt:variant>
        <vt:i4>5</vt:i4>
      </vt:variant>
      <vt:variant>
        <vt:lpwstr/>
      </vt:variant>
      <vt:variant>
        <vt:lpwstr>_Toc417647113</vt:lpwstr>
      </vt:variant>
      <vt:variant>
        <vt:i4>1441846</vt:i4>
      </vt:variant>
      <vt:variant>
        <vt:i4>500</vt:i4>
      </vt:variant>
      <vt:variant>
        <vt:i4>0</vt:i4>
      </vt:variant>
      <vt:variant>
        <vt:i4>5</vt:i4>
      </vt:variant>
      <vt:variant>
        <vt:lpwstr/>
      </vt:variant>
      <vt:variant>
        <vt:lpwstr>_Toc417647112</vt:lpwstr>
      </vt:variant>
      <vt:variant>
        <vt:i4>1441846</vt:i4>
      </vt:variant>
      <vt:variant>
        <vt:i4>494</vt:i4>
      </vt:variant>
      <vt:variant>
        <vt:i4>0</vt:i4>
      </vt:variant>
      <vt:variant>
        <vt:i4>5</vt:i4>
      </vt:variant>
      <vt:variant>
        <vt:lpwstr/>
      </vt:variant>
      <vt:variant>
        <vt:lpwstr>_Toc417647111</vt:lpwstr>
      </vt:variant>
      <vt:variant>
        <vt:i4>1441846</vt:i4>
      </vt:variant>
      <vt:variant>
        <vt:i4>488</vt:i4>
      </vt:variant>
      <vt:variant>
        <vt:i4>0</vt:i4>
      </vt:variant>
      <vt:variant>
        <vt:i4>5</vt:i4>
      </vt:variant>
      <vt:variant>
        <vt:lpwstr/>
      </vt:variant>
      <vt:variant>
        <vt:lpwstr>_Toc417647110</vt:lpwstr>
      </vt:variant>
      <vt:variant>
        <vt:i4>1507382</vt:i4>
      </vt:variant>
      <vt:variant>
        <vt:i4>482</vt:i4>
      </vt:variant>
      <vt:variant>
        <vt:i4>0</vt:i4>
      </vt:variant>
      <vt:variant>
        <vt:i4>5</vt:i4>
      </vt:variant>
      <vt:variant>
        <vt:lpwstr/>
      </vt:variant>
      <vt:variant>
        <vt:lpwstr>_Toc417647109</vt:lpwstr>
      </vt:variant>
      <vt:variant>
        <vt:i4>1507382</vt:i4>
      </vt:variant>
      <vt:variant>
        <vt:i4>476</vt:i4>
      </vt:variant>
      <vt:variant>
        <vt:i4>0</vt:i4>
      </vt:variant>
      <vt:variant>
        <vt:i4>5</vt:i4>
      </vt:variant>
      <vt:variant>
        <vt:lpwstr/>
      </vt:variant>
      <vt:variant>
        <vt:lpwstr>_Toc417647108</vt:lpwstr>
      </vt:variant>
      <vt:variant>
        <vt:i4>1507382</vt:i4>
      </vt:variant>
      <vt:variant>
        <vt:i4>470</vt:i4>
      </vt:variant>
      <vt:variant>
        <vt:i4>0</vt:i4>
      </vt:variant>
      <vt:variant>
        <vt:i4>5</vt:i4>
      </vt:variant>
      <vt:variant>
        <vt:lpwstr/>
      </vt:variant>
      <vt:variant>
        <vt:lpwstr>_Toc417647107</vt:lpwstr>
      </vt:variant>
      <vt:variant>
        <vt:i4>1507382</vt:i4>
      </vt:variant>
      <vt:variant>
        <vt:i4>464</vt:i4>
      </vt:variant>
      <vt:variant>
        <vt:i4>0</vt:i4>
      </vt:variant>
      <vt:variant>
        <vt:i4>5</vt:i4>
      </vt:variant>
      <vt:variant>
        <vt:lpwstr/>
      </vt:variant>
      <vt:variant>
        <vt:lpwstr>_Toc417647106</vt:lpwstr>
      </vt:variant>
      <vt:variant>
        <vt:i4>1507382</vt:i4>
      </vt:variant>
      <vt:variant>
        <vt:i4>458</vt:i4>
      </vt:variant>
      <vt:variant>
        <vt:i4>0</vt:i4>
      </vt:variant>
      <vt:variant>
        <vt:i4>5</vt:i4>
      </vt:variant>
      <vt:variant>
        <vt:lpwstr/>
      </vt:variant>
      <vt:variant>
        <vt:lpwstr>_Toc417647105</vt:lpwstr>
      </vt:variant>
      <vt:variant>
        <vt:i4>1507382</vt:i4>
      </vt:variant>
      <vt:variant>
        <vt:i4>452</vt:i4>
      </vt:variant>
      <vt:variant>
        <vt:i4>0</vt:i4>
      </vt:variant>
      <vt:variant>
        <vt:i4>5</vt:i4>
      </vt:variant>
      <vt:variant>
        <vt:lpwstr/>
      </vt:variant>
      <vt:variant>
        <vt:lpwstr>_Toc417647104</vt:lpwstr>
      </vt:variant>
      <vt:variant>
        <vt:i4>1507382</vt:i4>
      </vt:variant>
      <vt:variant>
        <vt:i4>446</vt:i4>
      </vt:variant>
      <vt:variant>
        <vt:i4>0</vt:i4>
      </vt:variant>
      <vt:variant>
        <vt:i4>5</vt:i4>
      </vt:variant>
      <vt:variant>
        <vt:lpwstr/>
      </vt:variant>
      <vt:variant>
        <vt:lpwstr>_Toc417647103</vt:lpwstr>
      </vt:variant>
      <vt:variant>
        <vt:i4>1507382</vt:i4>
      </vt:variant>
      <vt:variant>
        <vt:i4>440</vt:i4>
      </vt:variant>
      <vt:variant>
        <vt:i4>0</vt:i4>
      </vt:variant>
      <vt:variant>
        <vt:i4>5</vt:i4>
      </vt:variant>
      <vt:variant>
        <vt:lpwstr/>
      </vt:variant>
      <vt:variant>
        <vt:lpwstr>_Toc417647102</vt:lpwstr>
      </vt:variant>
      <vt:variant>
        <vt:i4>1507382</vt:i4>
      </vt:variant>
      <vt:variant>
        <vt:i4>434</vt:i4>
      </vt:variant>
      <vt:variant>
        <vt:i4>0</vt:i4>
      </vt:variant>
      <vt:variant>
        <vt:i4>5</vt:i4>
      </vt:variant>
      <vt:variant>
        <vt:lpwstr/>
      </vt:variant>
      <vt:variant>
        <vt:lpwstr>_Toc417647101</vt:lpwstr>
      </vt:variant>
      <vt:variant>
        <vt:i4>1507382</vt:i4>
      </vt:variant>
      <vt:variant>
        <vt:i4>428</vt:i4>
      </vt:variant>
      <vt:variant>
        <vt:i4>0</vt:i4>
      </vt:variant>
      <vt:variant>
        <vt:i4>5</vt:i4>
      </vt:variant>
      <vt:variant>
        <vt:lpwstr/>
      </vt:variant>
      <vt:variant>
        <vt:lpwstr>_Toc417647100</vt:lpwstr>
      </vt:variant>
      <vt:variant>
        <vt:i4>1966135</vt:i4>
      </vt:variant>
      <vt:variant>
        <vt:i4>422</vt:i4>
      </vt:variant>
      <vt:variant>
        <vt:i4>0</vt:i4>
      </vt:variant>
      <vt:variant>
        <vt:i4>5</vt:i4>
      </vt:variant>
      <vt:variant>
        <vt:lpwstr/>
      </vt:variant>
      <vt:variant>
        <vt:lpwstr>_Toc417647099</vt:lpwstr>
      </vt:variant>
      <vt:variant>
        <vt:i4>1966135</vt:i4>
      </vt:variant>
      <vt:variant>
        <vt:i4>416</vt:i4>
      </vt:variant>
      <vt:variant>
        <vt:i4>0</vt:i4>
      </vt:variant>
      <vt:variant>
        <vt:i4>5</vt:i4>
      </vt:variant>
      <vt:variant>
        <vt:lpwstr/>
      </vt:variant>
      <vt:variant>
        <vt:lpwstr>_Toc417647098</vt:lpwstr>
      </vt:variant>
      <vt:variant>
        <vt:i4>1966135</vt:i4>
      </vt:variant>
      <vt:variant>
        <vt:i4>410</vt:i4>
      </vt:variant>
      <vt:variant>
        <vt:i4>0</vt:i4>
      </vt:variant>
      <vt:variant>
        <vt:i4>5</vt:i4>
      </vt:variant>
      <vt:variant>
        <vt:lpwstr/>
      </vt:variant>
      <vt:variant>
        <vt:lpwstr>_Toc417647097</vt:lpwstr>
      </vt:variant>
      <vt:variant>
        <vt:i4>1966135</vt:i4>
      </vt:variant>
      <vt:variant>
        <vt:i4>404</vt:i4>
      </vt:variant>
      <vt:variant>
        <vt:i4>0</vt:i4>
      </vt:variant>
      <vt:variant>
        <vt:i4>5</vt:i4>
      </vt:variant>
      <vt:variant>
        <vt:lpwstr/>
      </vt:variant>
      <vt:variant>
        <vt:lpwstr>_Toc417647096</vt:lpwstr>
      </vt:variant>
      <vt:variant>
        <vt:i4>1966135</vt:i4>
      </vt:variant>
      <vt:variant>
        <vt:i4>398</vt:i4>
      </vt:variant>
      <vt:variant>
        <vt:i4>0</vt:i4>
      </vt:variant>
      <vt:variant>
        <vt:i4>5</vt:i4>
      </vt:variant>
      <vt:variant>
        <vt:lpwstr/>
      </vt:variant>
      <vt:variant>
        <vt:lpwstr>_Toc417647095</vt:lpwstr>
      </vt:variant>
      <vt:variant>
        <vt:i4>1966135</vt:i4>
      </vt:variant>
      <vt:variant>
        <vt:i4>392</vt:i4>
      </vt:variant>
      <vt:variant>
        <vt:i4>0</vt:i4>
      </vt:variant>
      <vt:variant>
        <vt:i4>5</vt:i4>
      </vt:variant>
      <vt:variant>
        <vt:lpwstr/>
      </vt:variant>
      <vt:variant>
        <vt:lpwstr>_Toc417647094</vt:lpwstr>
      </vt:variant>
      <vt:variant>
        <vt:i4>1966135</vt:i4>
      </vt:variant>
      <vt:variant>
        <vt:i4>386</vt:i4>
      </vt:variant>
      <vt:variant>
        <vt:i4>0</vt:i4>
      </vt:variant>
      <vt:variant>
        <vt:i4>5</vt:i4>
      </vt:variant>
      <vt:variant>
        <vt:lpwstr/>
      </vt:variant>
      <vt:variant>
        <vt:lpwstr>_Toc417647093</vt:lpwstr>
      </vt:variant>
      <vt:variant>
        <vt:i4>1966135</vt:i4>
      </vt:variant>
      <vt:variant>
        <vt:i4>380</vt:i4>
      </vt:variant>
      <vt:variant>
        <vt:i4>0</vt:i4>
      </vt:variant>
      <vt:variant>
        <vt:i4>5</vt:i4>
      </vt:variant>
      <vt:variant>
        <vt:lpwstr/>
      </vt:variant>
      <vt:variant>
        <vt:lpwstr>_Toc417647092</vt:lpwstr>
      </vt:variant>
      <vt:variant>
        <vt:i4>1966135</vt:i4>
      </vt:variant>
      <vt:variant>
        <vt:i4>374</vt:i4>
      </vt:variant>
      <vt:variant>
        <vt:i4>0</vt:i4>
      </vt:variant>
      <vt:variant>
        <vt:i4>5</vt:i4>
      </vt:variant>
      <vt:variant>
        <vt:lpwstr/>
      </vt:variant>
      <vt:variant>
        <vt:lpwstr>_Toc417647091</vt:lpwstr>
      </vt:variant>
      <vt:variant>
        <vt:i4>1966135</vt:i4>
      </vt:variant>
      <vt:variant>
        <vt:i4>368</vt:i4>
      </vt:variant>
      <vt:variant>
        <vt:i4>0</vt:i4>
      </vt:variant>
      <vt:variant>
        <vt:i4>5</vt:i4>
      </vt:variant>
      <vt:variant>
        <vt:lpwstr/>
      </vt:variant>
      <vt:variant>
        <vt:lpwstr>_Toc417647090</vt:lpwstr>
      </vt:variant>
      <vt:variant>
        <vt:i4>2031671</vt:i4>
      </vt:variant>
      <vt:variant>
        <vt:i4>362</vt:i4>
      </vt:variant>
      <vt:variant>
        <vt:i4>0</vt:i4>
      </vt:variant>
      <vt:variant>
        <vt:i4>5</vt:i4>
      </vt:variant>
      <vt:variant>
        <vt:lpwstr/>
      </vt:variant>
      <vt:variant>
        <vt:lpwstr>_Toc417647089</vt:lpwstr>
      </vt:variant>
      <vt:variant>
        <vt:i4>2031671</vt:i4>
      </vt:variant>
      <vt:variant>
        <vt:i4>356</vt:i4>
      </vt:variant>
      <vt:variant>
        <vt:i4>0</vt:i4>
      </vt:variant>
      <vt:variant>
        <vt:i4>5</vt:i4>
      </vt:variant>
      <vt:variant>
        <vt:lpwstr/>
      </vt:variant>
      <vt:variant>
        <vt:lpwstr>_Toc417647088</vt:lpwstr>
      </vt:variant>
      <vt:variant>
        <vt:i4>2031671</vt:i4>
      </vt:variant>
      <vt:variant>
        <vt:i4>350</vt:i4>
      </vt:variant>
      <vt:variant>
        <vt:i4>0</vt:i4>
      </vt:variant>
      <vt:variant>
        <vt:i4>5</vt:i4>
      </vt:variant>
      <vt:variant>
        <vt:lpwstr/>
      </vt:variant>
      <vt:variant>
        <vt:lpwstr>_Toc417647087</vt:lpwstr>
      </vt:variant>
      <vt:variant>
        <vt:i4>2031671</vt:i4>
      </vt:variant>
      <vt:variant>
        <vt:i4>344</vt:i4>
      </vt:variant>
      <vt:variant>
        <vt:i4>0</vt:i4>
      </vt:variant>
      <vt:variant>
        <vt:i4>5</vt:i4>
      </vt:variant>
      <vt:variant>
        <vt:lpwstr/>
      </vt:variant>
      <vt:variant>
        <vt:lpwstr>_Toc417647086</vt:lpwstr>
      </vt:variant>
      <vt:variant>
        <vt:i4>2031671</vt:i4>
      </vt:variant>
      <vt:variant>
        <vt:i4>338</vt:i4>
      </vt:variant>
      <vt:variant>
        <vt:i4>0</vt:i4>
      </vt:variant>
      <vt:variant>
        <vt:i4>5</vt:i4>
      </vt:variant>
      <vt:variant>
        <vt:lpwstr/>
      </vt:variant>
      <vt:variant>
        <vt:lpwstr>_Toc417647085</vt:lpwstr>
      </vt:variant>
      <vt:variant>
        <vt:i4>2031671</vt:i4>
      </vt:variant>
      <vt:variant>
        <vt:i4>332</vt:i4>
      </vt:variant>
      <vt:variant>
        <vt:i4>0</vt:i4>
      </vt:variant>
      <vt:variant>
        <vt:i4>5</vt:i4>
      </vt:variant>
      <vt:variant>
        <vt:lpwstr/>
      </vt:variant>
      <vt:variant>
        <vt:lpwstr>_Toc417647084</vt:lpwstr>
      </vt:variant>
      <vt:variant>
        <vt:i4>2031671</vt:i4>
      </vt:variant>
      <vt:variant>
        <vt:i4>326</vt:i4>
      </vt:variant>
      <vt:variant>
        <vt:i4>0</vt:i4>
      </vt:variant>
      <vt:variant>
        <vt:i4>5</vt:i4>
      </vt:variant>
      <vt:variant>
        <vt:lpwstr/>
      </vt:variant>
      <vt:variant>
        <vt:lpwstr>_Toc417647083</vt:lpwstr>
      </vt:variant>
      <vt:variant>
        <vt:i4>2031671</vt:i4>
      </vt:variant>
      <vt:variant>
        <vt:i4>320</vt:i4>
      </vt:variant>
      <vt:variant>
        <vt:i4>0</vt:i4>
      </vt:variant>
      <vt:variant>
        <vt:i4>5</vt:i4>
      </vt:variant>
      <vt:variant>
        <vt:lpwstr/>
      </vt:variant>
      <vt:variant>
        <vt:lpwstr>_Toc417647082</vt:lpwstr>
      </vt:variant>
      <vt:variant>
        <vt:i4>2031671</vt:i4>
      </vt:variant>
      <vt:variant>
        <vt:i4>314</vt:i4>
      </vt:variant>
      <vt:variant>
        <vt:i4>0</vt:i4>
      </vt:variant>
      <vt:variant>
        <vt:i4>5</vt:i4>
      </vt:variant>
      <vt:variant>
        <vt:lpwstr/>
      </vt:variant>
      <vt:variant>
        <vt:lpwstr>_Toc417647081</vt:lpwstr>
      </vt:variant>
      <vt:variant>
        <vt:i4>2031671</vt:i4>
      </vt:variant>
      <vt:variant>
        <vt:i4>308</vt:i4>
      </vt:variant>
      <vt:variant>
        <vt:i4>0</vt:i4>
      </vt:variant>
      <vt:variant>
        <vt:i4>5</vt:i4>
      </vt:variant>
      <vt:variant>
        <vt:lpwstr/>
      </vt:variant>
      <vt:variant>
        <vt:lpwstr>_Toc417647080</vt:lpwstr>
      </vt:variant>
      <vt:variant>
        <vt:i4>1048631</vt:i4>
      </vt:variant>
      <vt:variant>
        <vt:i4>302</vt:i4>
      </vt:variant>
      <vt:variant>
        <vt:i4>0</vt:i4>
      </vt:variant>
      <vt:variant>
        <vt:i4>5</vt:i4>
      </vt:variant>
      <vt:variant>
        <vt:lpwstr/>
      </vt:variant>
      <vt:variant>
        <vt:lpwstr>_Toc417647079</vt:lpwstr>
      </vt:variant>
      <vt:variant>
        <vt:i4>1048631</vt:i4>
      </vt:variant>
      <vt:variant>
        <vt:i4>296</vt:i4>
      </vt:variant>
      <vt:variant>
        <vt:i4>0</vt:i4>
      </vt:variant>
      <vt:variant>
        <vt:i4>5</vt:i4>
      </vt:variant>
      <vt:variant>
        <vt:lpwstr/>
      </vt:variant>
      <vt:variant>
        <vt:lpwstr>_Toc417647078</vt:lpwstr>
      </vt:variant>
      <vt:variant>
        <vt:i4>1048631</vt:i4>
      </vt:variant>
      <vt:variant>
        <vt:i4>290</vt:i4>
      </vt:variant>
      <vt:variant>
        <vt:i4>0</vt:i4>
      </vt:variant>
      <vt:variant>
        <vt:i4>5</vt:i4>
      </vt:variant>
      <vt:variant>
        <vt:lpwstr/>
      </vt:variant>
      <vt:variant>
        <vt:lpwstr>_Toc417647077</vt:lpwstr>
      </vt:variant>
      <vt:variant>
        <vt:i4>1048631</vt:i4>
      </vt:variant>
      <vt:variant>
        <vt:i4>284</vt:i4>
      </vt:variant>
      <vt:variant>
        <vt:i4>0</vt:i4>
      </vt:variant>
      <vt:variant>
        <vt:i4>5</vt:i4>
      </vt:variant>
      <vt:variant>
        <vt:lpwstr/>
      </vt:variant>
      <vt:variant>
        <vt:lpwstr>_Toc417647076</vt:lpwstr>
      </vt:variant>
      <vt:variant>
        <vt:i4>1048631</vt:i4>
      </vt:variant>
      <vt:variant>
        <vt:i4>278</vt:i4>
      </vt:variant>
      <vt:variant>
        <vt:i4>0</vt:i4>
      </vt:variant>
      <vt:variant>
        <vt:i4>5</vt:i4>
      </vt:variant>
      <vt:variant>
        <vt:lpwstr/>
      </vt:variant>
      <vt:variant>
        <vt:lpwstr>_Toc417647075</vt:lpwstr>
      </vt:variant>
      <vt:variant>
        <vt:i4>1048631</vt:i4>
      </vt:variant>
      <vt:variant>
        <vt:i4>272</vt:i4>
      </vt:variant>
      <vt:variant>
        <vt:i4>0</vt:i4>
      </vt:variant>
      <vt:variant>
        <vt:i4>5</vt:i4>
      </vt:variant>
      <vt:variant>
        <vt:lpwstr/>
      </vt:variant>
      <vt:variant>
        <vt:lpwstr>_Toc417647074</vt:lpwstr>
      </vt:variant>
      <vt:variant>
        <vt:i4>1048631</vt:i4>
      </vt:variant>
      <vt:variant>
        <vt:i4>266</vt:i4>
      </vt:variant>
      <vt:variant>
        <vt:i4>0</vt:i4>
      </vt:variant>
      <vt:variant>
        <vt:i4>5</vt:i4>
      </vt:variant>
      <vt:variant>
        <vt:lpwstr/>
      </vt:variant>
      <vt:variant>
        <vt:lpwstr>_Toc417647073</vt:lpwstr>
      </vt:variant>
      <vt:variant>
        <vt:i4>1048631</vt:i4>
      </vt:variant>
      <vt:variant>
        <vt:i4>260</vt:i4>
      </vt:variant>
      <vt:variant>
        <vt:i4>0</vt:i4>
      </vt:variant>
      <vt:variant>
        <vt:i4>5</vt:i4>
      </vt:variant>
      <vt:variant>
        <vt:lpwstr/>
      </vt:variant>
      <vt:variant>
        <vt:lpwstr>_Toc417647072</vt:lpwstr>
      </vt:variant>
      <vt:variant>
        <vt:i4>1048631</vt:i4>
      </vt:variant>
      <vt:variant>
        <vt:i4>254</vt:i4>
      </vt:variant>
      <vt:variant>
        <vt:i4>0</vt:i4>
      </vt:variant>
      <vt:variant>
        <vt:i4>5</vt:i4>
      </vt:variant>
      <vt:variant>
        <vt:lpwstr/>
      </vt:variant>
      <vt:variant>
        <vt:lpwstr>_Toc417647071</vt:lpwstr>
      </vt:variant>
      <vt:variant>
        <vt:i4>1048631</vt:i4>
      </vt:variant>
      <vt:variant>
        <vt:i4>248</vt:i4>
      </vt:variant>
      <vt:variant>
        <vt:i4>0</vt:i4>
      </vt:variant>
      <vt:variant>
        <vt:i4>5</vt:i4>
      </vt:variant>
      <vt:variant>
        <vt:lpwstr/>
      </vt:variant>
      <vt:variant>
        <vt:lpwstr>_Toc417647070</vt:lpwstr>
      </vt:variant>
      <vt:variant>
        <vt:i4>1114167</vt:i4>
      </vt:variant>
      <vt:variant>
        <vt:i4>242</vt:i4>
      </vt:variant>
      <vt:variant>
        <vt:i4>0</vt:i4>
      </vt:variant>
      <vt:variant>
        <vt:i4>5</vt:i4>
      </vt:variant>
      <vt:variant>
        <vt:lpwstr/>
      </vt:variant>
      <vt:variant>
        <vt:lpwstr>_Toc417647069</vt:lpwstr>
      </vt:variant>
      <vt:variant>
        <vt:i4>1114167</vt:i4>
      </vt:variant>
      <vt:variant>
        <vt:i4>236</vt:i4>
      </vt:variant>
      <vt:variant>
        <vt:i4>0</vt:i4>
      </vt:variant>
      <vt:variant>
        <vt:i4>5</vt:i4>
      </vt:variant>
      <vt:variant>
        <vt:lpwstr/>
      </vt:variant>
      <vt:variant>
        <vt:lpwstr>_Toc417647068</vt:lpwstr>
      </vt:variant>
      <vt:variant>
        <vt:i4>1114167</vt:i4>
      </vt:variant>
      <vt:variant>
        <vt:i4>230</vt:i4>
      </vt:variant>
      <vt:variant>
        <vt:i4>0</vt:i4>
      </vt:variant>
      <vt:variant>
        <vt:i4>5</vt:i4>
      </vt:variant>
      <vt:variant>
        <vt:lpwstr/>
      </vt:variant>
      <vt:variant>
        <vt:lpwstr>_Toc417647067</vt:lpwstr>
      </vt:variant>
      <vt:variant>
        <vt:i4>1114167</vt:i4>
      </vt:variant>
      <vt:variant>
        <vt:i4>224</vt:i4>
      </vt:variant>
      <vt:variant>
        <vt:i4>0</vt:i4>
      </vt:variant>
      <vt:variant>
        <vt:i4>5</vt:i4>
      </vt:variant>
      <vt:variant>
        <vt:lpwstr/>
      </vt:variant>
      <vt:variant>
        <vt:lpwstr>_Toc417647066</vt:lpwstr>
      </vt:variant>
      <vt:variant>
        <vt:i4>1114167</vt:i4>
      </vt:variant>
      <vt:variant>
        <vt:i4>218</vt:i4>
      </vt:variant>
      <vt:variant>
        <vt:i4>0</vt:i4>
      </vt:variant>
      <vt:variant>
        <vt:i4>5</vt:i4>
      </vt:variant>
      <vt:variant>
        <vt:lpwstr/>
      </vt:variant>
      <vt:variant>
        <vt:lpwstr>_Toc417647065</vt:lpwstr>
      </vt:variant>
      <vt:variant>
        <vt:i4>1114167</vt:i4>
      </vt:variant>
      <vt:variant>
        <vt:i4>212</vt:i4>
      </vt:variant>
      <vt:variant>
        <vt:i4>0</vt:i4>
      </vt:variant>
      <vt:variant>
        <vt:i4>5</vt:i4>
      </vt:variant>
      <vt:variant>
        <vt:lpwstr/>
      </vt:variant>
      <vt:variant>
        <vt:lpwstr>_Toc417647064</vt:lpwstr>
      </vt:variant>
      <vt:variant>
        <vt:i4>1114167</vt:i4>
      </vt:variant>
      <vt:variant>
        <vt:i4>206</vt:i4>
      </vt:variant>
      <vt:variant>
        <vt:i4>0</vt:i4>
      </vt:variant>
      <vt:variant>
        <vt:i4>5</vt:i4>
      </vt:variant>
      <vt:variant>
        <vt:lpwstr/>
      </vt:variant>
      <vt:variant>
        <vt:lpwstr>_Toc417647063</vt:lpwstr>
      </vt:variant>
      <vt:variant>
        <vt:i4>1114167</vt:i4>
      </vt:variant>
      <vt:variant>
        <vt:i4>200</vt:i4>
      </vt:variant>
      <vt:variant>
        <vt:i4>0</vt:i4>
      </vt:variant>
      <vt:variant>
        <vt:i4>5</vt:i4>
      </vt:variant>
      <vt:variant>
        <vt:lpwstr/>
      </vt:variant>
      <vt:variant>
        <vt:lpwstr>_Toc417647062</vt:lpwstr>
      </vt:variant>
      <vt:variant>
        <vt:i4>1114167</vt:i4>
      </vt:variant>
      <vt:variant>
        <vt:i4>194</vt:i4>
      </vt:variant>
      <vt:variant>
        <vt:i4>0</vt:i4>
      </vt:variant>
      <vt:variant>
        <vt:i4>5</vt:i4>
      </vt:variant>
      <vt:variant>
        <vt:lpwstr/>
      </vt:variant>
      <vt:variant>
        <vt:lpwstr>_Toc417647061</vt:lpwstr>
      </vt:variant>
      <vt:variant>
        <vt:i4>1114167</vt:i4>
      </vt:variant>
      <vt:variant>
        <vt:i4>188</vt:i4>
      </vt:variant>
      <vt:variant>
        <vt:i4>0</vt:i4>
      </vt:variant>
      <vt:variant>
        <vt:i4>5</vt:i4>
      </vt:variant>
      <vt:variant>
        <vt:lpwstr/>
      </vt:variant>
      <vt:variant>
        <vt:lpwstr>_Toc417647060</vt:lpwstr>
      </vt:variant>
      <vt:variant>
        <vt:i4>1179703</vt:i4>
      </vt:variant>
      <vt:variant>
        <vt:i4>182</vt:i4>
      </vt:variant>
      <vt:variant>
        <vt:i4>0</vt:i4>
      </vt:variant>
      <vt:variant>
        <vt:i4>5</vt:i4>
      </vt:variant>
      <vt:variant>
        <vt:lpwstr/>
      </vt:variant>
      <vt:variant>
        <vt:lpwstr>_Toc417647059</vt:lpwstr>
      </vt:variant>
      <vt:variant>
        <vt:i4>1179703</vt:i4>
      </vt:variant>
      <vt:variant>
        <vt:i4>176</vt:i4>
      </vt:variant>
      <vt:variant>
        <vt:i4>0</vt:i4>
      </vt:variant>
      <vt:variant>
        <vt:i4>5</vt:i4>
      </vt:variant>
      <vt:variant>
        <vt:lpwstr/>
      </vt:variant>
      <vt:variant>
        <vt:lpwstr>_Toc417647058</vt:lpwstr>
      </vt:variant>
      <vt:variant>
        <vt:i4>1179703</vt:i4>
      </vt:variant>
      <vt:variant>
        <vt:i4>170</vt:i4>
      </vt:variant>
      <vt:variant>
        <vt:i4>0</vt:i4>
      </vt:variant>
      <vt:variant>
        <vt:i4>5</vt:i4>
      </vt:variant>
      <vt:variant>
        <vt:lpwstr/>
      </vt:variant>
      <vt:variant>
        <vt:lpwstr>_Toc417647057</vt:lpwstr>
      </vt:variant>
      <vt:variant>
        <vt:i4>1179703</vt:i4>
      </vt:variant>
      <vt:variant>
        <vt:i4>164</vt:i4>
      </vt:variant>
      <vt:variant>
        <vt:i4>0</vt:i4>
      </vt:variant>
      <vt:variant>
        <vt:i4>5</vt:i4>
      </vt:variant>
      <vt:variant>
        <vt:lpwstr/>
      </vt:variant>
      <vt:variant>
        <vt:lpwstr>_Toc417647056</vt:lpwstr>
      </vt:variant>
      <vt:variant>
        <vt:i4>1179703</vt:i4>
      </vt:variant>
      <vt:variant>
        <vt:i4>158</vt:i4>
      </vt:variant>
      <vt:variant>
        <vt:i4>0</vt:i4>
      </vt:variant>
      <vt:variant>
        <vt:i4>5</vt:i4>
      </vt:variant>
      <vt:variant>
        <vt:lpwstr/>
      </vt:variant>
      <vt:variant>
        <vt:lpwstr>_Toc417647055</vt:lpwstr>
      </vt:variant>
      <vt:variant>
        <vt:i4>1179703</vt:i4>
      </vt:variant>
      <vt:variant>
        <vt:i4>152</vt:i4>
      </vt:variant>
      <vt:variant>
        <vt:i4>0</vt:i4>
      </vt:variant>
      <vt:variant>
        <vt:i4>5</vt:i4>
      </vt:variant>
      <vt:variant>
        <vt:lpwstr/>
      </vt:variant>
      <vt:variant>
        <vt:lpwstr>_Toc417647054</vt:lpwstr>
      </vt:variant>
      <vt:variant>
        <vt:i4>1179703</vt:i4>
      </vt:variant>
      <vt:variant>
        <vt:i4>146</vt:i4>
      </vt:variant>
      <vt:variant>
        <vt:i4>0</vt:i4>
      </vt:variant>
      <vt:variant>
        <vt:i4>5</vt:i4>
      </vt:variant>
      <vt:variant>
        <vt:lpwstr/>
      </vt:variant>
      <vt:variant>
        <vt:lpwstr>_Toc417647053</vt:lpwstr>
      </vt:variant>
      <vt:variant>
        <vt:i4>1179703</vt:i4>
      </vt:variant>
      <vt:variant>
        <vt:i4>140</vt:i4>
      </vt:variant>
      <vt:variant>
        <vt:i4>0</vt:i4>
      </vt:variant>
      <vt:variant>
        <vt:i4>5</vt:i4>
      </vt:variant>
      <vt:variant>
        <vt:lpwstr/>
      </vt:variant>
      <vt:variant>
        <vt:lpwstr>_Toc417647052</vt:lpwstr>
      </vt:variant>
      <vt:variant>
        <vt:i4>1179703</vt:i4>
      </vt:variant>
      <vt:variant>
        <vt:i4>134</vt:i4>
      </vt:variant>
      <vt:variant>
        <vt:i4>0</vt:i4>
      </vt:variant>
      <vt:variant>
        <vt:i4>5</vt:i4>
      </vt:variant>
      <vt:variant>
        <vt:lpwstr/>
      </vt:variant>
      <vt:variant>
        <vt:lpwstr>_Toc417647051</vt:lpwstr>
      </vt:variant>
      <vt:variant>
        <vt:i4>1179703</vt:i4>
      </vt:variant>
      <vt:variant>
        <vt:i4>128</vt:i4>
      </vt:variant>
      <vt:variant>
        <vt:i4>0</vt:i4>
      </vt:variant>
      <vt:variant>
        <vt:i4>5</vt:i4>
      </vt:variant>
      <vt:variant>
        <vt:lpwstr/>
      </vt:variant>
      <vt:variant>
        <vt:lpwstr>_Toc417647050</vt:lpwstr>
      </vt:variant>
      <vt:variant>
        <vt:i4>1245239</vt:i4>
      </vt:variant>
      <vt:variant>
        <vt:i4>122</vt:i4>
      </vt:variant>
      <vt:variant>
        <vt:i4>0</vt:i4>
      </vt:variant>
      <vt:variant>
        <vt:i4>5</vt:i4>
      </vt:variant>
      <vt:variant>
        <vt:lpwstr/>
      </vt:variant>
      <vt:variant>
        <vt:lpwstr>_Toc417647049</vt:lpwstr>
      </vt:variant>
      <vt:variant>
        <vt:i4>1245239</vt:i4>
      </vt:variant>
      <vt:variant>
        <vt:i4>116</vt:i4>
      </vt:variant>
      <vt:variant>
        <vt:i4>0</vt:i4>
      </vt:variant>
      <vt:variant>
        <vt:i4>5</vt:i4>
      </vt:variant>
      <vt:variant>
        <vt:lpwstr/>
      </vt:variant>
      <vt:variant>
        <vt:lpwstr>_Toc417647048</vt:lpwstr>
      </vt:variant>
      <vt:variant>
        <vt:i4>1245239</vt:i4>
      </vt:variant>
      <vt:variant>
        <vt:i4>110</vt:i4>
      </vt:variant>
      <vt:variant>
        <vt:i4>0</vt:i4>
      </vt:variant>
      <vt:variant>
        <vt:i4>5</vt:i4>
      </vt:variant>
      <vt:variant>
        <vt:lpwstr/>
      </vt:variant>
      <vt:variant>
        <vt:lpwstr>_Toc417647047</vt:lpwstr>
      </vt:variant>
      <vt:variant>
        <vt:i4>1245239</vt:i4>
      </vt:variant>
      <vt:variant>
        <vt:i4>104</vt:i4>
      </vt:variant>
      <vt:variant>
        <vt:i4>0</vt:i4>
      </vt:variant>
      <vt:variant>
        <vt:i4>5</vt:i4>
      </vt:variant>
      <vt:variant>
        <vt:lpwstr/>
      </vt:variant>
      <vt:variant>
        <vt:lpwstr>_Toc417647046</vt:lpwstr>
      </vt:variant>
      <vt:variant>
        <vt:i4>1245239</vt:i4>
      </vt:variant>
      <vt:variant>
        <vt:i4>98</vt:i4>
      </vt:variant>
      <vt:variant>
        <vt:i4>0</vt:i4>
      </vt:variant>
      <vt:variant>
        <vt:i4>5</vt:i4>
      </vt:variant>
      <vt:variant>
        <vt:lpwstr/>
      </vt:variant>
      <vt:variant>
        <vt:lpwstr>_Toc417647045</vt:lpwstr>
      </vt:variant>
      <vt:variant>
        <vt:i4>1245239</vt:i4>
      </vt:variant>
      <vt:variant>
        <vt:i4>92</vt:i4>
      </vt:variant>
      <vt:variant>
        <vt:i4>0</vt:i4>
      </vt:variant>
      <vt:variant>
        <vt:i4>5</vt:i4>
      </vt:variant>
      <vt:variant>
        <vt:lpwstr/>
      </vt:variant>
      <vt:variant>
        <vt:lpwstr>_Toc417647044</vt:lpwstr>
      </vt:variant>
      <vt:variant>
        <vt:i4>1245239</vt:i4>
      </vt:variant>
      <vt:variant>
        <vt:i4>86</vt:i4>
      </vt:variant>
      <vt:variant>
        <vt:i4>0</vt:i4>
      </vt:variant>
      <vt:variant>
        <vt:i4>5</vt:i4>
      </vt:variant>
      <vt:variant>
        <vt:lpwstr/>
      </vt:variant>
      <vt:variant>
        <vt:lpwstr>_Toc417647043</vt:lpwstr>
      </vt:variant>
      <vt:variant>
        <vt:i4>1245239</vt:i4>
      </vt:variant>
      <vt:variant>
        <vt:i4>80</vt:i4>
      </vt:variant>
      <vt:variant>
        <vt:i4>0</vt:i4>
      </vt:variant>
      <vt:variant>
        <vt:i4>5</vt:i4>
      </vt:variant>
      <vt:variant>
        <vt:lpwstr/>
      </vt:variant>
      <vt:variant>
        <vt:lpwstr>_Toc417647042</vt:lpwstr>
      </vt:variant>
      <vt:variant>
        <vt:i4>1245239</vt:i4>
      </vt:variant>
      <vt:variant>
        <vt:i4>74</vt:i4>
      </vt:variant>
      <vt:variant>
        <vt:i4>0</vt:i4>
      </vt:variant>
      <vt:variant>
        <vt:i4>5</vt:i4>
      </vt:variant>
      <vt:variant>
        <vt:lpwstr/>
      </vt:variant>
      <vt:variant>
        <vt:lpwstr>_Toc417647041</vt:lpwstr>
      </vt:variant>
      <vt:variant>
        <vt:i4>1245239</vt:i4>
      </vt:variant>
      <vt:variant>
        <vt:i4>68</vt:i4>
      </vt:variant>
      <vt:variant>
        <vt:i4>0</vt:i4>
      </vt:variant>
      <vt:variant>
        <vt:i4>5</vt:i4>
      </vt:variant>
      <vt:variant>
        <vt:lpwstr/>
      </vt:variant>
      <vt:variant>
        <vt:lpwstr>_Toc417647040</vt:lpwstr>
      </vt:variant>
      <vt:variant>
        <vt:i4>1310775</vt:i4>
      </vt:variant>
      <vt:variant>
        <vt:i4>62</vt:i4>
      </vt:variant>
      <vt:variant>
        <vt:i4>0</vt:i4>
      </vt:variant>
      <vt:variant>
        <vt:i4>5</vt:i4>
      </vt:variant>
      <vt:variant>
        <vt:lpwstr/>
      </vt:variant>
      <vt:variant>
        <vt:lpwstr>_Toc417647039</vt:lpwstr>
      </vt:variant>
      <vt:variant>
        <vt:i4>1310775</vt:i4>
      </vt:variant>
      <vt:variant>
        <vt:i4>56</vt:i4>
      </vt:variant>
      <vt:variant>
        <vt:i4>0</vt:i4>
      </vt:variant>
      <vt:variant>
        <vt:i4>5</vt:i4>
      </vt:variant>
      <vt:variant>
        <vt:lpwstr/>
      </vt:variant>
      <vt:variant>
        <vt:lpwstr>_Toc417647038</vt:lpwstr>
      </vt:variant>
      <vt:variant>
        <vt:i4>1310775</vt:i4>
      </vt:variant>
      <vt:variant>
        <vt:i4>50</vt:i4>
      </vt:variant>
      <vt:variant>
        <vt:i4>0</vt:i4>
      </vt:variant>
      <vt:variant>
        <vt:i4>5</vt:i4>
      </vt:variant>
      <vt:variant>
        <vt:lpwstr/>
      </vt:variant>
      <vt:variant>
        <vt:lpwstr>_Toc417647037</vt:lpwstr>
      </vt:variant>
      <vt:variant>
        <vt:i4>1310775</vt:i4>
      </vt:variant>
      <vt:variant>
        <vt:i4>44</vt:i4>
      </vt:variant>
      <vt:variant>
        <vt:i4>0</vt:i4>
      </vt:variant>
      <vt:variant>
        <vt:i4>5</vt:i4>
      </vt:variant>
      <vt:variant>
        <vt:lpwstr/>
      </vt:variant>
      <vt:variant>
        <vt:lpwstr>_Toc417647036</vt:lpwstr>
      </vt:variant>
      <vt:variant>
        <vt:i4>1310775</vt:i4>
      </vt:variant>
      <vt:variant>
        <vt:i4>38</vt:i4>
      </vt:variant>
      <vt:variant>
        <vt:i4>0</vt:i4>
      </vt:variant>
      <vt:variant>
        <vt:i4>5</vt:i4>
      </vt:variant>
      <vt:variant>
        <vt:lpwstr/>
      </vt:variant>
      <vt:variant>
        <vt:lpwstr>_Toc417647035</vt:lpwstr>
      </vt:variant>
      <vt:variant>
        <vt:i4>1310775</vt:i4>
      </vt:variant>
      <vt:variant>
        <vt:i4>32</vt:i4>
      </vt:variant>
      <vt:variant>
        <vt:i4>0</vt:i4>
      </vt:variant>
      <vt:variant>
        <vt:i4>5</vt:i4>
      </vt:variant>
      <vt:variant>
        <vt:lpwstr/>
      </vt:variant>
      <vt:variant>
        <vt:lpwstr>_Toc417647034</vt:lpwstr>
      </vt:variant>
      <vt:variant>
        <vt:i4>1310775</vt:i4>
      </vt:variant>
      <vt:variant>
        <vt:i4>26</vt:i4>
      </vt:variant>
      <vt:variant>
        <vt:i4>0</vt:i4>
      </vt:variant>
      <vt:variant>
        <vt:i4>5</vt:i4>
      </vt:variant>
      <vt:variant>
        <vt:lpwstr/>
      </vt:variant>
      <vt:variant>
        <vt:lpwstr>_Toc417647033</vt:lpwstr>
      </vt:variant>
      <vt:variant>
        <vt:i4>1310775</vt:i4>
      </vt:variant>
      <vt:variant>
        <vt:i4>20</vt:i4>
      </vt:variant>
      <vt:variant>
        <vt:i4>0</vt:i4>
      </vt:variant>
      <vt:variant>
        <vt:i4>5</vt:i4>
      </vt:variant>
      <vt:variant>
        <vt:lpwstr/>
      </vt:variant>
      <vt:variant>
        <vt:lpwstr>_Toc417647032</vt:lpwstr>
      </vt:variant>
      <vt:variant>
        <vt:i4>1310775</vt:i4>
      </vt:variant>
      <vt:variant>
        <vt:i4>14</vt:i4>
      </vt:variant>
      <vt:variant>
        <vt:i4>0</vt:i4>
      </vt:variant>
      <vt:variant>
        <vt:i4>5</vt:i4>
      </vt:variant>
      <vt:variant>
        <vt:lpwstr/>
      </vt:variant>
      <vt:variant>
        <vt:lpwstr>_Toc417647031</vt:lpwstr>
      </vt:variant>
      <vt:variant>
        <vt:i4>1310775</vt:i4>
      </vt:variant>
      <vt:variant>
        <vt:i4>8</vt:i4>
      </vt:variant>
      <vt:variant>
        <vt:i4>0</vt:i4>
      </vt:variant>
      <vt:variant>
        <vt:i4>5</vt:i4>
      </vt:variant>
      <vt:variant>
        <vt:lpwstr/>
      </vt:variant>
      <vt:variant>
        <vt:lpwstr>_Toc417647030</vt:lpwstr>
      </vt:variant>
      <vt:variant>
        <vt:i4>1376311</vt:i4>
      </vt:variant>
      <vt:variant>
        <vt:i4>2</vt:i4>
      </vt:variant>
      <vt:variant>
        <vt:i4>0</vt:i4>
      </vt:variant>
      <vt:variant>
        <vt:i4>5</vt:i4>
      </vt:variant>
      <vt:variant>
        <vt:lpwstr/>
      </vt:variant>
      <vt:variant>
        <vt:lpwstr>_Toc417647029</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VSU verze z 5.11.2010</dc:title>
  <dc:subject/>
  <dc:creator/>
  <cp:keywords/>
  <cp:lastModifiedBy/>
  <cp:revision>1</cp:revision>
  <cp:lastPrinted>2010-11-05T21:23:00Z</cp:lastPrinted>
  <dcterms:created xsi:type="dcterms:W3CDTF">2020-11-23T12:26:00Z</dcterms:created>
  <dcterms:modified xsi:type="dcterms:W3CDTF">2021-03-09T12:14:00Z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